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61E58F" w14:textId="77777777" w:rsidR="00602839" w:rsidRDefault="00602839" w:rsidP="00602839">
      <w:pPr>
        <w:pStyle w:val="aa"/>
        <w:spacing w:after="0" w:line="360" w:lineRule="auto"/>
        <w:ind w:firstLine="567"/>
        <w:jc w:val="right"/>
        <w:rPr>
          <w:rFonts w:ascii="GHEA Grapalat" w:hAnsi="GHEA Grapalat" w:cs="Sylfaen"/>
          <w:i/>
          <w:sz w:val="16"/>
          <w:lang w:val="hy-AM"/>
        </w:rPr>
      </w:pPr>
      <w:r>
        <w:rPr>
          <w:rFonts w:ascii="GHEA Grapalat" w:hAnsi="GHEA Grapalat" w:cs="Sylfaen"/>
          <w:i/>
          <w:sz w:val="16"/>
        </w:rPr>
        <w:t xml:space="preserve">Հավելված N </w:t>
      </w:r>
      <w:r>
        <w:rPr>
          <w:rFonts w:ascii="GHEA Grapalat" w:hAnsi="GHEA Grapalat" w:cs="Sylfaen"/>
          <w:i/>
          <w:sz w:val="16"/>
          <w:lang w:val="hy-AM"/>
        </w:rPr>
        <w:t>3</w:t>
      </w:r>
    </w:p>
    <w:p w14:paraId="7DB0575E" w14:textId="77777777" w:rsidR="00602839" w:rsidRDefault="00602839" w:rsidP="00602839">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                                                                                                             </w:t>
      </w:r>
      <w:r>
        <w:rPr>
          <w:rFonts w:ascii="GHEA Grapalat" w:hAnsi="GHEA Grapalat" w:cs="Sylfaen"/>
          <w:i/>
          <w:sz w:val="16"/>
        </w:rPr>
        <w:t>ՀՀ ֆինանսների նախարարի 20</w:t>
      </w:r>
      <w:r>
        <w:rPr>
          <w:rFonts w:ascii="GHEA Grapalat" w:hAnsi="GHEA Grapalat" w:cs="Sylfaen"/>
          <w:i/>
          <w:sz w:val="16"/>
          <w:lang w:val="hy-AM"/>
        </w:rPr>
        <w:t xml:space="preserve">22 </w:t>
      </w:r>
      <w:r>
        <w:rPr>
          <w:rFonts w:ascii="GHEA Grapalat" w:hAnsi="GHEA Grapalat" w:cs="Sylfaen"/>
          <w:i/>
          <w:sz w:val="16"/>
        </w:rPr>
        <w:t xml:space="preserve">թվականի </w:t>
      </w:r>
      <w:r>
        <w:rPr>
          <w:rFonts w:ascii="GHEA Grapalat" w:hAnsi="GHEA Grapalat" w:cs="Sylfaen"/>
          <w:i/>
          <w:sz w:val="16"/>
          <w:lang w:val="hy-AM"/>
        </w:rPr>
        <w:t>մայիսի 31-ի</w:t>
      </w:r>
    </w:p>
    <w:p w14:paraId="7114A8BB" w14:textId="77777777" w:rsidR="00602839" w:rsidRDefault="00602839" w:rsidP="00602839">
      <w:pPr>
        <w:pStyle w:val="aa"/>
        <w:spacing w:after="0" w:line="360" w:lineRule="auto"/>
        <w:ind w:firstLine="567"/>
        <w:jc w:val="right"/>
        <w:rPr>
          <w:rFonts w:ascii="GHEA Grapalat" w:hAnsi="GHEA Grapalat" w:cs="Sylfaen"/>
          <w:i/>
          <w:sz w:val="18"/>
          <w:lang w:val="af-ZA"/>
        </w:rPr>
      </w:pPr>
      <w:r>
        <w:rPr>
          <w:rFonts w:ascii="GHEA Grapalat" w:hAnsi="GHEA Grapalat" w:cs="Sylfaen"/>
          <w:i/>
          <w:sz w:val="16"/>
          <w:lang w:val="hy-AM"/>
        </w:rPr>
        <w:t xml:space="preserve">  N  235-Ա  հրամանի    </w:t>
      </w:r>
    </w:p>
    <w:p w14:paraId="0E6713C9" w14:textId="77777777" w:rsidR="00096865" w:rsidRPr="00F566BF" w:rsidRDefault="00096865" w:rsidP="00EF3662">
      <w:pPr>
        <w:pStyle w:val="aa"/>
        <w:spacing w:after="0"/>
        <w:ind w:right="-7" w:firstLine="567"/>
        <w:jc w:val="right"/>
        <w:rPr>
          <w:rFonts w:ascii="GHEA Grapalat" w:hAnsi="GHEA Grapalat" w:cs="Sylfaen"/>
          <w:i/>
          <w:sz w:val="18"/>
          <w:szCs w:val="20"/>
          <w:lang w:val="af-ZA" w:eastAsia="ru-RU"/>
        </w:rPr>
      </w:pPr>
      <w:r w:rsidRPr="00F566BF">
        <w:rPr>
          <w:rFonts w:ascii="GHEA Grapalat" w:hAnsi="GHEA Grapalat" w:cs="Sylfaen"/>
          <w:i/>
          <w:sz w:val="18"/>
          <w:szCs w:val="20"/>
          <w:lang w:val="af-ZA" w:eastAsia="ru-RU"/>
        </w:rPr>
        <w:tab/>
      </w:r>
    </w:p>
    <w:p w14:paraId="68454C07" w14:textId="77777777" w:rsidR="00096865" w:rsidRPr="00F566BF" w:rsidRDefault="00096865" w:rsidP="00EF3662">
      <w:pPr>
        <w:pStyle w:val="a3"/>
        <w:spacing w:line="240" w:lineRule="auto"/>
        <w:jc w:val="center"/>
        <w:rPr>
          <w:rFonts w:ascii="GHEA Grapalat" w:hAnsi="GHEA Grapalat"/>
          <w:i w:val="0"/>
          <w:lang w:val="af-ZA"/>
        </w:rPr>
      </w:pPr>
    </w:p>
    <w:p w14:paraId="0409437C" w14:textId="77777777" w:rsidR="00095AAC" w:rsidRPr="00F566BF" w:rsidRDefault="00095AAC" w:rsidP="00095AAC">
      <w:pPr>
        <w:pStyle w:val="a3"/>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26EA810" w14:textId="77777777" w:rsidR="00095AAC" w:rsidRPr="00F566BF" w:rsidRDefault="00095AAC" w:rsidP="00095AAC">
      <w:pPr>
        <w:pStyle w:val="a3"/>
        <w:spacing w:line="240" w:lineRule="auto"/>
        <w:jc w:val="center"/>
        <w:rPr>
          <w:rFonts w:ascii="GHEA Grapalat" w:hAnsi="GHEA Grapalat"/>
          <w:i w:val="0"/>
          <w:lang w:val="af-ZA"/>
        </w:rPr>
      </w:pPr>
      <w:r w:rsidRPr="0012128A">
        <w:rPr>
          <w:rFonts w:ascii="GHEA Grapalat" w:hAnsi="GHEA Grapalat"/>
          <w:i w:val="0"/>
          <w:lang w:val="hy-AM"/>
        </w:rPr>
        <w:t>ԳՆԱՆՇՄԱՆ</w:t>
      </w:r>
      <w:r w:rsidRPr="00AD334A">
        <w:rPr>
          <w:rFonts w:ascii="GHEA Grapalat" w:hAnsi="GHEA Grapalat"/>
          <w:i w:val="0"/>
          <w:lang w:val="af-ZA"/>
        </w:rPr>
        <w:t xml:space="preserve"> </w:t>
      </w:r>
      <w:r w:rsidRPr="0012128A">
        <w:rPr>
          <w:rFonts w:ascii="GHEA Grapalat" w:hAnsi="GHEA Grapalat"/>
          <w:i w:val="0"/>
          <w:lang w:val="hy-AM"/>
        </w:rPr>
        <w:t>ՀԱՐՑՄԱՆ</w:t>
      </w:r>
      <w:r w:rsidRPr="00FC4920">
        <w:rPr>
          <w:rFonts w:ascii="GHEA Grapalat" w:hAnsi="GHEA Grapalat"/>
          <w:i w:val="0"/>
          <w:lang w:val="af-ZA"/>
        </w:rPr>
        <w:t xml:space="preserve"> </w:t>
      </w:r>
      <w:r w:rsidRPr="0012128A">
        <w:rPr>
          <w:rFonts w:ascii="GHEA Grapalat" w:hAnsi="GHEA Grapalat"/>
          <w:i w:val="0"/>
          <w:lang w:val="hy-AM"/>
        </w:rPr>
        <w:t>ԳՆՄԱՆ</w:t>
      </w:r>
      <w:r w:rsidRPr="00992727">
        <w:rPr>
          <w:rFonts w:ascii="GHEA Grapalat" w:hAnsi="GHEA Grapalat"/>
          <w:i w:val="0"/>
          <w:lang w:val="af-ZA"/>
        </w:rPr>
        <w:t xml:space="preserve"> </w:t>
      </w:r>
      <w:r w:rsidRPr="00F566BF">
        <w:rPr>
          <w:rFonts w:ascii="GHEA Grapalat" w:hAnsi="GHEA Grapalat"/>
          <w:i w:val="0"/>
          <w:lang w:val="af-ZA"/>
        </w:rPr>
        <w:t>ՄԱՍԻՆ</w:t>
      </w:r>
    </w:p>
    <w:p w14:paraId="1A325A9C" w14:textId="77777777" w:rsidR="00095AAC" w:rsidRPr="00F566BF" w:rsidRDefault="00095AAC" w:rsidP="00095AAC">
      <w:pPr>
        <w:pStyle w:val="a3"/>
        <w:spacing w:line="240" w:lineRule="auto"/>
        <w:jc w:val="center"/>
        <w:rPr>
          <w:rFonts w:ascii="GHEA Grapalat" w:hAnsi="GHEA Grapalat"/>
          <w:i w:val="0"/>
          <w:lang w:val="af-ZA"/>
        </w:rPr>
      </w:pPr>
    </w:p>
    <w:p w14:paraId="18CAE2A0" w14:textId="77777777" w:rsidR="00095AAC" w:rsidRPr="00F566BF" w:rsidRDefault="00095AAC" w:rsidP="00095AAC">
      <w:pPr>
        <w:pStyle w:val="a3"/>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3A64C055" w14:textId="22CBAC1C" w:rsidR="00095AAC" w:rsidRPr="00F566BF" w:rsidRDefault="00095AAC" w:rsidP="00095AAC">
      <w:pPr>
        <w:pStyle w:val="a3"/>
        <w:spacing w:line="240" w:lineRule="auto"/>
        <w:jc w:val="center"/>
        <w:rPr>
          <w:rFonts w:ascii="GHEA Grapalat" w:hAnsi="GHEA Grapalat"/>
          <w:i w:val="0"/>
          <w:lang w:val="af-ZA"/>
        </w:rPr>
      </w:pPr>
      <w:r w:rsidRPr="00051A74">
        <w:rPr>
          <w:rFonts w:ascii="GHEA Grapalat" w:hAnsi="GHEA Grapalat"/>
          <w:i w:val="0"/>
          <w:lang w:val="af-ZA"/>
        </w:rPr>
        <w:t>202</w:t>
      </w:r>
      <w:r w:rsidR="000B787E">
        <w:rPr>
          <w:rFonts w:ascii="GHEA Grapalat" w:hAnsi="GHEA Grapalat"/>
          <w:i w:val="0"/>
          <w:lang w:val="hy-AM"/>
        </w:rPr>
        <w:t>2</w:t>
      </w:r>
      <w:r w:rsidRPr="00051A74">
        <w:rPr>
          <w:rFonts w:ascii="GHEA Grapalat" w:hAnsi="GHEA Grapalat"/>
          <w:i w:val="0"/>
          <w:lang w:val="af-ZA"/>
        </w:rPr>
        <w:t xml:space="preserve">   </w:t>
      </w:r>
      <w:r w:rsidRPr="004535B2">
        <w:rPr>
          <w:rFonts w:ascii="GHEA Grapalat" w:hAnsi="GHEA Grapalat"/>
          <w:i w:val="0"/>
          <w:lang w:val="af-ZA"/>
        </w:rPr>
        <w:t xml:space="preserve">թվականի </w:t>
      </w:r>
      <w:r w:rsidRPr="004535B2">
        <w:rPr>
          <w:rFonts w:ascii="GHEA Grapalat" w:hAnsi="GHEA Grapalat"/>
          <w:i w:val="0"/>
          <w:lang w:val="hy-AM"/>
        </w:rPr>
        <w:t xml:space="preserve"> </w:t>
      </w:r>
      <w:r w:rsidR="003E55FC" w:rsidRPr="004535B2">
        <w:rPr>
          <w:rFonts w:ascii="GHEA Grapalat" w:hAnsi="GHEA Grapalat"/>
          <w:i w:val="0"/>
          <w:lang w:val="hy-AM"/>
        </w:rPr>
        <w:t>սեպտեմբերի</w:t>
      </w:r>
      <w:r w:rsidR="003513FB" w:rsidRPr="004535B2">
        <w:rPr>
          <w:rFonts w:ascii="GHEA Grapalat" w:hAnsi="GHEA Grapalat"/>
          <w:i w:val="0"/>
          <w:lang w:val="hy-AM"/>
        </w:rPr>
        <w:t xml:space="preserve"> </w:t>
      </w:r>
      <w:r w:rsidR="000B28D7" w:rsidRPr="004535B2">
        <w:rPr>
          <w:rFonts w:ascii="GHEA Grapalat" w:hAnsi="GHEA Grapalat"/>
          <w:i w:val="0"/>
          <w:lang w:val="hy-AM"/>
        </w:rPr>
        <w:t>1</w:t>
      </w:r>
      <w:r w:rsidR="003E55FC" w:rsidRPr="004535B2">
        <w:rPr>
          <w:rFonts w:ascii="GHEA Grapalat" w:hAnsi="GHEA Grapalat"/>
          <w:i w:val="0"/>
          <w:lang w:val="hy-AM"/>
        </w:rPr>
        <w:t>2</w:t>
      </w:r>
      <w:r w:rsidRPr="004535B2">
        <w:rPr>
          <w:rFonts w:ascii="GHEA Grapalat" w:hAnsi="GHEA Grapalat"/>
          <w:i w:val="0"/>
          <w:lang w:val="hy-AM"/>
        </w:rPr>
        <w:t xml:space="preserve">-ի թիվ </w:t>
      </w:r>
      <w:r w:rsidR="00EA5ABC" w:rsidRPr="004535B2">
        <w:rPr>
          <w:rFonts w:ascii="GHEA Grapalat" w:hAnsi="GHEA Grapalat"/>
          <w:i w:val="0"/>
          <w:lang w:val="hy-AM"/>
        </w:rPr>
        <w:t xml:space="preserve">1 </w:t>
      </w:r>
      <w:r w:rsidRPr="004535B2">
        <w:rPr>
          <w:rFonts w:ascii="GHEA Grapalat" w:hAnsi="GHEA Grapalat"/>
          <w:i w:val="0"/>
          <w:lang w:val="af-ZA"/>
        </w:rPr>
        <w:t>որոշմամբ</w:t>
      </w:r>
      <w:r w:rsidRPr="00F566BF">
        <w:rPr>
          <w:rFonts w:ascii="GHEA Grapalat" w:hAnsi="GHEA Grapalat"/>
          <w:i w:val="0"/>
          <w:lang w:val="af-ZA"/>
        </w:rPr>
        <w:t xml:space="preserve"> </w:t>
      </w:r>
    </w:p>
    <w:p w14:paraId="46335D29" w14:textId="77777777" w:rsidR="00095AAC" w:rsidRPr="00F566BF" w:rsidRDefault="00095AAC" w:rsidP="00095AAC">
      <w:pPr>
        <w:pStyle w:val="a3"/>
        <w:spacing w:line="240" w:lineRule="auto"/>
        <w:jc w:val="center"/>
        <w:rPr>
          <w:rFonts w:ascii="GHEA Grapalat" w:hAnsi="GHEA Grapalat"/>
          <w:i w:val="0"/>
          <w:lang w:val="af-ZA"/>
        </w:rPr>
      </w:pPr>
    </w:p>
    <w:p w14:paraId="3B89D765" w14:textId="13D82D10" w:rsidR="00095AAC" w:rsidRDefault="00095AAC" w:rsidP="00095AAC">
      <w:pPr>
        <w:pStyle w:val="a3"/>
        <w:spacing w:line="240" w:lineRule="auto"/>
        <w:jc w:val="center"/>
        <w:rPr>
          <w:rFonts w:ascii="GHEA Grapalat" w:hAnsi="GHEA Grapalat"/>
          <w:i w:val="0"/>
          <w:u w:val="single"/>
          <w:lang w:val="af-ZA"/>
        </w:rPr>
      </w:pPr>
      <w:r w:rsidRPr="00F566BF">
        <w:rPr>
          <w:rFonts w:ascii="GHEA Grapalat" w:hAnsi="GHEA Grapalat"/>
          <w:i w:val="0"/>
          <w:lang w:val="af-ZA"/>
        </w:rPr>
        <w:t xml:space="preserve">Ընթացակարգի ծածկագիրը`  </w:t>
      </w:r>
      <w:r w:rsidR="000B28D7" w:rsidRPr="00EA5ABC">
        <w:rPr>
          <w:rFonts w:ascii="GHEA Grapalat" w:hAnsi="GHEA Grapalat"/>
          <w:b/>
          <w:i w:val="0"/>
          <w:color w:val="000000" w:themeColor="text1"/>
          <w:lang w:val="hy-AM"/>
        </w:rPr>
        <w:t>«ՔԲԿ-ԳՀԱՇՁԲ-22/19»</w:t>
      </w:r>
      <w:r w:rsidRPr="00EA5ABC">
        <w:rPr>
          <w:rFonts w:ascii="GHEA Grapalat" w:hAnsi="GHEA Grapalat"/>
          <w:i w:val="0"/>
          <w:color w:val="000000" w:themeColor="text1"/>
          <w:u w:val="single"/>
          <w:lang w:val="af-ZA"/>
        </w:rPr>
        <w:t xml:space="preserve">      </w:t>
      </w:r>
    </w:p>
    <w:p w14:paraId="74E57686" w14:textId="07708E21" w:rsidR="0091042F" w:rsidRPr="00F566BF" w:rsidRDefault="0091042F" w:rsidP="00D21F8D">
      <w:pPr>
        <w:pStyle w:val="a3"/>
        <w:spacing w:line="240" w:lineRule="auto"/>
        <w:jc w:val="center"/>
        <w:rPr>
          <w:rFonts w:ascii="GHEA Grapalat" w:hAnsi="GHEA Grapalat"/>
          <w:i w:val="0"/>
          <w:lang w:val="af-ZA"/>
        </w:rPr>
      </w:pPr>
    </w:p>
    <w:p w14:paraId="592A0CC9" w14:textId="77777777" w:rsidR="000B787E" w:rsidRPr="00E10E2D" w:rsidRDefault="000B787E" w:rsidP="00E10E2D">
      <w:pPr>
        <w:pStyle w:val="a3"/>
        <w:spacing w:line="240" w:lineRule="auto"/>
        <w:ind w:firstLine="567"/>
        <w:jc w:val="center"/>
        <w:rPr>
          <w:rFonts w:ascii="GHEA Grapalat" w:hAnsi="GHEA Grapalat"/>
          <w:b/>
          <w:color w:val="000000"/>
          <w:lang w:val="af-ZA"/>
        </w:rPr>
      </w:pPr>
      <w:r w:rsidRPr="00E10E2D">
        <w:rPr>
          <w:rFonts w:ascii="GHEA Grapalat" w:hAnsi="GHEA Grapalat"/>
          <w:b/>
          <w:color w:val="000000"/>
          <w:lang w:val="af-ZA"/>
        </w:rPr>
        <w:t xml:space="preserve">Ընթացակարգը կազմակերպվում է  </w:t>
      </w:r>
      <w:r w:rsidRPr="00E10E2D">
        <w:rPr>
          <w:rFonts w:ascii="GHEA Grapalat" w:hAnsi="GHEA Grapalat"/>
          <w:b/>
          <w:i w:val="0"/>
          <w:color w:val="000000"/>
          <w:lang w:val="af-ZA"/>
        </w:rPr>
        <w:t xml:space="preserve">«Գնումների մասին» </w:t>
      </w:r>
      <w:r w:rsidRPr="00E10E2D">
        <w:rPr>
          <w:rFonts w:ascii="GHEA Grapalat" w:hAnsi="GHEA Grapalat"/>
          <w:b/>
          <w:color w:val="000000"/>
          <w:lang w:val="af-ZA"/>
        </w:rPr>
        <w:t>ՀՀ օրենքի 15-րդ հոդվածի 6-րդ մասի հիմքով</w:t>
      </w:r>
    </w:p>
    <w:p w14:paraId="2200D763" w14:textId="77777777" w:rsidR="0091042F" w:rsidRPr="00E10E2D" w:rsidRDefault="0091042F" w:rsidP="00EF3662">
      <w:pPr>
        <w:pStyle w:val="a3"/>
        <w:spacing w:line="240" w:lineRule="auto"/>
        <w:jc w:val="center"/>
        <w:rPr>
          <w:rFonts w:ascii="GHEA Grapalat" w:hAnsi="GHEA Grapalat"/>
          <w:b/>
          <w:i w:val="0"/>
          <w:lang w:val="af-ZA"/>
        </w:rPr>
      </w:pPr>
    </w:p>
    <w:p w14:paraId="45904C72" w14:textId="77777777" w:rsidR="0091042F" w:rsidRPr="00F566BF" w:rsidRDefault="0091042F" w:rsidP="00EF3662">
      <w:pPr>
        <w:pStyle w:val="a3"/>
        <w:spacing w:line="240" w:lineRule="auto"/>
        <w:rPr>
          <w:rFonts w:ascii="GHEA Grapalat" w:hAnsi="GHEA Grapalat"/>
          <w:i w:val="0"/>
          <w:lang w:val="af-ZA"/>
        </w:rPr>
      </w:pPr>
    </w:p>
    <w:p w14:paraId="245DC434" w14:textId="05EC0434" w:rsidR="000B787E" w:rsidRPr="001F6EFB" w:rsidRDefault="000B787E" w:rsidP="000B787E">
      <w:pPr>
        <w:pStyle w:val="a3"/>
        <w:spacing w:line="240" w:lineRule="auto"/>
        <w:ind w:firstLine="708"/>
        <w:rPr>
          <w:rFonts w:ascii="GHEA Grapalat" w:hAnsi="GHEA Grapalat"/>
          <w:i w:val="0"/>
          <w:lang w:val="hy-AM"/>
        </w:rPr>
      </w:pPr>
      <w:r w:rsidRPr="005E1F72">
        <w:rPr>
          <w:rFonts w:ascii="GHEA Grapalat" w:hAnsi="GHEA Grapalat"/>
          <w:i w:val="0"/>
          <w:lang w:val="af-ZA"/>
        </w:rPr>
        <w:t>Պատվիրատուն`</w:t>
      </w:r>
      <w:r w:rsidRPr="00FC4920">
        <w:rPr>
          <w:rFonts w:ascii="GHEA Grapalat" w:hAnsi="GHEA Grapalat"/>
          <w:i w:val="0"/>
          <w:lang w:val="af-ZA"/>
        </w:rPr>
        <w:t xml:space="preserve"> </w:t>
      </w:r>
      <w:r w:rsidR="001F6EFB">
        <w:rPr>
          <w:rFonts w:ascii="GHEA Grapalat" w:hAnsi="GHEA Grapalat"/>
          <w:i w:val="0"/>
          <w:lang w:val="hy-AM"/>
        </w:rPr>
        <w:t>«Քրեակատարողական բժշկության կենտրոն» ՊՈԱԿ</w:t>
      </w:r>
      <w:r w:rsidRPr="00FC4920">
        <w:rPr>
          <w:rFonts w:ascii="GHEA Grapalat" w:hAnsi="GHEA Grapalat"/>
          <w:i w:val="0"/>
          <w:lang w:val="af-ZA"/>
        </w:rPr>
        <w:t>-</w:t>
      </w:r>
      <w:r>
        <w:rPr>
          <w:rFonts w:ascii="GHEA Grapalat" w:hAnsi="GHEA Grapalat"/>
          <w:i w:val="0"/>
          <w:lang w:val="ru-RU"/>
        </w:rPr>
        <w:t>ը</w:t>
      </w:r>
      <w:r w:rsidRPr="005E1F72">
        <w:rPr>
          <w:rFonts w:ascii="GHEA Grapalat" w:hAnsi="GHEA Grapalat"/>
          <w:i w:val="0"/>
          <w:lang w:val="af-ZA"/>
        </w:rPr>
        <w:t>, որը գտնվում է</w:t>
      </w:r>
      <w:r w:rsidRPr="00FC4920">
        <w:rPr>
          <w:rFonts w:ascii="GHEA Grapalat" w:hAnsi="GHEA Grapalat"/>
          <w:i w:val="0"/>
          <w:lang w:val="af-ZA"/>
        </w:rPr>
        <w:t xml:space="preserve"> </w:t>
      </w:r>
      <w:r>
        <w:rPr>
          <w:rFonts w:ascii="GHEA Grapalat" w:hAnsi="GHEA Grapalat"/>
          <w:i w:val="0"/>
          <w:lang w:val="ru-RU"/>
        </w:rPr>
        <w:t>ք</w:t>
      </w:r>
      <w:r w:rsidRPr="00FC4920">
        <w:rPr>
          <w:rFonts w:ascii="GHEA Grapalat" w:hAnsi="GHEA Grapalat"/>
          <w:i w:val="0"/>
          <w:lang w:val="af-ZA"/>
        </w:rPr>
        <w:t xml:space="preserve">. </w:t>
      </w:r>
      <w:r>
        <w:rPr>
          <w:rFonts w:ascii="GHEA Grapalat" w:hAnsi="GHEA Grapalat"/>
          <w:i w:val="0"/>
          <w:lang w:val="ru-RU"/>
        </w:rPr>
        <w:t>Երևան</w:t>
      </w:r>
      <w:r w:rsidRPr="00FC4920">
        <w:rPr>
          <w:rFonts w:ascii="GHEA Grapalat" w:hAnsi="GHEA Grapalat"/>
          <w:i w:val="0"/>
          <w:lang w:val="af-ZA"/>
        </w:rPr>
        <w:t xml:space="preserve">, </w:t>
      </w:r>
      <w:r w:rsidR="001F6EFB">
        <w:rPr>
          <w:rFonts w:ascii="GHEA Grapalat" w:hAnsi="GHEA Grapalat"/>
          <w:i w:val="0"/>
          <w:lang w:val="hy-AM"/>
        </w:rPr>
        <w:t xml:space="preserve">Կոմիտաս 54 Բ </w:t>
      </w:r>
      <w:r w:rsidRPr="005E1F72">
        <w:rPr>
          <w:rFonts w:ascii="GHEA Grapalat" w:hAnsi="GHEA Grapalat"/>
          <w:i w:val="0"/>
          <w:lang w:val="af-ZA"/>
        </w:rPr>
        <w:t>հասցեում,</w:t>
      </w:r>
      <w:r w:rsidRPr="00FC4920">
        <w:rPr>
          <w:rFonts w:ascii="GHEA Grapalat" w:hAnsi="GHEA Grapalat"/>
          <w:i w:val="0"/>
          <w:lang w:val="af-ZA"/>
        </w:rPr>
        <w:t xml:space="preserve"> </w:t>
      </w:r>
      <w:r>
        <w:rPr>
          <w:rFonts w:ascii="GHEA Grapalat" w:hAnsi="GHEA Grapalat"/>
          <w:i w:val="0"/>
          <w:lang w:val="ru-RU"/>
        </w:rPr>
        <w:t>հ</w:t>
      </w:r>
      <w:r w:rsidRPr="005E1F72">
        <w:rPr>
          <w:rFonts w:ascii="GHEA Grapalat" w:hAnsi="GHEA Grapalat"/>
          <w:i w:val="0"/>
          <w:lang w:val="af-ZA"/>
        </w:rPr>
        <w:t xml:space="preserve">այտարարում է </w:t>
      </w:r>
      <w:r>
        <w:rPr>
          <w:rFonts w:ascii="GHEA Grapalat" w:hAnsi="GHEA Grapalat"/>
          <w:i w:val="0"/>
          <w:lang w:val="hy-AM"/>
        </w:rPr>
        <w:t>գնանշման հարցման</w:t>
      </w:r>
      <w:r w:rsidRPr="00FC4920">
        <w:rPr>
          <w:rFonts w:ascii="GHEA Grapalat" w:hAnsi="GHEA Grapalat"/>
          <w:i w:val="0"/>
          <w:lang w:val="af-ZA"/>
        </w:rPr>
        <w:t xml:space="preserve"> </w:t>
      </w:r>
      <w:r>
        <w:rPr>
          <w:rFonts w:ascii="GHEA Grapalat" w:hAnsi="GHEA Grapalat"/>
          <w:i w:val="0"/>
          <w:lang w:val="ru-RU"/>
        </w:rPr>
        <w:t>ընթացակարգ</w:t>
      </w:r>
      <w:r w:rsidRPr="00FC4920">
        <w:rPr>
          <w:rFonts w:ascii="GHEA Grapalat" w:hAnsi="GHEA Grapalat"/>
          <w:i w:val="0"/>
          <w:lang w:val="af-ZA"/>
        </w:rPr>
        <w:t xml:space="preserve"> </w:t>
      </w:r>
      <w:r w:rsidRPr="005E1F72">
        <w:rPr>
          <w:rFonts w:ascii="GHEA Grapalat" w:hAnsi="GHEA Grapalat"/>
          <w:i w:val="0"/>
          <w:lang w:val="af-ZA"/>
        </w:rPr>
        <w:t>, որն իրականացվում է մեկ փուլով</w:t>
      </w:r>
      <w:r w:rsidR="001F6EFB">
        <w:rPr>
          <w:rFonts w:ascii="GHEA Grapalat" w:hAnsi="GHEA Grapalat"/>
          <w:i w:val="0"/>
          <w:lang w:val="hy-AM"/>
        </w:rPr>
        <w:t>:</w:t>
      </w:r>
    </w:p>
    <w:p w14:paraId="3C3CD150" w14:textId="6D6270B0" w:rsidR="000B787E" w:rsidRPr="001F6EFB" w:rsidRDefault="000B787E" w:rsidP="000B787E">
      <w:pPr>
        <w:pStyle w:val="a3"/>
        <w:spacing w:line="240" w:lineRule="auto"/>
        <w:ind w:firstLine="0"/>
        <w:rPr>
          <w:rFonts w:ascii="GHEA Grapalat" w:hAnsi="GHEA Grapalat"/>
          <w:i w:val="0"/>
          <w:color w:val="000000" w:themeColor="text1"/>
          <w:sz w:val="16"/>
          <w:szCs w:val="16"/>
          <w:lang w:val="af-ZA"/>
        </w:rPr>
      </w:pPr>
      <w:r w:rsidRPr="00F566BF">
        <w:rPr>
          <w:rFonts w:ascii="GHEA Grapalat" w:hAnsi="GHEA Grapalat"/>
          <w:i w:val="0"/>
          <w:lang w:val="af-ZA"/>
        </w:rPr>
        <w:tab/>
      </w:r>
      <w:bookmarkStart w:id="0" w:name="_Hlk23167417"/>
      <w:r w:rsidRPr="00F566BF">
        <w:rPr>
          <w:rFonts w:ascii="GHEA Grapalat" w:hAnsi="GHEA Grapalat"/>
          <w:i w:val="0"/>
          <w:lang w:val="af-ZA"/>
        </w:rPr>
        <w:t>Սույն ընթացակարգի</w:t>
      </w:r>
      <w:bookmarkEnd w:id="0"/>
      <w:r w:rsidRPr="00F566BF">
        <w:rPr>
          <w:rFonts w:ascii="GHEA Grapalat" w:hAnsi="GHEA Grapalat"/>
          <w:i w:val="0"/>
          <w:lang w:val="af-ZA"/>
        </w:rPr>
        <w:t xml:space="preserve"> արդյունքում </w:t>
      </w:r>
      <w:r w:rsidRPr="00F566BF">
        <w:rPr>
          <w:rFonts w:ascii="GHEA Grapalat" w:hAnsi="GHEA Grapalat"/>
          <w:i w:val="0"/>
          <w:lang w:val="hy-AM"/>
        </w:rPr>
        <w:t>ընտրված</w:t>
      </w:r>
      <w:r w:rsidRPr="00F566BF">
        <w:rPr>
          <w:rFonts w:ascii="GHEA Grapalat" w:hAnsi="GHEA Grapalat"/>
          <w:i w:val="0"/>
          <w:lang w:val="af-ZA"/>
        </w:rPr>
        <w:t xml:space="preserve"> մասնակցին սահմանված կարգով կառաջարկվի կնքել </w:t>
      </w:r>
      <w:r w:rsidR="001F6EFB" w:rsidRPr="00BD071C">
        <w:rPr>
          <w:rFonts w:ascii="GHEA Grapalat" w:hAnsi="GHEA Grapalat"/>
          <w:b/>
          <w:i w:val="0"/>
          <w:lang w:val="hy-AM"/>
        </w:rPr>
        <w:t>«Քրեակատարողական բժշկո</w:t>
      </w:r>
      <w:r w:rsidR="009C494C">
        <w:rPr>
          <w:rFonts w:ascii="GHEA Grapalat" w:hAnsi="GHEA Grapalat"/>
          <w:b/>
          <w:i w:val="0"/>
          <w:lang w:val="hy-AM"/>
        </w:rPr>
        <w:t>ւթյան կենտրոն» ՊՈԱԿ-ի տարածք</w:t>
      </w:r>
      <w:r w:rsidR="004535B2">
        <w:rPr>
          <w:rFonts w:ascii="GHEA Grapalat" w:hAnsi="GHEA Grapalat"/>
          <w:b/>
          <w:i w:val="0"/>
          <w:lang w:val="hy-AM"/>
        </w:rPr>
        <w:t>ում</w:t>
      </w:r>
      <w:r w:rsidR="009C494C">
        <w:rPr>
          <w:rFonts w:ascii="GHEA Grapalat" w:hAnsi="GHEA Grapalat"/>
          <w:b/>
          <w:i w:val="0"/>
          <w:lang w:val="hy-AM"/>
        </w:rPr>
        <w:t xml:space="preserve"> ներքին պատերի, մանրահատակի ապամոնտաժման, ներքին վերանորոգման, նոր օդափոխության համակարգի լարանցման իրականացման </w:t>
      </w:r>
      <w:r w:rsidR="001F6EFB" w:rsidRPr="00BD071C">
        <w:rPr>
          <w:rFonts w:ascii="GHEA Grapalat" w:hAnsi="GHEA Grapalat"/>
          <w:b/>
          <w:i w:val="0"/>
          <w:lang w:val="af-ZA"/>
        </w:rPr>
        <w:t xml:space="preserve"> </w:t>
      </w:r>
      <w:r w:rsidR="00FB0143" w:rsidRPr="00FB0143">
        <w:rPr>
          <w:rFonts w:ascii="GHEA Grapalat" w:hAnsi="GHEA Grapalat"/>
          <w:b/>
          <w:i w:val="0"/>
          <w:color w:val="000000" w:themeColor="text1"/>
          <w:lang w:val="hy-AM"/>
        </w:rPr>
        <w:t>աշխատանքների</w:t>
      </w:r>
      <w:r w:rsidRPr="001F6EFB">
        <w:rPr>
          <w:rFonts w:ascii="GHEA Grapalat" w:hAnsi="GHEA Grapalat"/>
          <w:i w:val="0"/>
          <w:color w:val="000000" w:themeColor="text1"/>
          <w:lang w:val="hy-AM"/>
        </w:rPr>
        <w:t xml:space="preserve"> պայմանագիր</w:t>
      </w:r>
      <w:r w:rsidRPr="001F6EFB">
        <w:rPr>
          <w:rFonts w:ascii="GHEA Grapalat" w:hAnsi="GHEA Grapalat"/>
          <w:i w:val="0"/>
          <w:color w:val="000000" w:themeColor="text1"/>
          <w:lang w:val="af-ZA"/>
        </w:rPr>
        <w:t xml:space="preserve"> (այսուհետ` պայմանագիր)։ </w:t>
      </w:r>
      <w:r w:rsidRPr="001F6EFB">
        <w:rPr>
          <w:rFonts w:ascii="GHEA Grapalat" w:hAnsi="GHEA Grapalat"/>
          <w:i w:val="0"/>
          <w:color w:val="000000" w:themeColor="text1"/>
          <w:sz w:val="16"/>
          <w:szCs w:val="16"/>
          <w:lang w:val="af-ZA"/>
        </w:rPr>
        <w:t xml:space="preserve">                   </w:t>
      </w:r>
    </w:p>
    <w:p w14:paraId="4726D65A" w14:textId="77777777" w:rsidR="00357D48" w:rsidRPr="00F566BF" w:rsidRDefault="00A20B69" w:rsidP="00EF3662">
      <w:pPr>
        <w:pStyle w:val="a3"/>
        <w:spacing w:line="240" w:lineRule="auto"/>
        <w:ind w:firstLine="0"/>
        <w:rPr>
          <w:rFonts w:ascii="GHEA Grapalat" w:hAnsi="GHEA Grapalat"/>
          <w:i w:val="0"/>
          <w:lang w:val="af-ZA"/>
        </w:rPr>
      </w:pPr>
      <w:r w:rsidRPr="001F6EFB">
        <w:rPr>
          <w:rFonts w:ascii="GHEA Grapalat" w:hAnsi="GHEA Grapalat"/>
          <w:i w:val="0"/>
          <w:color w:val="000000" w:themeColor="text1"/>
          <w:lang w:val="af-ZA"/>
        </w:rPr>
        <w:tab/>
      </w:r>
      <w:r w:rsidR="00A76C15" w:rsidRPr="001F6EFB">
        <w:rPr>
          <w:rFonts w:ascii="GHEA Grapalat" w:hAnsi="GHEA Grapalat"/>
          <w:i w:val="0"/>
          <w:color w:val="000000" w:themeColor="text1"/>
          <w:lang w:val="af-ZA"/>
        </w:rPr>
        <w:t>«</w:t>
      </w:r>
      <w:r w:rsidR="00357D48" w:rsidRPr="001F6EFB">
        <w:rPr>
          <w:rFonts w:ascii="GHEA Grapalat" w:hAnsi="GHEA Grapalat"/>
          <w:i w:val="0"/>
          <w:color w:val="000000" w:themeColor="text1"/>
          <w:lang w:val="af-ZA"/>
        </w:rPr>
        <w:t>Գնումների մասին</w:t>
      </w:r>
      <w:r w:rsidR="00A76C15" w:rsidRPr="001F6EFB">
        <w:rPr>
          <w:rFonts w:ascii="GHEA Grapalat" w:hAnsi="GHEA Grapalat"/>
          <w:i w:val="0"/>
          <w:color w:val="000000" w:themeColor="text1"/>
          <w:lang w:val="af-ZA"/>
        </w:rPr>
        <w:t>»</w:t>
      </w:r>
      <w:r w:rsidR="00A96293" w:rsidRPr="001F6EFB">
        <w:rPr>
          <w:rFonts w:ascii="GHEA Grapalat" w:hAnsi="GHEA Grapalat"/>
          <w:i w:val="0"/>
          <w:color w:val="000000" w:themeColor="text1"/>
          <w:lang w:val="af-ZA"/>
        </w:rPr>
        <w:t xml:space="preserve"> </w:t>
      </w:r>
      <w:r w:rsidR="00357D48" w:rsidRPr="001F6EFB">
        <w:rPr>
          <w:rFonts w:ascii="GHEA Grapalat" w:hAnsi="GHEA Grapalat"/>
          <w:i w:val="0"/>
          <w:color w:val="000000" w:themeColor="text1"/>
          <w:lang w:val="af-ZA"/>
        </w:rPr>
        <w:t xml:space="preserve">ՀՀ օրենքի </w:t>
      </w:r>
      <w:r w:rsidR="00955E87" w:rsidRPr="001F6EFB">
        <w:rPr>
          <w:rFonts w:ascii="GHEA Grapalat" w:hAnsi="GHEA Grapalat"/>
          <w:i w:val="0"/>
          <w:color w:val="000000" w:themeColor="text1"/>
          <w:lang w:val="af-ZA"/>
        </w:rPr>
        <w:t>7</w:t>
      </w:r>
      <w:r w:rsidR="00357D48" w:rsidRPr="001F6EFB">
        <w:rPr>
          <w:rFonts w:ascii="GHEA Grapalat" w:hAnsi="GHEA Grapalat"/>
          <w:i w:val="0"/>
          <w:color w:val="000000" w:themeColor="text1"/>
          <w:lang w:val="af-ZA"/>
        </w:rPr>
        <w:t xml:space="preserve">-րդ </w:t>
      </w:r>
      <w:r w:rsidR="00357D48" w:rsidRPr="00F566BF">
        <w:rPr>
          <w:rFonts w:ascii="GHEA Grapalat" w:hAnsi="GHEA Grapalat"/>
          <w:i w:val="0"/>
          <w:lang w:val="af-ZA"/>
        </w:rPr>
        <w:t xml:space="preserve">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11BBA8E2" w14:textId="77777777" w:rsidR="00357D48" w:rsidRPr="00F566BF" w:rsidRDefault="00EE73A8" w:rsidP="00EF3662">
      <w:pPr>
        <w:pStyle w:val="a3"/>
        <w:spacing w:line="240" w:lineRule="auto"/>
        <w:rPr>
          <w:rFonts w:ascii="GHEA Grapalat" w:hAnsi="GHEA Grapalat"/>
          <w:i w:val="0"/>
          <w:lang w:val="af-ZA"/>
        </w:rPr>
      </w:pPr>
      <w:r w:rsidRPr="00F566BF">
        <w:rPr>
          <w:rFonts w:ascii="GHEA Grapalat" w:hAnsi="GHEA Grapalat"/>
          <w:i w:val="0"/>
          <w:lang w:val="af-ZA"/>
        </w:rPr>
        <w:t xml:space="preserve">Ընտրված </w:t>
      </w:r>
      <w:r w:rsidR="00357D48" w:rsidRPr="00F566BF">
        <w:rPr>
          <w:rFonts w:ascii="GHEA Grapalat" w:hAnsi="GHEA Grapalat"/>
          <w:i w:val="0"/>
          <w:lang w:val="af-ZA"/>
        </w:rPr>
        <w:t xml:space="preserve">մասնակիցը որոշվում է </w:t>
      </w:r>
      <w:bookmarkStart w:id="1" w:name="_Hlk23167512"/>
      <w:r w:rsidR="00496E18" w:rsidRPr="00F566BF">
        <w:rPr>
          <w:rFonts w:ascii="GHEA Grapalat" w:hAnsi="GHEA Grapalat"/>
          <w:i w:val="0"/>
          <w:lang w:val="af-ZA"/>
        </w:rPr>
        <w:t xml:space="preserve">ոչ գնային պայմաններով բավարար գնահատված </w:t>
      </w:r>
      <w:bookmarkEnd w:id="1"/>
      <w:r w:rsidR="00357D48" w:rsidRPr="00F566B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566BF">
        <w:rPr>
          <w:rFonts w:ascii="GHEA Grapalat" w:hAnsi="GHEA Grapalat"/>
          <w:i w:val="0"/>
          <w:lang w:val="af-ZA"/>
        </w:rPr>
        <w:t>։</w:t>
      </w:r>
      <w:r w:rsidR="00357D48" w:rsidRPr="00F566BF">
        <w:rPr>
          <w:rFonts w:ascii="GHEA Grapalat" w:hAnsi="GHEA Grapalat"/>
          <w:i w:val="0"/>
          <w:lang w:val="af-ZA"/>
        </w:rPr>
        <w:t xml:space="preserve"> </w:t>
      </w:r>
    </w:p>
    <w:p w14:paraId="336B7A84" w14:textId="7388D38A" w:rsidR="0067579A" w:rsidRPr="00F566BF" w:rsidRDefault="00357D48" w:rsidP="00EF3662">
      <w:pPr>
        <w:pStyle w:val="a3"/>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66153F90" w14:textId="136C8C33" w:rsidR="00CF7ACB" w:rsidRDefault="003B5AE9" w:rsidP="000B787E">
      <w:pPr>
        <w:pStyle w:val="a3"/>
        <w:spacing w:line="240" w:lineRule="auto"/>
        <w:rPr>
          <w:rFonts w:ascii="GHEA Grapalat" w:hAnsi="GHEA Grapalat"/>
          <w:i w:val="0"/>
          <w:lang w:val="af-ZA"/>
        </w:rPr>
      </w:pPr>
      <w:r w:rsidRPr="00F566BF">
        <w:rPr>
          <w:rFonts w:ascii="GHEA Grapalat" w:hAnsi="GHEA Grapalat"/>
          <w:i w:val="0"/>
          <w:lang w:val="af-ZA"/>
        </w:rPr>
        <w:t xml:space="preserve">Սույն ընթացակարգին մասնակցության </w:t>
      </w:r>
      <w:r w:rsidR="00357D48" w:rsidRPr="00F566BF">
        <w:rPr>
          <w:rFonts w:ascii="GHEA Grapalat" w:hAnsi="GHEA Grapalat"/>
          <w:i w:val="0"/>
          <w:lang w:val="af-ZA"/>
        </w:rPr>
        <w:t>հայտերն անհրաժեշտ է ներկայացնել</w:t>
      </w:r>
      <w:r w:rsidR="00BD071C">
        <w:rPr>
          <w:rFonts w:ascii="GHEA Grapalat" w:hAnsi="GHEA Grapalat"/>
          <w:i w:val="0"/>
          <w:lang w:val="af-ZA" w:eastAsia="ru-RU"/>
        </w:rPr>
        <w:t xml:space="preserve"> ք. </w:t>
      </w:r>
      <w:r w:rsidR="00BD071C">
        <w:rPr>
          <w:rFonts w:ascii="GHEA Grapalat" w:hAnsi="GHEA Grapalat"/>
          <w:i w:val="0"/>
          <w:lang w:val="hy-AM" w:eastAsia="ru-RU"/>
        </w:rPr>
        <w:t xml:space="preserve">Երևան, Կոմիտաս 54 Բ հասցե </w:t>
      </w:r>
      <w:r w:rsidR="00357D48" w:rsidRPr="00F566BF">
        <w:rPr>
          <w:rFonts w:ascii="GHEA Grapalat" w:hAnsi="GHEA Grapalat"/>
          <w:i w:val="0"/>
          <w:lang w:val="af-ZA"/>
        </w:rPr>
        <w:t>մինչև սույն հայտարարությ</w:t>
      </w:r>
      <w:r w:rsidR="00A70355" w:rsidRPr="00F566BF">
        <w:rPr>
          <w:rFonts w:ascii="GHEA Grapalat" w:hAnsi="GHEA Grapalat"/>
          <w:i w:val="0"/>
          <w:lang w:val="af-ZA"/>
        </w:rPr>
        <w:t>ան</w:t>
      </w:r>
      <w:r w:rsidR="00357D48" w:rsidRPr="00F566BF">
        <w:rPr>
          <w:rFonts w:ascii="GHEA Grapalat" w:hAnsi="GHEA Grapalat"/>
          <w:i w:val="0"/>
          <w:lang w:val="af-ZA"/>
        </w:rPr>
        <w:t xml:space="preserve"> հրապարակման օրվանից </w:t>
      </w:r>
      <w:r w:rsidR="00357D48" w:rsidRPr="00BD071C">
        <w:rPr>
          <w:rFonts w:ascii="GHEA Grapalat" w:hAnsi="GHEA Grapalat"/>
          <w:i w:val="0"/>
          <w:color w:val="000000" w:themeColor="text1"/>
          <w:lang w:val="af-ZA"/>
        </w:rPr>
        <w:t xml:space="preserve">հաշված </w:t>
      </w:r>
      <w:r w:rsidR="000B787E" w:rsidRPr="00BD071C">
        <w:rPr>
          <w:rFonts w:ascii="GHEA Grapalat" w:hAnsi="GHEA Grapalat"/>
          <w:i w:val="0"/>
          <w:color w:val="000000" w:themeColor="text1"/>
          <w:lang w:val="hy-AM"/>
        </w:rPr>
        <w:t>7</w:t>
      </w:r>
      <w:r w:rsidR="00357D48" w:rsidRPr="00BD071C">
        <w:rPr>
          <w:rFonts w:ascii="GHEA Grapalat" w:hAnsi="GHEA Grapalat"/>
          <w:i w:val="0"/>
          <w:color w:val="000000" w:themeColor="text1"/>
          <w:lang w:val="af-ZA"/>
        </w:rPr>
        <w:t xml:space="preserve">-րդ օրվա ժամը </w:t>
      </w:r>
      <w:r w:rsidR="005939DE" w:rsidRPr="00BD071C">
        <w:rPr>
          <w:rFonts w:ascii="GHEA Grapalat" w:hAnsi="GHEA Grapalat"/>
          <w:i w:val="0"/>
          <w:color w:val="000000" w:themeColor="text1"/>
          <w:u w:val="single"/>
          <w:lang w:val="af-ZA"/>
        </w:rPr>
        <w:t xml:space="preserve"> </w:t>
      </w:r>
      <w:r w:rsidR="003513FB" w:rsidRPr="00BD071C">
        <w:rPr>
          <w:rFonts w:ascii="GHEA Grapalat" w:hAnsi="GHEA Grapalat"/>
          <w:i w:val="0"/>
          <w:color w:val="000000" w:themeColor="text1"/>
          <w:u w:val="single"/>
          <w:lang w:val="hy-AM"/>
        </w:rPr>
        <w:t>11։</w:t>
      </w:r>
      <w:r w:rsidR="00BD071C" w:rsidRPr="00BD071C">
        <w:rPr>
          <w:rFonts w:ascii="GHEA Grapalat" w:hAnsi="GHEA Grapalat"/>
          <w:i w:val="0"/>
          <w:color w:val="000000" w:themeColor="text1"/>
          <w:u w:val="single"/>
          <w:lang w:val="hy-AM"/>
        </w:rPr>
        <w:t>00</w:t>
      </w:r>
      <w:r w:rsidR="005939DE" w:rsidRPr="00BD071C">
        <w:rPr>
          <w:rFonts w:ascii="GHEA Grapalat" w:hAnsi="GHEA Grapalat"/>
          <w:i w:val="0"/>
          <w:color w:val="000000" w:themeColor="text1"/>
          <w:u w:val="single"/>
          <w:lang w:val="af-ZA"/>
        </w:rPr>
        <w:t xml:space="preserve">  </w:t>
      </w:r>
      <w:r w:rsidR="00357D48" w:rsidRPr="00BD071C">
        <w:rPr>
          <w:rFonts w:ascii="GHEA Grapalat" w:hAnsi="GHEA Grapalat"/>
          <w:i w:val="0"/>
          <w:color w:val="000000" w:themeColor="text1"/>
          <w:lang w:val="af-ZA"/>
        </w:rPr>
        <w:t>-</w:t>
      </w:r>
      <w:r w:rsidR="00357D48" w:rsidRPr="00F566BF">
        <w:rPr>
          <w:rFonts w:ascii="GHEA Grapalat" w:hAnsi="GHEA Grapalat"/>
          <w:i w:val="0"/>
          <w:lang w:val="af-ZA"/>
        </w:rPr>
        <w:t>ը</w:t>
      </w:r>
      <w:r w:rsidR="000076A1" w:rsidRPr="00F566BF">
        <w:rPr>
          <w:rFonts w:ascii="GHEA Grapalat" w:hAnsi="GHEA Grapalat"/>
          <w:i w:val="0"/>
          <w:lang w:val="af-ZA"/>
        </w:rPr>
        <w:t xml:space="preserve">: </w:t>
      </w:r>
    </w:p>
    <w:p w14:paraId="0C9721F7" w14:textId="43E29259" w:rsidR="00357D48" w:rsidRPr="00F566BF" w:rsidRDefault="000076A1" w:rsidP="000B787E">
      <w:pPr>
        <w:pStyle w:val="a3"/>
        <w:spacing w:line="240" w:lineRule="auto"/>
        <w:rPr>
          <w:rFonts w:ascii="GHEA Grapalat" w:hAnsi="GHEA Grapalat"/>
          <w:i w:val="0"/>
          <w:lang w:val="af-ZA"/>
        </w:rPr>
      </w:pPr>
      <w:r w:rsidRPr="00F566BF">
        <w:rPr>
          <w:rFonts w:ascii="GHEA Grapalat" w:hAnsi="GHEA Grapalat"/>
          <w:i w:val="0"/>
          <w:lang w:val="af-ZA"/>
        </w:rPr>
        <w:t>Հայտերը, հայերենից բացի, կարող են ներկայացվել նաև անգլերեն կամ ռուսերեն:</w:t>
      </w:r>
      <w:r w:rsidR="00357D48" w:rsidRPr="00F566BF">
        <w:rPr>
          <w:rFonts w:ascii="GHEA Grapalat" w:hAnsi="GHEA Grapalat"/>
          <w:i w:val="0"/>
          <w:lang w:val="af-ZA"/>
        </w:rPr>
        <w:t xml:space="preserve"> </w:t>
      </w:r>
    </w:p>
    <w:p w14:paraId="1CFEB230" w14:textId="3A6A5200" w:rsidR="004E2FC6" w:rsidRPr="005E5254" w:rsidRDefault="0060526C" w:rsidP="00EF3662">
      <w:pPr>
        <w:pStyle w:val="a3"/>
        <w:spacing w:line="240" w:lineRule="auto"/>
        <w:ind w:firstLine="708"/>
        <w:rPr>
          <w:rFonts w:ascii="GHEA Grapalat" w:hAnsi="GHEA Grapalat"/>
          <w:b/>
          <w:i w:val="0"/>
          <w:color w:val="0D0D0D" w:themeColor="text1" w:themeTint="F2"/>
          <w:lang w:val="af-ZA"/>
        </w:rPr>
      </w:pPr>
      <w:r w:rsidRPr="00F566BF">
        <w:rPr>
          <w:rFonts w:ascii="GHEA Grapalat" w:hAnsi="GHEA Grapalat"/>
          <w:i w:val="0"/>
          <w:lang w:val="af-ZA"/>
        </w:rPr>
        <w:t xml:space="preserve">Հայտերի բացումը տեղի </w:t>
      </w:r>
      <w:r w:rsidRPr="005E5254">
        <w:rPr>
          <w:rFonts w:ascii="GHEA Grapalat" w:hAnsi="GHEA Grapalat"/>
          <w:i w:val="0"/>
          <w:lang w:val="af-ZA"/>
        </w:rPr>
        <w:t xml:space="preserve">կունենա </w:t>
      </w:r>
      <w:r w:rsidR="00BD071C" w:rsidRPr="005E5254">
        <w:rPr>
          <w:rFonts w:ascii="GHEA Grapalat" w:hAnsi="GHEA Grapalat"/>
          <w:i w:val="0"/>
          <w:lang w:val="af-ZA" w:eastAsia="ru-RU"/>
        </w:rPr>
        <w:t xml:space="preserve">ք. </w:t>
      </w:r>
      <w:r w:rsidR="00BD071C" w:rsidRPr="005E5254">
        <w:rPr>
          <w:rFonts w:ascii="GHEA Grapalat" w:hAnsi="GHEA Grapalat"/>
          <w:b/>
          <w:i w:val="0"/>
          <w:color w:val="0D0D0D" w:themeColor="text1" w:themeTint="F2"/>
          <w:lang w:val="hy-AM" w:eastAsia="ru-RU"/>
        </w:rPr>
        <w:t xml:space="preserve">Երևան, </w:t>
      </w:r>
      <w:r w:rsidR="0066105C" w:rsidRPr="005E5254">
        <w:rPr>
          <w:rFonts w:ascii="GHEA Grapalat" w:hAnsi="GHEA Grapalat"/>
          <w:b/>
          <w:i w:val="0"/>
          <w:color w:val="0D0D0D" w:themeColor="text1" w:themeTint="F2"/>
          <w:lang w:val="hy-AM" w:eastAsia="ru-RU"/>
        </w:rPr>
        <w:t>Կոմիտաս 54 Բ հասցեում 2022 թ. «սեպտեմբեր</w:t>
      </w:r>
      <w:r w:rsidR="00BD071C" w:rsidRPr="005E5254">
        <w:rPr>
          <w:rFonts w:ascii="GHEA Grapalat" w:hAnsi="GHEA Grapalat"/>
          <w:b/>
          <w:i w:val="0"/>
          <w:color w:val="0D0D0D" w:themeColor="text1" w:themeTint="F2"/>
          <w:lang w:val="hy-AM" w:eastAsia="ru-RU"/>
        </w:rPr>
        <w:t>ի» «</w:t>
      </w:r>
      <w:r w:rsidR="003F5DEF" w:rsidRPr="005E5254">
        <w:rPr>
          <w:rFonts w:ascii="GHEA Grapalat" w:hAnsi="GHEA Grapalat"/>
          <w:b/>
          <w:i w:val="0"/>
          <w:color w:val="0D0D0D" w:themeColor="text1" w:themeTint="F2"/>
          <w:lang w:val="hy-AM" w:eastAsia="ru-RU"/>
        </w:rPr>
        <w:t>1</w:t>
      </w:r>
      <w:r w:rsidR="0066105C" w:rsidRPr="005E5254">
        <w:rPr>
          <w:rFonts w:ascii="GHEA Grapalat" w:hAnsi="GHEA Grapalat"/>
          <w:b/>
          <w:i w:val="0"/>
          <w:color w:val="0D0D0D" w:themeColor="text1" w:themeTint="F2"/>
          <w:lang w:val="hy-AM" w:eastAsia="ru-RU"/>
        </w:rPr>
        <w:t>9</w:t>
      </w:r>
      <w:r w:rsidR="00BD071C" w:rsidRPr="005E5254">
        <w:rPr>
          <w:rFonts w:ascii="GHEA Grapalat" w:hAnsi="GHEA Grapalat"/>
          <w:b/>
          <w:i w:val="0"/>
          <w:color w:val="0D0D0D" w:themeColor="text1" w:themeTint="F2"/>
          <w:lang w:val="hy-AM" w:eastAsia="ru-RU"/>
        </w:rPr>
        <w:t>» «</w:t>
      </w:r>
      <w:r w:rsidR="004E2FC6" w:rsidRPr="005E5254">
        <w:rPr>
          <w:rFonts w:ascii="GHEA Grapalat" w:hAnsi="GHEA Grapalat"/>
          <w:b/>
          <w:i w:val="0"/>
          <w:color w:val="0D0D0D" w:themeColor="text1" w:themeTint="F2"/>
          <w:lang w:val="af-ZA"/>
        </w:rPr>
        <w:t xml:space="preserve">ժամը </w:t>
      </w:r>
      <w:r w:rsidR="003513FB" w:rsidRPr="005E5254">
        <w:rPr>
          <w:rFonts w:ascii="GHEA Grapalat" w:hAnsi="GHEA Grapalat"/>
          <w:b/>
          <w:i w:val="0"/>
          <w:color w:val="0D0D0D" w:themeColor="text1" w:themeTint="F2"/>
          <w:lang w:val="hy-AM"/>
        </w:rPr>
        <w:t>11։</w:t>
      </w:r>
      <w:r w:rsidR="003F5DEF" w:rsidRPr="005E5254">
        <w:rPr>
          <w:rFonts w:ascii="GHEA Grapalat" w:hAnsi="GHEA Grapalat"/>
          <w:b/>
          <w:i w:val="0"/>
          <w:color w:val="0D0D0D" w:themeColor="text1" w:themeTint="F2"/>
          <w:lang w:val="hy-AM"/>
        </w:rPr>
        <w:t>00</w:t>
      </w:r>
      <w:r w:rsidR="004E2FC6" w:rsidRPr="005E5254">
        <w:rPr>
          <w:rFonts w:ascii="GHEA Grapalat" w:hAnsi="GHEA Grapalat"/>
          <w:b/>
          <w:i w:val="0"/>
          <w:color w:val="0D0D0D" w:themeColor="text1" w:themeTint="F2"/>
          <w:lang w:val="af-ZA"/>
        </w:rPr>
        <w:t xml:space="preserve">-ին։ </w:t>
      </w:r>
    </w:p>
    <w:p w14:paraId="72068A6A" w14:textId="77777777" w:rsidR="00AF1694" w:rsidRPr="004B72E3" w:rsidRDefault="00AF1694" w:rsidP="00AF1694">
      <w:pPr>
        <w:pStyle w:val="a3"/>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7FF90070" w14:textId="77777777" w:rsidR="00AF1694" w:rsidRPr="009E1D1C" w:rsidRDefault="00AF1694" w:rsidP="00EF3662">
      <w:pPr>
        <w:pStyle w:val="a3"/>
        <w:spacing w:line="240" w:lineRule="auto"/>
        <w:rPr>
          <w:rFonts w:ascii="GHEA Grapalat" w:hAnsi="GHEA Grapalat"/>
          <w:i w:val="0"/>
          <w:lang w:val="hy-AM"/>
        </w:rPr>
      </w:pPr>
    </w:p>
    <w:p w14:paraId="22317A16" w14:textId="63236245" w:rsidR="000B787E" w:rsidRDefault="00754697" w:rsidP="00CF7ACB">
      <w:pPr>
        <w:pStyle w:val="a3"/>
        <w:spacing w:line="240" w:lineRule="auto"/>
        <w:ind w:firstLine="630"/>
        <w:rPr>
          <w:rFonts w:ascii="GHEA Grapalat" w:hAnsi="GHEA Grapalat"/>
          <w:i w:val="0"/>
          <w:lang w:val="hy-AM"/>
        </w:rPr>
      </w:pPr>
      <w:r w:rsidRPr="00F566BF">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F566BF">
        <w:rPr>
          <w:rFonts w:ascii="GHEA Grapalat" w:hAnsi="GHEA Grapalat"/>
          <w:i w:val="0"/>
          <w:lang w:val="af-ZA"/>
        </w:rPr>
        <w:t xml:space="preserve">գնահատող </w:t>
      </w:r>
      <w:r w:rsidR="000B787E" w:rsidRPr="00F566BF">
        <w:rPr>
          <w:rFonts w:ascii="GHEA Grapalat" w:hAnsi="GHEA Grapalat"/>
          <w:i w:val="0"/>
          <w:lang w:val="af-ZA"/>
        </w:rPr>
        <w:t>գնահատող հանձնաժողովի քարտուղար</w:t>
      </w:r>
      <w:r w:rsidR="000B787E" w:rsidRPr="00992727">
        <w:rPr>
          <w:rFonts w:ascii="GHEA Grapalat" w:hAnsi="GHEA Grapalat"/>
          <w:i w:val="0"/>
          <w:lang w:val="af-ZA"/>
        </w:rPr>
        <w:t>`</w:t>
      </w:r>
      <w:r w:rsidR="000B787E" w:rsidRPr="00992727">
        <w:rPr>
          <w:rFonts w:ascii="GHEA Grapalat" w:hAnsi="GHEA Grapalat"/>
          <w:i w:val="0"/>
          <w:lang w:val="hy-AM"/>
        </w:rPr>
        <w:t xml:space="preserve"> </w:t>
      </w:r>
      <w:r w:rsidR="000973E6">
        <w:rPr>
          <w:rFonts w:ascii="GHEA Grapalat" w:hAnsi="GHEA Grapalat"/>
          <w:i w:val="0"/>
          <w:lang w:val="hy-AM"/>
        </w:rPr>
        <w:t>Մանուշակ Գրիգորյանին</w:t>
      </w:r>
      <w:r w:rsidR="000B787E">
        <w:rPr>
          <w:rFonts w:ascii="GHEA Grapalat" w:hAnsi="GHEA Grapalat"/>
          <w:i w:val="0"/>
          <w:lang w:val="hy-AM"/>
        </w:rPr>
        <w:t>։</w:t>
      </w:r>
    </w:p>
    <w:p w14:paraId="5F2556DC" w14:textId="77777777" w:rsidR="000B787E" w:rsidRPr="00903E2E" w:rsidRDefault="000B787E" w:rsidP="000B787E">
      <w:pPr>
        <w:pStyle w:val="a3"/>
        <w:spacing w:line="240" w:lineRule="auto"/>
        <w:ind w:firstLine="0"/>
        <w:rPr>
          <w:rFonts w:ascii="GHEA Grapalat" w:hAnsi="GHEA Grapalat"/>
          <w:i w:val="0"/>
          <w:lang w:val="hy-AM"/>
        </w:rPr>
      </w:pPr>
    </w:p>
    <w:p w14:paraId="368230F4" w14:textId="7C89C226" w:rsidR="000B787E" w:rsidRPr="000973E6" w:rsidRDefault="000B787E" w:rsidP="00DD4016">
      <w:pPr>
        <w:pStyle w:val="a3"/>
        <w:spacing w:line="240" w:lineRule="auto"/>
        <w:ind w:firstLine="0"/>
        <w:rPr>
          <w:rFonts w:ascii="GHEA Grapalat" w:hAnsi="GHEA Grapalat"/>
          <w:i w:val="0"/>
          <w:lang w:val="hy-AM"/>
        </w:rPr>
      </w:pPr>
      <w:r w:rsidRPr="005E1F72">
        <w:rPr>
          <w:rFonts w:ascii="GHEA Grapalat" w:hAnsi="GHEA Grapalat"/>
          <w:i w:val="0"/>
          <w:lang w:val="af-ZA"/>
        </w:rPr>
        <w:t xml:space="preserve">Հեռախոս </w:t>
      </w:r>
      <w:r w:rsidRPr="00FC4920">
        <w:rPr>
          <w:rFonts w:ascii="GHEA Grapalat" w:hAnsi="GHEA Grapalat"/>
          <w:i w:val="0"/>
          <w:lang w:val="af-ZA"/>
        </w:rPr>
        <w:t xml:space="preserve"> </w:t>
      </w:r>
      <w:r w:rsidR="000973E6">
        <w:rPr>
          <w:rFonts w:ascii="GHEA Grapalat" w:hAnsi="GHEA Grapalat"/>
          <w:i w:val="0"/>
          <w:lang w:val="hy-AM"/>
        </w:rPr>
        <w:t>012351035</w:t>
      </w:r>
    </w:p>
    <w:p w14:paraId="0CEC218C" w14:textId="72DC7284" w:rsidR="000B787E" w:rsidRPr="005E1F72" w:rsidRDefault="000973E6" w:rsidP="000973E6">
      <w:pPr>
        <w:pStyle w:val="a3"/>
        <w:spacing w:line="240" w:lineRule="auto"/>
        <w:ind w:firstLine="0"/>
        <w:rPr>
          <w:rFonts w:ascii="GHEA Grapalat" w:hAnsi="GHEA Grapalat"/>
          <w:i w:val="0"/>
          <w:lang w:val="af-ZA"/>
        </w:rPr>
      </w:pPr>
      <w:r>
        <w:rPr>
          <w:rFonts w:ascii="GHEA Grapalat" w:hAnsi="GHEA Grapalat"/>
          <w:i w:val="0"/>
          <w:lang w:val="hy-AM"/>
        </w:rPr>
        <w:t xml:space="preserve"> </w:t>
      </w:r>
      <w:r w:rsidR="000B787E" w:rsidRPr="005E1F72">
        <w:rPr>
          <w:rFonts w:ascii="GHEA Grapalat" w:hAnsi="GHEA Grapalat"/>
          <w:i w:val="0"/>
          <w:lang w:val="af-ZA"/>
        </w:rPr>
        <w:t xml:space="preserve">Էլ. փոստ </w:t>
      </w:r>
      <w:r w:rsidR="000B787E" w:rsidRPr="00FC4920">
        <w:rPr>
          <w:rFonts w:ascii="GHEA Grapalat" w:hAnsi="GHEA Grapalat"/>
          <w:i w:val="0"/>
          <w:lang w:val="af-ZA"/>
        </w:rPr>
        <w:t xml:space="preserve"> </w:t>
      </w:r>
      <w:r>
        <w:rPr>
          <w:rFonts w:ascii="GHEA Grapalat" w:hAnsi="GHEA Grapalat"/>
          <w:i w:val="0"/>
          <w:lang w:val="af-ZA"/>
        </w:rPr>
        <w:t>qbk.gnumner@gmail.com</w:t>
      </w:r>
    </w:p>
    <w:p w14:paraId="0F0F525E" w14:textId="276FDA6B" w:rsidR="000B787E" w:rsidRPr="00F566BF" w:rsidRDefault="000B787E" w:rsidP="000B787E">
      <w:pPr>
        <w:pStyle w:val="a3"/>
        <w:spacing w:line="240" w:lineRule="auto"/>
        <w:ind w:firstLine="0"/>
        <w:rPr>
          <w:rFonts w:ascii="GHEA Grapalat" w:hAnsi="GHEA Grapalat" w:cs="Sylfaen"/>
          <w:b/>
          <w:lang w:val="es-ES"/>
        </w:rPr>
      </w:pPr>
      <w:r w:rsidRPr="005E1F72">
        <w:rPr>
          <w:rFonts w:ascii="GHEA Grapalat" w:hAnsi="GHEA Grapalat"/>
          <w:i w:val="0"/>
          <w:lang w:val="af-ZA"/>
        </w:rPr>
        <w:t xml:space="preserve">Պատվիրատու </w:t>
      </w:r>
      <w:r w:rsidRPr="00F566BF">
        <w:rPr>
          <w:rFonts w:ascii="GHEA Grapalat" w:hAnsi="GHEA Grapalat"/>
          <w:i w:val="0"/>
          <w:lang w:val="af-ZA"/>
        </w:rPr>
        <w:tab/>
      </w:r>
      <w:r w:rsidR="000973E6">
        <w:rPr>
          <w:rFonts w:ascii="GHEA Grapalat" w:hAnsi="GHEA Grapalat"/>
          <w:i w:val="0"/>
          <w:lang w:val="hy-AM"/>
        </w:rPr>
        <w:t>ՀՀ Ա</w:t>
      </w:r>
      <w:r w:rsidR="00C228F6">
        <w:rPr>
          <w:rFonts w:ascii="GHEA Grapalat" w:hAnsi="GHEA Grapalat"/>
          <w:i w:val="0"/>
          <w:lang w:val="hy-AM"/>
        </w:rPr>
        <w:t>Ն</w:t>
      </w:r>
      <w:r w:rsidR="000973E6">
        <w:rPr>
          <w:rFonts w:ascii="GHEA Grapalat" w:hAnsi="GHEA Grapalat"/>
          <w:i w:val="0"/>
          <w:lang w:val="hy-AM"/>
        </w:rPr>
        <w:t xml:space="preserve"> «Քրեակատարողական բժշկության կենտրոն» ՊՈԱԿ</w:t>
      </w:r>
      <w:r w:rsidRPr="00F566BF">
        <w:rPr>
          <w:rFonts w:ascii="GHEA Grapalat" w:hAnsi="GHEA Grapalat"/>
          <w:i w:val="0"/>
          <w:lang w:val="af-ZA"/>
        </w:rPr>
        <w:tab/>
      </w:r>
      <w:r w:rsidRPr="00F566BF">
        <w:rPr>
          <w:rFonts w:ascii="GHEA Grapalat" w:hAnsi="GHEA Grapalat"/>
          <w:i w:val="0"/>
          <w:lang w:val="af-ZA"/>
        </w:rPr>
        <w:tab/>
      </w:r>
    </w:p>
    <w:p w14:paraId="74148736" w14:textId="59D78815" w:rsidR="00754697" w:rsidRPr="00F566BF" w:rsidRDefault="00754697" w:rsidP="000B787E">
      <w:pPr>
        <w:pStyle w:val="a3"/>
        <w:spacing w:line="240" w:lineRule="auto"/>
        <w:rPr>
          <w:rFonts w:ascii="GHEA Grapalat" w:hAnsi="GHEA Grapalat" w:cs="Sylfaen"/>
          <w:b/>
          <w:lang w:val="es-ES"/>
        </w:rPr>
      </w:pPr>
    </w:p>
    <w:p w14:paraId="529412DC" w14:textId="77777777" w:rsidR="00754697" w:rsidRPr="00F566BF" w:rsidRDefault="00754697" w:rsidP="00EF3662">
      <w:pPr>
        <w:pStyle w:val="a3"/>
        <w:spacing w:line="240" w:lineRule="auto"/>
        <w:ind w:left="1404"/>
        <w:rPr>
          <w:rFonts w:ascii="GHEA Grapalat" w:hAnsi="GHEA Grapalat"/>
          <w:i w:val="0"/>
          <w:lang w:val="af-ZA"/>
        </w:rPr>
      </w:pPr>
    </w:p>
    <w:p w14:paraId="15A45FA9" w14:textId="77777777" w:rsidR="00A12C95" w:rsidRPr="00F566BF" w:rsidRDefault="00A12C95" w:rsidP="00EF3662">
      <w:pPr>
        <w:pStyle w:val="a3"/>
        <w:spacing w:line="240" w:lineRule="auto"/>
        <w:ind w:left="1404"/>
        <w:rPr>
          <w:rFonts w:ascii="GHEA Grapalat" w:hAnsi="GHEA Grapalat"/>
          <w:i w:val="0"/>
          <w:lang w:val="af-ZA"/>
        </w:rPr>
      </w:pPr>
    </w:p>
    <w:p w14:paraId="5DF692C9" w14:textId="77777777" w:rsidR="00055CC2" w:rsidRPr="00F566BF" w:rsidRDefault="00055CC2" w:rsidP="00EF3662">
      <w:pPr>
        <w:pStyle w:val="aa"/>
        <w:ind w:right="-7" w:firstLine="567"/>
        <w:jc w:val="right"/>
        <w:rPr>
          <w:rFonts w:ascii="GHEA Grapalat" w:hAnsi="GHEA Grapalat" w:cs="Sylfaen"/>
          <w:i/>
          <w:sz w:val="22"/>
          <w:lang w:val="af-ZA"/>
        </w:rPr>
      </w:pPr>
    </w:p>
    <w:p w14:paraId="576A124B" w14:textId="77777777" w:rsidR="00055CC2" w:rsidRPr="00F566BF" w:rsidRDefault="00055CC2" w:rsidP="00EF3662">
      <w:pPr>
        <w:pStyle w:val="aa"/>
        <w:ind w:right="-7" w:firstLine="567"/>
        <w:jc w:val="right"/>
        <w:rPr>
          <w:rFonts w:ascii="GHEA Grapalat" w:hAnsi="GHEA Grapalat" w:cs="Sylfaen"/>
          <w:i/>
          <w:sz w:val="22"/>
          <w:lang w:val="af-ZA"/>
        </w:rPr>
      </w:pPr>
    </w:p>
    <w:p w14:paraId="1B4CA8F5" w14:textId="77777777" w:rsidR="00055CC2" w:rsidRPr="00F566BF" w:rsidRDefault="00055CC2" w:rsidP="00EF3662">
      <w:pPr>
        <w:pStyle w:val="aa"/>
        <w:ind w:right="-7" w:firstLine="567"/>
        <w:jc w:val="right"/>
        <w:rPr>
          <w:rFonts w:ascii="GHEA Grapalat" w:hAnsi="GHEA Grapalat" w:cs="Sylfaen"/>
          <w:i/>
          <w:sz w:val="22"/>
          <w:lang w:val="af-ZA"/>
        </w:rPr>
      </w:pPr>
    </w:p>
    <w:p w14:paraId="66FA6D15" w14:textId="77777777" w:rsidR="00037DDE" w:rsidRPr="00F566BF" w:rsidRDefault="00037DDE" w:rsidP="00EF3662">
      <w:pPr>
        <w:pStyle w:val="aa"/>
        <w:ind w:right="-7" w:firstLine="567"/>
        <w:jc w:val="right"/>
        <w:rPr>
          <w:rFonts w:ascii="GHEA Grapalat" w:hAnsi="GHEA Grapalat" w:cs="Sylfaen"/>
          <w:i/>
          <w:sz w:val="22"/>
          <w:lang w:val="af-ZA"/>
        </w:rPr>
      </w:pPr>
    </w:p>
    <w:p w14:paraId="239C0A8A" w14:textId="77777777" w:rsidR="00826193" w:rsidRPr="00F566BF" w:rsidRDefault="00826193" w:rsidP="00EF3662">
      <w:pPr>
        <w:pStyle w:val="aa"/>
        <w:ind w:right="-7" w:firstLine="567"/>
        <w:jc w:val="right"/>
        <w:rPr>
          <w:rFonts w:ascii="GHEA Grapalat" w:hAnsi="GHEA Grapalat" w:cs="Sylfaen"/>
          <w:i/>
          <w:sz w:val="22"/>
          <w:lang w:val="af-ZA"/>
        </w:rPr>
      </w:pPr>
    </w:p>
    <w:p w14:paraId="344D20AF" w14:textId="77777777" w:rsidR="00826193" w:rsidRPr="00F566BF" w:rsidRDefault="00826193" w:rsidP="00EF3662">
      <w:pPr>
        <w:pStyle w:val="aa"/>
        <w:ind w:right="-7" w:firstLine="567"/>
        <w:jc w:val="right"/>
        <w:rPr>
          <w:rFonts w:ascii="GHEA Grapalat" w:hAnsi="GHEA Grapalat" w:cs="Sylfaen"/>
          <w:i/>
          <w:sz w:val="22"/>
          <w:lang w:val="af-ZA"/>
        </w:rPr>
      </w:pPr>
    </w:p>
    <w:p w14:paraId="0DEB972B" w14:textId="77777777" w:rsidR="00341A74" w:rsidRPr="00F566BF" w:rsidRDefault="00341A74" w:rsidP="00EF3662">
      <w:pPr>
        <w:pStyle w:val="aa"/>
        <w:ind w:right="-7" w:firstLine="567"/>
        <w:jc w:val="right"/>
        <w:rPr>
          <w:rFonts w:ascii="GHEA Grapalat" w:hAnsi="GHEA Grapalat" w:cs="Sylfaen"/>
          <w:i/>
          <w:sz w:val="22"/>
          <w:lang w:val="af-ZA"/>
        </w:rPr>
      </w:pPr>
    </w:p>
    <w:p w14:paraId="22130BF0" w14:textId="77777777" w:rsidR="00055CC2" w:rsidRPr="00F566BF" w:rsidRDefault="00055CC2" w:rsidP="00EF3662">
      <w:pPr>
        <w:pStyle w:val="aa"/>
        <w:spacing w:after="0"/>
        <w:ind w:firstLine="567"/>
        <w:jc w:val="right"/>
        <w:rPr>
          <w:rFonts w:ascii="GHEA Grapalat" w:hAnsi="GHEA Grapalat" w:cs="Sylfaen"/>
          <w:i/>
          <w:sz w:val="20"/>
          <w:szCs w:val="20"/>
          <w:lang w:val="af-ZA"/>
        </w:rPr>
      </w:pPr>
    </w:p>
    <w:p w14:paraId="4FBDBC52" w14:textId="77777777" w:rsidR="00096865" w:rsidRPr="00F566BF" w:rsidRDefault="00096865" w:rsidP="00EF3662">
      <w:pPr>
        <w:pStyle w:val="aa"/>
        <w:spacing w:after="0"/>
        <w:ind w:firstLine="567"/>
        <w:jc w:val="right"/>
        <w:rPr>
          <w:rFonts w:ascii="GHEA Grapalat" w:hAnsi="GHEA Grapalat"/>
          <w:i/>
          <w:sz w:val="20"/>
          <w:szCs w:val="20"/>
          <w:lang w:val="af-ZA"/>
        </w:rPr>
      </w:pPr>
    </w:p>
    <w:p w14:paraId="3CEE703A" w14:textId="77777777" w:rsidR="00096865" w:rsidRPr="00F566BF" w:rsidRDefault="00096865" w:rsidP="00EF3662">
      <w:pPr>
        <w:pStyle w:val="aa"/>
        <w:ind w:right="-7" w:firstLine="567"/>
        <w:jc w:val="center"/>
        <w:rPr>
          <w:rFonts w:ascii="GHEA Grapalat" w:hAnsi="GHEA Grapalat"/>
          <w:lang w:val="af-ZA"/>
        </w:rPr>
      </w:pPr>
    </w:p>
    <w:p w14:paraId="22544421" w14:textId="77777777" w:rsidR="00096865" w:rsidRPr="00F566BF" w:rsidRDefault="00096865" w:rsidP="00EF3662">
      <w:pPr>
        <w:pStyle w:val="aa"/>
        <w:ind w:right="-7" w:firstLine="567"/>
        <w:jc w:val="center"/>
        <w:rPr>
          <w:rFonts w:ascii="GHEA Grapalat" w:hAnsi="GHEA Grapalat"/>
          <w:lang w:val="af-ZA"/>
        </w:rPr>
      </w:pPr>
    </w:p>
    <w:p w14:paraId="15C65E6A" w14:textId="77777777" w:rsidR="00096865" w:rsidRPr="00F566BF" w:rsidRDefault="00096865" w:rsidP="00EF3662">
      <w:pPr>
        <w:pStyle w:val="aa"/>
        <w:ind w:right="-7" w:firstLine="567"/>
        <w:jc w:val="center"/>
        <w:rPr>
          <w:rFonts w:ascii="GHEA Grapalat" w:hAnsi="GHEA Grapalat"/>
          <w:lang w:val="af-ZA"/>
        </w:rPr>
      </w:pPr>
    </w:p>
    <w:p w14:paraId="7620B35D" w14:textId="77777777" w:rsidR="00096865" w:rsidRPr="00F566BF" w:rsidRDefault="00096865" w:rsidP="00EF3662">
      <w:pPr>
        <w:pStyle w:val="aa"/>
        <w:ind w:right="-7" w:firstLine="567"/>
        <w:jc w:val="center"/>
        <w:rPr>
          <w:rFonts w:ascii="GHEA Grapalat" w:hAnsi="GHEA Grapalat"/>
          <w:lang w:val="af-ZA"/>
        </w:rPr>
      </w:pPr>
    </w:p>
    <w:p w14:paraId="5F8DF317" w14:textId="77777777" w:rsidR="00096865" w:rsidRPr="00F566BF" w:rsidRDefault="00096865" w:rsidP="00EF3662">
      <w:pPr>
        <w:pStyle w:val="aa"/>
        <w:ind w:right="-7" w:firstLine="567"/>
        <w:jc w:val="center"/>
        <w:rPr>
          <w:rFonts w:ascii="GHEA Grapalat" w:hAnsi="GHEA Grapalat"/>
          <w:lang w:val="af-ZA"/>
        </w:rPr>
      </w:pPr>
    </w:p>
    <w:p w14:paraId="67120F4B" w14:textId="37F7D087" w:rsidR="00872D18" w:rsidRPr="003D7EF4" w:rsidRDefault="003D7EF4" w:rsidP="00872D18">
      <w:pPr>
        <w:pStyle w:val="aa"/>
        <w:ind w:right="-7" w:firstLine="567"/>
        <w:jc w:val="center"/>
        <w:rPr>
          <w:rFonts w:ascii="GHEA Grapalat" w:hAnsi="GHEA Grapalat"/>
          <w:lang w:val="hy-AM"/>
        </w:rPr>
      </w:pPr>
      <w:r>
        <w:rPr>
          <w:rFonts w:ascii="GHEA Grapalat" w:hAnsi="GHEA Grapalat" w:cs="Times Armenian"/>
          <w:i/>
          <w:lang w:val="hy-AM"/>
        </w:rPr>
        <w:t>ՀՀ ԱՆ «Քրեակատարողական բժշկության կենտրոն» ՊՈԱԿ</w:t>
      </w:r>
    </w:p>
    <w:p w14:paraId="3AE19686" w14:textId="77777777" w:rsidR="00872D18" w:rsidRPr="00F566BF" w:rsidRDefault="00872D18" w:rsidP="00872D18">
      <w:pPr>
        <w:pStyle w:val="aa"/>
        <w:tabs>
          <w:tab w:val="left" w:pos="5968"/>
        </w:tabs>
        <w:ind w:right="-7" w:firstLine="567"/>
        <w:rPr>
          <w:rFonts w:ascii="GHEA Grapalat" w:hAnsi="GHEA Grapalat"/>
          <w:lang w:val="af-ZA"/>
        </w:rPr>
      </w:pPr>
      <w:r w:rsidRPr="00F566BF">
        <w:rPr>
          <w:rFonts w:ascii="GHEA Grapalat" w:hAnsi="GHEA Grapalat"/>
          <w:lang w:val="af-ZA"/>
        </w:rPr>
        <w:tab/>
      </w:r>
    </w:p>
    <w:p w14:paraId="7B586A31" w14:textId="77777777" w:rsidR="00872D18" w:rsidRPr="00F566BF" w:rsidRDefault="00872D18" w:rsidP="00872D18">
      <w:pPr>
        <w:pStyle w:val="aa"/>
        <w:ind w:right="-7" w:firstLine="567"/>
        <w:jc w:val="center"/>
        <w:rPr>
          <w:rFonts w:ascii="GHEA Grapalat" w:hAnsi="GHEA Grapalat"/>
          <w:lang w:val="af-ZA"/>
        </w:rPr>
      </w:pPr>
    </w:p>
    <w:p w14:paraId="09EEE000" w14:textId="77777777" w:rsidR="00872D18" w:rsidRPr="00F566BF" w:rsidRDefault="00872D18" w:rsidP="00872D18">
      <w:pPr>
        <w:pStyle w:val="aa"/>
        <w:ind w:right="-7" w:firstLine="567"/>
        <w:jc w:val="center"/>
        <w:rPr>
          <w:rFonts w:ascii="GHEA Grapalat" w:hAnsi="GHEA Grapalat"/>
          <w:lang w:val="af-ZA"/>
        </w:rPr>
      </w:pPr>
    </w:p>
    <w:p w14:paraId="2C141FC4" w14:textId="77777777" w:rsidR="00872D18" w:rsidRPr="00F566BF" w:rsidRDefault="00872D18" w:rsidP="00872D18">
      <w:pPr>
        <w:pStyle w:val="aa"/>
        <w:ind w:right="-7" w:firstLine="567"/>
        <w:jc w:val="center"/>
        <w:rPr>
          <w:rFonts w:ascii="GHEA Grapalat" w:hAnsi="GHEA Grapalat"/>
          <w:lang w:val="af-ZA"/>
        </w:rPr>
      </w:pPr>
    </w:p>
    <w:p w14:paraId="1B136BC9" w14:textId="77777777" w:rsidR="00872D18" w:rsidRPr="00F566BF" w:rsidRDefault="00872D18" w:rsidP="00872D18">
      <w:pPr>
        <w:pStyle w:val="aa"/>
        <w:ind w:right="-7" w:firstLine="567"/>
        <w:jc w:val="center"/>
        <w:rPr>
          <w:rFonts w:ascii="GHEA Grapalat" w:hAnsi="GHEA Grapalat"/>
          <w:lang w:val="af-ZA"/>
        </w:rPr>
      </w:pPr>
    </w:p>
    <w:p w14:paraId="531ABFBB" w14:textId="77777777" w:rsidR="00872D18" w:rsidRPr="00F566BF" w:rsidRDefault="00872D18" w:rsidP="00872D18">
      <w:pPr>
        <w:pStyle w:val="aa"/>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443A4E3D" w14:textId="77777777" w:rsidR="00872D18" w:rsidRPr="00F566BF" w:rsidRDefault="00872D18" w:rsidP="00872D18">
      <w:pPr>
        <w:pStyle w:val="aa"/>
        <w:ind w:right="-7" w:firstLine="567"/>
        <w:jc w:val="center"/>
        <w:rPr>
          <w:rFonts w:ascii="GHEA Grapalat" w:hAnsi="GHEA Grapalat" w:cs="Sylfaen"/>
          <w:lang w:val="af-ZA"/>
        </w:rPr>
      </w:pPr>
    </w:p>
    <w:p w14:paraId="0BD843D1" w14:textId="493CB389" w:rsidR="00872D18" w:rsidRPr="003D7EF4" w:rsidRDefault="003D7EF4" w:rsidP="003D7EF4">
      <w:pPr>
        <w:pStyle w:val="aa"/>
        <w:ind w:right="-7" w:firstLine="567"/>
        <w:jc w:val="center"/>
        <w:rPr>
          <w:rFonts w:ascii="GHEA Grapalat" w:hAnsi="GHEA Grapalat"/>
          <w:lang w:val="hy-AM"/>
        </w:rPr>
      </w:pPr>
      <w:r w:rsidRPr="003D7EF4">
        <w:rPr>
          <w:rFonts w:ascii="GHEA Grapalat" w:hAnsi="GHEA Grapalat" w:cs="Sylfaen"/>
          <w:lang w:val="hy-AM"/>
        </w:rPr>
        <w:t>ՀՀ ԱՆ «ՔՐԵԱԿԱՏԱՐՈՂԱԿԱՆ ԲԺՇԿՈՒԹՅԱՆ ԿԵՆՏՐՈՆ» ՊՈԱԿ</w:t>
      </w:r>
      <w:r w:rsidR="00872D18" w:rsidRPr="003D7EF4">
        <w:rPr>
          <w:rFonts w:ascii="GHEA Grapalat" w:hAnsi="GHEA Grapalat" w:cs="Sylfaen"/>
          <w:lang w:val="hy-AM"/>
        </w:rPr>
        <w:t>-Ի ԿԱՐԻՔՆԵՐԻ</w:t>
      </w:r>
      <w:r w:rsidR="00872D18" w:rsidRPr="005E1F72">
        <w:rPr>
          <w:rFonts w:ascii="GHEA Grapalat" w:hAnsi="GHEA Grapalat" w:cs="Times Armenian"/>
          <w:lang w:val="af-ZA"/>
        </w:rPr>
        <w:t xml:space="preserve"> </w:t>
      </w:r>
      <w:r w:rsidR="00872D18" w:rsidRPr="003D7EF4">
        <w:rPr>
          <w:rFonts w:ascii="GHEA Grapalat" w:hAnsi="GHEA Grapalat" w:cs="Sylfaen"/>
          <w:lang w:val="hy-AM"/>
        </w:rPr>
        <w:t>ՀԱՄԱՐ</w:t>
      </w:r>
      <w:r w:rsidR="00872D18" w:rsidRPr="00C43ADF">
        <w:rPr>
          <w:rFonts w:ascii="GHEA Grapalat" w:hAnsi="GHEA Grapalat" w:cs="Times Armenian"/>
          <w:lang w:val="af-ZA"/>
        </w:rPr>
        <w:t xml:space="preserve">` </w:t>
      </w:r>
      <w:r w:rsidR="009C494C">
        <w:rPr>
          <w:rFonts w:ascii="GHEA Grapalat" w:hAnsi="GHEA Grapalat" w:cs="Sylfaen"/>
          <w:lang w:val="hy-AM"/>
        </w:rPr>
        <w:t xml:space="preserve"> </w:t>
      </w:r>
      <w:r w:rsidR="009C494C" w:rsidRPr="009C494C">
        <w:rPr>
          <w:rFonts w:ascii="GHEA Grapalat" w:hAnsi="GHEA Grapalat" w:cs="Sylfaen"/>
          <w:lang w:val="hy-AM"/>
        </w:rPr>
        <w:t>ՆԵՐՔԻՆ ՊԱՏԵՐԻ, ՄԱՆՐԱՀԱՏԱԿԻ ԱՊԱՄՈՆՏԱԺՄԱՆ, ՆԵՐՔԻՆ ՎԵՐԱՆՈՐՈԳՄԱՆ, ՆՈՐ ՕԴԱՓՈԽՈՒԹՅԱՆ ՀԱՄԱԿԱՐԳԻ ԼԱՐԱՆՑՄԱՆ ԻՐԱԿԱՆԱՑՄԱՆ  ԱՇԽԱՏԱՆՔՆԵՐԻ</w:t>
      </w:r>
      <w:r w:rsidR="009C494C" w:rsidRPr="003D7EF4">
        <w:rPr>
          <w:rFonts w:ascii="GHEA Grapalat" w:hAnsi="GHEA Grapalat" w:cs="Sylfaen"/>
          <w:lang w:val="hy-AM"/>
        </w:rPr>
        <w:t xml:space="preserve"> </w:t>
      </w:r>
      <w:r w:rsidR="00872D18" w:rsidRPr="003D7EF4">
        <w:rPr>
          <w:rFonts w:ascii="GHEA Grapalat" w:hAnsi="GHEA Grapalat" w:cs="Sylfaen"/>
          <w:lang w:val="hy-AM"/>
        </w:rPr>
        <w:t>ՁԵՌՔԲԵՐՄԱՆ</w:t>
      </w:r>
      <w:r w:rsidR="00872D18" w:rsidRPr="009C494C">
        <w:rPr>
          <w:rFonts w:ascii="GHEA Grapalat" w:hAnsi="GHEA Grapalat" w:cs="Sylfaen"/>
          <w:lang w:val="hy-AM"/>
        </w:rPr>
        <w:t xml:space="preserve"> </w:t>
      </w:r>
      <w:r w:rsidR="00872D18" w:rsidRPr="003D7EF4">
        <w:rPr>
          <w:rFonts w:ascii="GHEA Grapalat" w:hAnsi="GHEA Grapalat" w:cs="Sylfaen"/>
          <w:lang w:val="hy-AM"/>
        </w:rPr>
        <w:t>ՆՊԱՏԱԿՈՎ</w:t>
      </w:r>
      <w:r w:rsidR="00872D18" w:rsidRPr="009C494C">
        <w:rPr>
          <w:rFonts w:ascii="GHEA Grapalat" w:hAnsi="GHEA Grapalat" w:cs="Sylfaen"/>
          <w:lang w:val="hy-AM"/>
        </w:rPr>
        <w:t xml:space="preserve"> </w:t>
      </w:r>
      <w:r w:rsidR="00872D18" w:rsidRPr="003D7EF4">
        <w:rPr>
          <w:rFonts w:ascii="GHEA Grapalat" w:hAnsi="GHEA Grapalat" w:cs="Sylfaen"/>
          <w:lang w:val="hy-AM"/>
        </w:rPr>
        <w:t>ՀԱՅՏԱՐԱՐՎԱԾ</w:t>
      </w:r>
      <w:r w:rsidR="00872D18" w:rsidRPr="009C494C">
        <w:rPr>
          <w:rFonts w:ascii="GHEA Grapalat" w:hAnsi="GHEA Grapalat" w:cs="Sylfaen"/>
          <w:lang w:val="hy-AM"/>
        </w:rPr>
        <w:t xml:space="preserve"> ԳՆԱՆՇՄԱՆ ՀԱՐՑՄԱՆ ԸՆԹԱՑԱԿԱՐԳԻ</w:t>
      </w:r>
    </w:p>
    <w:p w14:paraId="3C2DDBD6" w14:textId="77777777" w:rsidR="00096865" w:rsidRPr="00F566BF" w:rsidRDefault="00096865" w:rsidP="00EF3662">
      <w:pPr>
        <w:pStyle w:val="aa"/>
        <w:ind w:right="-7"/>
        <w:jc w:val="center"/>
        <w:rPr>
          <w:rFonts w:ascii="GHEA Grapalat" w:hAnsi="GHEA Grapalat"/>
          <w:szCs w:val="22"/>
          <w:lang w:val="af-ZA"/>
        </w:rPr>
      </w:pPr>
    </w:p>
    <w:p w14:paraId="465777BC" w14:textId="77777777" w:rsidR="00096865" w:rsidRPr="00F566BF" w:rsidRDefault="00096865" w:rsidP="00EF3662">
      <w:pPr>
        <w:pStyle w:val="aa"/>
        <w:ind w:right="-7" w:firstLine="567"/>
        <w:jc w:val="center"/>
        <w:rPr>
          <w:rFonts w:ascii="GHEA Grapalat" w:hAnsi="GHEA Grapalat"/>
          <w:lang w:val="af-ZA"/>
        </w:rPr>
      </w:pPr>
    </w:p>
    <w:p w14:paraId="24993CB8" w14:textId="77777777" w:rsidR="00096865" w:rsidRPr="00F566BF" w:rsidRDefault="00096865" w:rsidP="00EF3662">
      <w:pPr>
        <w:pStyle w:val="aa"/>
        <w:ind w:right="-7" w:firstLine="567"/>
        <w:jc w:val="center"/>
        <w:rPr>
          <w:rFonts w:ascii="GHEA Grapalat" w:hAnsi="GHEA Grapalat"/>
          <w:lang w:val="af-ZA"/>
        </w:rPr>
      </w:pPr>
    </w:p>
    <w:p w14:paraId="25BB1505" w14:textId="77777777" w:rsidR="00096865" w:rsidRPr="00F566BF" w:rsidRDefault="00096865" w:rsidP="00EF3662">
      <w:pPr>
        <w:pStyle w:val="aa"/>
        <w:ind w:right="-7" w:firstLine="567"/>
        <w:jc w:val="center"/>
        <w:rPr>
          <w:rFonts w:ascii="GHEA Grapalat" w:hAnsi="GHEA Grapalat"/>
          <w:lang w:val="af-ZA"/>
        </w:rPr>
      </w:pPr>
    </w:p>
    <w:p w14:paraId="152220CF" w14:textId="77777777" w:rsidR="00096865" w:rsidRPr="00F566BF" w:rsidRDefault="00096865" w:rsidP="00EF3662">
      <w:pPr>
        <w:pStyle w:val="aa"/>
        <w:ind w:right="-7" w:firstLine="567"/>
        <w:jc w:val="center"/>
        <w:rPr>
          <w:rFonts w:ascii="GHEA Grapalat" w:hAnsi="GHEA Grapalat"/>
          <w:lang w:val="af-ZA"/>
        </w:rPr>
      </w:pPr>
    </w:p>
    <w:p w14:paraId="59515D52" w14:textId="77777777" w:rsidR="00096865" w:rsidRPr="00F566BF" w:rsidRDefault="00096865" w:rsidP="00EF3662">
      <w:pPr>
        <w:pStyle w:val="aa"/>
        <w:ind w:right="-7" w:firstLine="567"/>
        <w:jc w:val="center"/>
        <w:rPr>
          <w:rFonts w:ascii="GHEA Grapalat" w:hAnsi="GHEA Grapalat"/>
          <w:lang w:val="af-ZA"/>
        </w:rPr>
      </w:pPr>
    </w:p>
    <w:p w14:paraId="2175EE81" w14:textId="77777777" w:rsidR="00096865" w:rsidRPr="00F566BF" w:rsidRDefault="00096865" w:rsidP="00EF3662">
      <w:pPr>
        <w:pStyle w:val="aa"/>
        <w:ind w:right="-7" w:firstLine="567"/>
        <w:jc w:val="center"/>
        <w:rPr>
          <w:rFonts w:ascii="GHEA Grapalat" w:hAnsi="GHEA Grapalat"/>
          <w:lang w:val="af-ZA"/>
        </w:rPr>
      </w:pPr>
    </w:p>
    <w:p w14:paraId="444B8AED" w14:textId="77777777" w:rsidR="00096865" w:rsidRPr="00F566BF" w:rsidRDefault="00096865" w:rsidP="00EF3662">
      <w:pPr>
        <w:pStyle w:val="aa"/>
        <w:ind w:right="-7" w:firstLine="567"/>
        <w:jc w:val="center"/>
        <w:rPr>
          <w:rFonts w:ascii="GHEA Grapalat" w:hAnsi="GHEA Grapalat"/>
          <w:lang w:val="af-ZA"/>
        </w:rPr>
      </w:pPr>
    </w:p>
    <w:p w14:paraId="211D8B8E" w14:textId="77777777" w:rsidR="00096865" w:rsidRPr="00F566BF" w:rsidRDefault="00096865" w:rsidP="00EF3662">
      <w:pPr>
        <w:pStyle w:val="aa"/>
        <w:ind w:right="-7" w:firstLine="567"/>
        <w:jc w:val="center"/>
        <w:rPr>
          <w:rFonts w:ascii="GHEA Grapalat" w:hAnsi="GHEA Grapalat"/>
          <w:lang w:val="af-ZA"/>
        </w:rPr>
      </w:pPr>
    </w:p>
    <w:p w14:paraId="057F77D1" w14:textId="77777777" w:rsidR="002B32D6" w:rsidRPr="00F566BF" w:rsidRDefault="002B32D6" w:rsidP="00EF3662">
      <w:pPr>
        <w:pStyle w:val="aa"/>
        <w:ind w:right="-7" w:firstLine="567"/>
        <w:jc w:val="center"/>
        <w:rPr>
          <w:rFonts w:ascii="GHEA Grapalat" w:hAnsi="GHEA Grapalat"/>
          <w:lang w:val="af-ZA"/>
        </w:rPr>
      </w:pPr>
    </w:p>
    <w:p w14:paraId="06244D5E" w14:textId="77777777" w:rsidR="00096865" w:rsidRPr="00F566BF" w:rsidRDefault="00096865" w:rsidP="00EF3662">
      <w:pPr>
        <w:pStyle w:val="aa"/>
        <w:ind w:right="-7" w:firstLine="567"/>
        <w:jc w:val="center"/>
        <w:rPr>
          <w:rFonts w:ascii="GHEA Grapalat" w:hAnsi="GHEA Grapalat"/>
          <w:lang w:val="af-ZA"/>
        </w:rPr>
      </w:pPr>
    </w:p>
    <w:p w14:paraId="39B8CAB8" w14:textId="77777777" w:rsidR="00CE0D95" w:rsidRPr="00F566BF" w:rsidRDefault="00CE0D95" w:rsidP="00EF3662">
      <w:pPr>
        <w:pStyle w:val="aa"/>
        <w:ind w:right="-7" w:firstLine="567"/>
        <w:jc w:val="center"/>
        <w:rPr>
          <w:rFonts w:ascii="GHEA Grapalat" w:hAnsi="GHEA Grapalat"/>
          <w:lang w:val="af-ZA"/>
        </w:rPr>
      </w:pPr>
    </w:p>
    <w:p w14:paraId="0145B7D5" w14:textId="77777777" w:rsidR="00CE0D95" w:rsidRPr="00F566BF" w:rsidRDefault="00CE0D95" w:rsidP="00EF3662">
      <w:pPr>
        <w:pStyle w:val="aa"/>
        <w:ind w:right="-7" w:firstLine="567"/>
        <w:jc w:val="center"/>
        <w:rPr>
          <w:rFonts w:ascii="GHEA Grapalat" w:hAnsi="GHEA Grapalat"/>
          <w:lang w:val="af-ZA"/>
        </w:rPr>
      </w:pPr>
    </w:p>
    <w:p w14:paraId="06547AA4" w14:textId="77777777" w:rsidR="001A43A4" w:rsidRPr="003513FB" w:rsidRDefault="006F0D3F" w:rsidP="00EF3662">
      <w:pPr>
        <w:ind w:firstLine="567"/>
        <w:jc w:val="both"/>
        <w:rPr>
          <w:rFonts w:ascii="GHEA Grapalat" w:hAnsi="GHEA Grapalat" w:cs="Sylfaen"/>
          <w:i/>
          <w:sz w:val="20"/>
          <w:szCs w:val="20"/>
          <w:lang w:val="af-ZA"/>
        </w:rPr>
      </w:pPr>
      <w:r w:rsidRPr="00372364">
        <w:rPr>
          <w:rFonts w:ascii="GHEA Grapalat" w:hAnsi="GHEA Grapalat" w:cs="Sylfaen"/>
          <w:i/>
          <w:sz w:val="22"/>
          <w:szCs w:val="22"/>
          <w:lang w:val="af-ZA"/>
        </w:rPr>
        <w:br w:type="page"/>
      </w:r>
      <w:r w:rsidR="00096865" w:rsidRPr="003513FB">
        <w:rPr>
          <w:rFonts w:ascii="GHEA Grapalat" w:hAnsi="GHEA Grapalat" w:cs="Sylfaen"/>
          <w:i/>
          <w:sz w:val="20"/>
          <w:szCs w:val="20"/>
        </w:rPr>
        <w:lastRenderedPageBreak/>
        <w:t>Հարգելի</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մասնակից</w:t>
      </w:r>
      <w:r w:rsidR="00677658" w:rsidRPr="003513FB">
        <w:rPr>
          <w:rFonts w:ascii="GHEA Grapalat" w:hAnsi="GHEA Grapalat" w:cs="Sylfaen"/>
          <w:i/>
          <w:sz w:val="20"/>
          <w:szCs w:val="20"/>
          <w:lang w:val="af-ZA"/>
        </w:rPr>
        <w:t xml:space="preserve"> </w:t>
      </w:r>
      <w:r w:rsidR="00884204" w:rsidRPr="003513FB">
        <w:rPr>
          <w:rFonts w:ascii="GHEA Grapalat" w:hAnsi="GHEA Grapalat" w:cs="Sylfaen"/>
          <w:i/>
          <w:sz w:val="20"/>
          <w:szCs w:val="20"/>
        </w:rPr>
        <w:t>ն</w:t>
      </w:r>
      <w:r w:rsidR="00096865" w:rsidRPr="003513FB">
        <w:rPr>
          <w:rFonts w:ascii="GHEA Grapalat" w:hAnsi="GHEA Grapalat" w:cs="Sylfaen"/>
          <w:i/>
          <w:sz w:val="20"/>
          <w:szCs w:val="20"/>
        </w:rPr>
        <w:t>ախքան</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հայտ</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կազմելը</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և</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ներկայացնելը</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խնդրում</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ենք</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մանրամասնորեն</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ուսումնասիրել</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սույն</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հրավերը</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քանի</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որ</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հրավերին</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չհամապատասխանող</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հայտերը</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ենթակա</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են</w:t>
      </w:r>
      <w:r w:rsidR="00096865" w:rsidRPr="003513FB">
        <w:rPr>
          <w:rFonts w:ascii="GHEA Grapalat" w:hAnsi="GHEA Grapalat" w:cs="Times Armenian"/>
          <w:i/>
          <w:sz w:val="20"/>
          <w:szCs w:val="20"/>
          <w:lang w:val="af-ZA"/>
        </w:rPr>
        <w:t xml:space="preserve"> </w:t>
      </w:r>
      <w:r w:rsidR="00096865" w:rsidRPr="003513FB">
        <w:rPr>
          <w:rFonts w:ascii="GHEA Grapalat" w:hAnsi="GHEA Grapalat" w:cs="Sylfaen"/>
          <w:i/>
          <w:sz w:val="20"/>
          <w:szCs w:val="20"/>
        </w:rPr>
        <w:t>մերժման</w:t>
      </w:r>
      <w:r w:rsidR="0046586E" w:rsidRPr="003513FB">
        <w:rPr>
          <w:rFonts w:ascii="GHEA Grapalat" w:hAnsi="GHEA Grapalat" w:cs="Sylfaen"/>
          <w:i/>
          <w:sz w:val="20"/>
          <w:szCs w:val="20"/>
          <w:lang w:val="af-ZA"/>
        </w:rPr>
        <w:t xml:space="preserve">: </w:t>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r w:rsidRPr="00F566BF">
        <w:rPr>
          <w:rFonts w:ascii="GHEA Grapalat" w:hAnsi="GHEA Grapalat" w:cs="Sylfaen"/>
          <w:b/>
          <w:sz w:val="20"/>
          <w:szCs w:val="20"/>
        </w:rPr>
        <w:t>ԲՈՎԱՆԴԱԿՈւԹՅՈւՆ</w:t>
      </w:r>
    </w:p>
    <w:p w14:paraId="51C4FD01" w14:textId="77777777" w:rsidR="00160AE4" w:rsidRPr="00F566BF" w:rsidRDefault="00160AE4" w:rsidP="00EF3662">
      <w:pPr>
        <w:ind w:firstLine="567"/>
        <w:jc w:val="center"/>
        <w:rPr>
          <w:rFonts w:ascii="GHEA Grapalat" w:hAnsi="GHEA Grapalat"/>
          <w:i/>
          <w:sz w:val="20"/>
          <w:lang w:val="af-ZA"/>
        </w:rPr>
      </w:pPr>
    </w:p>
    <w:p w14:paraId="621299C9" w14:textId="48792B7A" w:rsidR="00096865" w:rsidRPr="00FB0143" w:rsidRDefault="00FB0143" w:rsidP="00FB0143">
      <w:pPr>
        <w:ind w:firstLine="567"/>
        <w:jc w:val="center"/>
        <w:rPr>
          <w:rFonts w:ascii="GHEA Grapalat" w:hAnsi="GHEA Grapalat"/>
          <w:b/>
          <w:sz w:val="20"/>
          <w:lang w:val="af-ZA"/>
        </w:rPr>
      </w:pPr>
      <w:r w:rsidRPr="00FB0143">
        <w:rPr>
          <w:rFonts w:ascii="GHEA Grapalat" w:hAnsi="GHEA Grapalat"/>
          <w:b/>
          <w:sz w:val="20"/>
          <w:lang w:val="af-ZA"/>
        </w:rPr>
        <w:t>ՀՀ ԱՆ «ՔՐԵԱԿԱՏԱՐՈՂԱԿԱՆ ԲԺՇԿՈՒԹՅԱՆ ԿԵՆՏՐՈՆ» ՊՈԱԿ-Ի ԿԱՐԻՔՆԵՐԻ ՀԱՄԱՐ</w:t>
      </w:r>
      <w:r w:rsidR="009C494C" w:rsidRPr="00FB0143">
        <w:rPr>
          <w:rFonts w:ascii="GHEA Grapalat" w:hAnsi="GHEA Grapalat"/>
          <w:b/>
          <w:sz w:val="20"/>
          <w:lang w:val="af-ZA"/>
        </w:rPr>
        <w:t xml:space="preserve">` </w:t>
      </w:r>
      <w:r w:rsidR="009C494C" w:rsidRPr="009C494C">
        <w:rPr>
          <w:rFonts w:ascii="GHEA Grapalat" w:hAnsi="GHEA Grapalat"/>
          <w:b/>
          <w:sz w:val="20"/>
          <w:lang w:val="af-ZA"/>
        </w:rPr>
        <w:t>ՆԵՐՔԻՆ ՊԱՏԵՐԻ, ՄԱՆՐԱՀԱՏԱԿԻ ԱՊԱՄՈՆՏԱԺՄԱՆ, ՆԵՐՔԻՆ ՎԵՐԱՆՈՐՈԳՄԱՆ, ՆՈՐ ՕԴԱՓՈԽՈՒԹՅԱՆ ՀԱՄԱԿԱՐԳԻ ԼԱՐԱՆՑՄԱՆ ԻՐԱԿԱՆԱՑՄԱՆ  ԱՇԽԱՏԱՆՔՆԵՐԻ</w:t>
      </w:r>
      <w:r w:rsidR="009C494C" w:rsidRPr="00FB0143">
        <w:rPr>
          <w:rFonts w:ascii="GHEA Grapalat" w:hAnsi="GHEA Grapalat"/>
          <w:b/>
          <w:sz w:val="20"/>
          <w:lang w:val="af-ZA"/>
        </w:rPr>
        <w:t xml:space="preserve"> ՁԵՌՔԲԵՐՄԱՆ ՆՊԱՏԱԿՈՎ </w:t>
      </w:r>
      <w:r w:rsidRPr="00FB0143">
        <w:rPr>
          <w:rFonts w:ascii="GHEA Grapalat" w:hAnsi="GHEA Grapalat"/>
          <w:b/>
          <w:sz w:val="20"/>
          <w:lang w:val="af-ZA"/>
        </w:rPr>
        <w:t>ՀԱՅՏԱՐԱՐՎԱԾ ԳՆԱՆՇՄԱՆ ՀԱՐՑՄԱՆ ԸՆԹԱՑԱԿԱՐԳԻ</w:t>
      </w:r>
      <w:r w:rsidR="00872D18" w:rsidRPr="00632A91">
        <w:rPr>
          <w:rFonts w:ascii="GHEA Grapalat" w:hAnsi="GHEA Grapalat" w:cs="Sylfaen"/>
          <w:b/>
          <w:sz w:val="20"/>
          <w:szCs w:val="20"/>
          <w:lang w:val="hy-AM"/>
        </w:rPr>
        <w:t xml:space="preserve"> </w:t>
      </w:r>
      <w:r w:rsidR="00160AE4" w:rsidRPr="00F566BF">
        <w:rPr>
          <w:rFonts w:ascii="GHEA Grapalat" w:hAnsi="GHEA Grapalat"/>
          <w:b/>
          <w:sz w:val="20"/>
          <w:lang w:val="af-ZA"/>
        </w:rPr>
        <w:t>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28837EF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դրանց</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գնահատման</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կարգը</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r w:rsidR="00096865" w:rsidRPr="00F566BF">
        <w:rPr>
          <w:rFonts w:ascii="GHEA Grapalat" w:hAnsi="GHEA Grapalat" w:cs="Sylfaen"/>
          <w:sz w:val="20"/>
        </w:rPr>
        <w:t>Հայտի</w:t>
      </w:r>
      <w:r w:rsidR="00096865" w:rsidRPr="00F566BF">
        <w:rPr>
          <w:rFonts w:ascii="GHEA Grapalat" w:hAnsi="GHEA Grapalat" w:cs="Times Armenian"/>
          <w:sz w:val="20"/>
          <w:lang w:val="af-ZA"/>
        </w:rPr>
        <w:t xml:space="preserve"> </w:t>
      </w:r>
      <w:r w:rsidR="00096865" w:rsidRPr="00F566BF">
        <w:rPr>
          <w:rFonts w:ascii="GHEA Grapalat" w:hAnsi="GHEA Grapalat" w:cs="Times Armenian"/>
          <w:sz w:val="20"/>
        </w:rPr>
        <w:t>գ</w:t>
      </w:r>
      <w:r w:rsidR="00096865" w:rsidRPr="00F566BF">
        <w:rPr>
          <w:rFonts w:ascii="GHEA Grapalat" w:hAnsi="GHEA Grapalat" w:cs="Sylfaen"/>
          <w:sz w:val="20"/>
        </w:rPr>
        <w:t>ործողության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ժամկետը</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հայտերում</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փոփոխություն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կատարելու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դրանք</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հետ</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վերցնելու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r w:rsidR="00AF7BE8" w:rsidRPr="00F566BF">
        <w:rPr>
          <w:rFonts w:ascii="GHEA Grapalat" w:hAnsi="GHEA Grapalat" w:cs="Sylfaen"/>
          <w:sz w:val="20"/>
        </w:rPr>
        <w:t>այտերի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բացումը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գնահատումը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արդյունքների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ամփոփումը</w:t>
      </w:r>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կնքումը</w:t>
      </w:r>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6147096B"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872D18" w:rsidRPr="00632A91">
        <w:rPr>
          <w:rFonts w:ascii="GHEA Grapalat" w:hAnsi="GHEA Grapalat" w:cs="Sylfaen"/>
          <w:b/>
          <w:sz w:val="20"/>
        </w:rPr>
        <w:t>ԳՆԱՆՇՄԱՆ</w:t>
      </w:r>
      <w:r w:rsidR="00872D18" w:rsidRPr="009D59FA">
        <w:rPr>
          <w:rFonts w:ascii="GHEA Grapalat" w:hAnsi="GHEA Grapalat" w:cs="Sylfaen"/>
          <w:b/>
          <w:sz w:val="20"/>
          <w:lang w:val="af-ZA"/>
        </w:rPr>
        <w:t xml:space="preserve"> </w:t>
      </w:r>
      <w:r w:rsidR="00872D18" w:rsidRPr="00632A91">
        <w:rPr>
          <w:rFonts w:ascii="GHEA Grapalat" w:hAnsi="GHEA Grapalat" w:cs="Sylfaen"/>
          <w:b/>
          <w:sz w:val="20"/>
        </w:rPr>
        <w:t>ՀԱՐՑՄԱՆ</w:t>
      </w:r>
      <w:r w:rsidR="00872D18" w:rsidRPr="009D59FA">
        <w:rPr>
          <w:rFonts w:ascii="GHEA Grapalat" w:hAnsi="GHEA Grapalat" w:cs="Sylfaen"/>
          <w:b/>
          <w:sz w:val="20"/>
          <w:lang w:val="af-ZA"/>
        </w:rPr>
        <w:t xml:space="preserve"> </w:t>
      </w:r>
      <w:r w:rsidR="00872D18" w:rsidRPr="00632A91">
        <w:rPr>
          <w:rFonts w:ascii="GHEA Grapalat" w:hAnsi="GHEA Grapalat" w:cs="Sylfaen"/>
          <w:b/>
          <w:sz w:val="20"/>
        </w:rPr>
        <w:t>ԸՆԹԱՑԱԿԱՐԳԻ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D413F9C"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r w:rsidR="00096865" w:rsidRPr="00F566BF">
        <w:rPr>
          <w:rFonts w:ascii="GHEA Grapalat" w:hAnsi="GHEA Grapalat" w:cs="Sylfaen"/>
          <w:sz w:val="20"/>
        </w:rPr>
        <w:t>Հավելվածներ</w:t>
      </w:r>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6BBD6698" w14:textId="24B8A2B2" w:rsidR="00096865" w:rsidRPr="002D2706" w:rsidRDefault="007F3495" w:rsidP="002D2706">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r w:rsidR="00096865" w:rsidRPr="00F566BF">
        <w:rPr>
          <w:rFonts w:ascii="GHEA Grapalat" w:hAnsi="GHEA Grapalat" w:cs="Sylfaen"/>
          <w:sz w:val="20"/>
        </w:rPr>
        <w:t>Սույն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հրավերը</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տրամադրվում</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է</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լրումն</w:t>
      </w:r>
      <w:r w:rsidR="00096865" w:rsidRPr="00F566BF">
        <w:rPr>
          <w:rFonts w:ascii="GHEA Grapalat" w:hAnsi="GHEA Grapalat"/>
          <w:sz w:val="20"/>
          <w:lang w:val="af-ZA"/>
        </w:rPr>
        <w:t xml:space="preserve"> </w:t>
      </w:r>
      <w:r w:rsidR="00FB0143" w:rsidRPr="002D2706">
        <w:rPr>
          <w:rFonts w:ascii="GHEA Grapalat" w:hAnsi="GHEA Grapalat"/>
          <w:b/>
          <w:i/>
          <w:color w:val="000000" w:themeColor="text1"/>
          <w:sz w:val="20"/>
          <w:szCs w:val="20"/>
          <w:lang w:val="hy-AM"/>
        </w:rPr>
        <w:t>«ՔԲԿ-ԳՀԱՇՁԲ-22/19»</w:t>
      </w:r>
      <w:r w:rsidR="002D2706">
        <w:rPr>
          <w:rFonts w:ascii="GHEA Grapalat" w:hAnsi="GHEA Grapalat"/>
          <w:color w:val="000000" w:themeColor="text1"/>
          <w:lang w:val="hy-AM"/>
        </w:rPr>
        <w:t xml:space="preserve"> </w:t>
      </w:r>
      <w:r w:rsidR="00872D18" w:rsidRPr="00F566BF">
        <w:rPr>
          <w:rFonts w:ascii="GHEA Grapalat" w:hAnsi="GHEA Grapalat" w:cs="Sylfaen"/>
          <w:sz w:val="20"/>
        </w:rPr>
        <w:t>ծածկա</w:t>
      </w:r>
      <w:r w:rsidR="00872D18" w:rsidRPr="00F566BF">
        <w:rPr>
          <w:rFonts w:ascii="GHEA Grapalat" w:hAnsi="GHEA Grapalat" w:cs="Times Armenian"/>
          <w:sz w:val="20"/>
        </w:rPr>
        <w:t>գ</w:t>
      </w:r>
      <w:r w:rsidR="00872D18" w:rsidRPr="00F566BF">
        <w:rPr>
          <w:rFonts w:ascii="GHEA Grapalat" w:hAnsi="GHEA Grapalat" w:cs="Sylfaen"/>
          <w:sz w:val="20"/>
        </w:rPr>
        <w:t>րով</w:t>
      </w:r>
      <w:r w:rsidR="00872D18" w:rsidRPr="00F566BF">
        <w:rPr>
          <w:rFonts w:ascii="GHEA Grapalat" w:hAnsi="GHEA Grapalat"/>
          <w:sz w:val="20"/>
          <w:lang w:val="af-ZA"/>
        </w:rPr>
        <w:t xml:space="preserve"> </w:t>
      </w:r>
      <w:r w:rsidR="00872D18" w:rsidRPr="00F566BF">
        <w:rPr>
          <w:rFonts w:ascii="GHEA Grapalat" w:hAnsi="GHEA Grapalat" w:cs="Sylfaen"/>
          <w:sz w:val="20"/>
        </w:rPr>
        <w:t>անցկացվող</w:t>
      </w:r>
      <w:r w:rsidR="00872D18" w:rsidRPr="00F566BF">
        <w:rPr>
          <w:rFonts w:ascii="GHEA Grapalat" w:hAnsi="GHEA Grapalat" w:cs="Times Armenian"/>
          <w:sz w:val="20"/>
          <w:lang w:val="af-ZA"/>
        </w:rPr>
        <w:t xml:space="preserve"> </w:t>
      </w:r>
      <w:r w:rsidR="00872D18">
        <w:rPr>
          <w:rFonts w:ascii="GHEA Grapalat" w:hAnsi="GHEA Grapalat" w:cs="Sylfaen"/>
          <w:sz w:val="20"/>
          <w:lang w:val="hy-AM"/>
        </w:rPr>
        <w:t>գնանշման հարցման ընթացակարգի</w:t>
      </w:r>
      <w:r w:rsidR="00872D18" w:rsidRPr="00F566BF">
        <w:rPr>
          <w:rFonts w:ascii="GHEA Grapalat" w:hAnsi="GHEA Grapalat" w:cs="Times Armenian"/>
          <w:sz w:val="20"/>
          <w:lang w:val="af-ZA"/>
        </w:rPr>
        <w:t xml:space="preserve"> </w:t>
      </w:r>
      <w:r w:rsidR="00096865" w:rsidRPr="00F566BF">
        <w:rPr>
          <w:rFonts w:ascii="GHEA Grapalat" w:hAnsi="GHEA Grapalat" w:cs="Times Armenian"/>
          <w:sz w:val="20"/>
          <w:lang w:val="af-ZA"/>
        </w:rPr>
        <w:t>(</w:t>
      </w:r>
      <w:r w:rsidR="00096865" w:rsidRPr="00F566BF">
        <w:rPr>
          <w:rFonts w:ascii="GHEA Grapalat" w:hAnsi="GHEA Grapalat" w:cs="Sylfaen"/>
          <w:sz w:val="20"/>
        </w:rPr>
        <w:t>այսուհետև</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ընթացակար</w:t>
      </w:r>
      <w:r w:rsidR="00096865" w:rsidRPr="00F566BF">
        <w:rPr>
          <w:rFonts w:ascii="GHEA Grapalat" w:hAnsi="GHEA Grapalat" w:cs="Times Armenian"/>
          <w:sz w:val="20"/>
        </w:rPr>
        <w:t>գ</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հայտարարության</w:t>
      </w:r>
      <w:r w:rsidR="004D5671" w:rsidRPr="00F566BF">
        <w:rPr>
          <w:rFonts w:ascii="GHEA Grapalat" w:hAnsi="GHEA Grapalat" w:cs="Times Armenian"/>
          <w:sz w:val="20"/>
          <w:lang w:val="af-ZA"/>
        </w:rPr>
        <w:t>։</w:t>
      </w:r>
    </w:p>
    <w:p w14:paraId="07C7B512" w14:textId="77777777" w:rsidR="002D2706" w:rsidRPr="001076AE" w:rsidRDefault="002D2706" w:rsidP="002D2706">
      <w:pPr>
        <w:ind w:firstLine="567"/>
        <w:jc w:val="both"/>
        <w:rPr>
          <w:rFonts w:ascii="GHEA Grapalat" w:hAnsi="GHEA Grapalat" w:cs="Sylfaen"/>
          <w:sz w:val="20"/>
          <w:lang w:val="af-ZA"/>
        </w:rPr>
      </w:pPr>
      <w:proofErr w:type="gramStart"/>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w:t>
      </w:r>
      <w:proofErr w:type="gramEnd"/>
      <w:r w:rsidRPr="00AE2768">
        <w:rPr>
          <w:rFonts w:ascii="GHEA Grapalat" w:hAnsi="GHEA Grapalat" w:cs="Times Armenian"/>
          <w:sz w:val="20"/>
          <w:lang w:val="af-ZA"/>
        </w:rPr>
        <w:t xml:space="preserve">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137A1842" w14:textId="77777777" w:rsidR="002D2706" w:rsidRPr="001076AE" w:rsidRDefault="002D2706" w:rsidP="002D2706">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4E014F9A" w14:textId="77777777" w:rsidR="002D2706" w:rsidRPr="001076AE" w:rsidRDefault="002D2706" w:rsidP="002D2706">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5A006036" w14:textId="2357A68E" w:rsidR="00096865" w:rsidRPr="00F566BF" w:rsidRDefault="002D2706" w:rsidP="002D2706">
      <w:pPr>
        <w:jc w:val="center"/>
        <w:rPr>
          <w:rFonts w:ascii="GHEA Grapalat" w:hAnsi="GHEA Grapalat"/>
          <w:szCs w:val="22"/>
          <w:lang w:val="af-ZA"/>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r w:rsidR="00F5653D" w:rsidRPr="00F566BF">
        <w:rPr>
          <w:rFonts w:ascii="GHEA Grapalat" w:hAnsi="GHEA Grapalat"/>
          <w:sz w:val="16"/>
          <w:szCs w:val="16"/>
          <w:lang w:val="af-ZA"/>
        </w:rPr>
        <w:br w:type="page"/>
      </w:r>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
    <w:p w14:paraId="5B77D0C8" w14:textId="77777777" w:rsidR="00096865" w:rsidRPr="00F566BF" w:rsidRDefault="00096865" w:rsidP="00EF3662">
      <w:pPr>
        <w:pStyle w:val="3"/>
        <w:spacing w:line="240" w:lineRule="auto"/>
        <w:ind w:firstLine="567"/>
        <w:rPr>
          <w:rFonts w:ascii="GHEA Grapalat" w:hAnsi="GHEA Grapalat"/>
          <w:sz w:val="24"/>
          <w:szCs w:val="22"/>
          <w:lang w:val="af-ZA"/>
        </w:rPr>
      </w:pPr>
    </w:p>
    <w:p w14:paraId="1E916858" w14:textId="10291AC2"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6C882DA1" w14:textId="2B3B6027" w:rsidR="00872D18" w:rsidRPr="009C494C" w:rsidRDefault="00845AA5" w:rsidP="00872D18">
      <w:pPr>
        <w:pStyle w:val="3"/>
        <w:numPr>
          <w:ilvl w:val="1"/>
          <w:numId w:val="32"/>
        </w:numPr>
        <w:spacing w:line="240" w:lineRule="auto"/>
        <w:jc w:val="both"/>
        <w:rPr>
          <w:rFonts w:ascii="GHEA Grapalat" w:hAnsi="GHEA Grapalat" w:cs="Sylfaen"/>
          <w:i w:val="0"/>
        </w:rPr>
      </w:pPr>
      <w:r w:rsidRPr="00F566BF">
        <w:rPr>
          <w:rFonts w:ascii="GHEA Grapalat" w:hAnsi="GHEA Grapalat" w:cs="Sylfaen"/>
          <w:i w:val="0"/>
        </w:rPr>
        <w:t xml:space="preserve">1.1 </w:t>
      </w:r>
      <w:r w:rsidR="00872D18" w:rsidRPr="00F566BF">
        <w:rPr>
          <w:rFonts w:ascii="GHEA Grapalat" w:hAnsi="GHEA Grapalat" w:cs="Sylfaen"/>
          <w:i w:val="0"/>
        </w:rPr>
        <w:t>Գնման</w:t>
      </w:r>
      <w:r w:rsidR="00872D18" w:rsidRPr="00F566BF">
        <w:rPr>
          <w:rFonts w:ascii="GHEA Grapalat" w:hAnsi="GHEA Grapalat" w:cs="Sylfaen"/>
          <w:i w:val="0"/>
          <w:lang w:val="af-ZA"/>
        </w:rPr>
        <w:t xml:space="preserve"> </w:t>
      </w:r>
      <w:r w:rsidR="00872D18" w:rsidRPr="00F566BF">
        <w:rPr>
          <w:rFonts w:ascii="GHEA Grapalat" w:hAnsi="GHEA Grapalat" w:cs="Sylfaen"/>
          <w:i w:val="0"/>
        </w:rPr>
        <w:t>առարկա</w:t>
      </w:r>
      <w:r w:rsidR="00872D18" w:rsidRPr="00F566BF">
        <w:rPr>
          <w:rFonts w:ascii="GHEA Grapalat" w:hAnsi="GHEA Grapalat" w:cs="Sylfaen"/>
          <w:i w:val="0"/>
          <w:lang w:val="af-ZA"/>
        </w:rPr>
        <w:t xml:space="preserve"> </w:t>
      </w:r>
      <w:r w:rsidR="00872D18" w:rsidRPr="00F566BF">
        <w:rPr>
          <w:rFonts w:ascii="GHEA Grapalat" w:hAnsi="GHEA Grapalat" w:cs="Sylfaen"/>
          <w:i w:val="0"/>
        </w:rPr>
        <w:t>է</w:t>
      </w:r>
      <w:r w:rsidR="00872D18" w:rsidRPr="00F566BF">
        <w:rPr>
          <w:rFonts w:ascii="GHEA Grapalat" w:hAnsi="GHEA Grapalat" w:cs="Sylfaen"/>
          <w:i w:val="0"/>
          <w:lang w:val="af-ZA"/>
        </w:rPr>
        <w:t xml:space="preserve"> </w:t>
      </w:r>
      <w:r w:rsidR="00872D18" w:rsidRPr="00F566BF">
        <w:rPr>
          <w:rFonts w:ascii="GHEA Grapalat" w:hAnsi="GHEA Grapalat" w:cs="Sylfaen"/>
          <w:i w:val="0"/>
        </w:rPr>
        <w:t>հանդիսանում</w:t>
      </w:r>
      <w:r w:rsidR="00872D18" w:rsidRPr="00F566BF">
        <w:rPr>
          <w:rFonts w:ascii="GHEA Grapalat" w:hAnsi="GHEA Grapalat" w:cs="Sylfaen"/>
          <w:i w:val="0"/>
          <w:lang w:val="af-ZA"/>
        </w:rPr>
        <w:t xml:space="preserve"> </w:t>
      </w:r>
      <w:r w:rsidR="00701D07" w:rsidRPr="00712340">
        <w:rPr>
          <w:rFonts w:ascii="GHEA Grapalat" w:hAnsi="GHEA Grapalat"/>
          <w:lang w:val="af-ZA"/>
        </w:rPr>
        <w:t>«</w:t>
      </w:r>
      <w:r w:rsidR="00701D07" w:rsidRPr="00517932">
        <w:rPr>
          <w:rFonts w:ascii="GHEA Grapalat" w:hAnsi="GHEA Grapalat"/>
          <w:lang w:val="hy-AM"/>
        </w:rPr>
        <w:t>Քրե</w:t>
      </w:r>
      <w:r w:rsidR="00701D07">
        <w:rPr>
          <w:rFonts w:ascii="GHEA Grapalat" w:hAnsi="GHEA Grapalat"/>
          <w:lang w:val="hy-AM"/>
        </w:rPr>
        <w:t>ա</w:t>
      </w:r>
      <w:r w:rsidR="00701D07" w:rsidRPr="00517932">
        <w:rPr>
          <w:rFonts w:ascii="GHEA Grapalat" w:hAnsi="GHEA Grapalat"/>
          <w:lang w:val="hy-AM"/>
        </w:rPr>
        <w:t xml:space="preserve">կատարողական </w:t>
      </w:r>
      <w:r w:rsidR="00701D07">
        <w:rPr>
          <w:rFonts w:ascii="GHEA Grapalat" w:hAnsi="GHEA Grapalat"/>
          <w:lang w:val="hy-AM"/>
        </w:rPr>
        <w:t>բժշկության կենտրոն</w:t>
      </w:r>
      <w:r w:rsidR="00701D07" w:rsidRPr="00712340">
        <w:rPr>
          <w:rFonts w:ascii="GHEA Grapalat" w:hAnsi="GHEA Grapalat"/>
          <w:lang w:val="af-ZA"/>
        </w:rPr>
        <w:t>»</w:t>
      </w:r>
      <w:r w:rsidR="00701D07">
        <w:rPr>
          <w:rFonts w:ascii="GHEA Grapalat" w:hAnsi="GHEA Grapalat"/>
          <w:lang w:val="hy-AM"/>
        </w:rPr>
        <w:t xml:space="preserve"> ՊՈԱԿ</w:t>
      </w:r>
      <w:r w:rsidR="00701D07">
        <w:rPr>
          <w:rFonts w:ascii="GHEA Grapalat" w:hAnsi="GHEA Grapalat"/>
          <w:i w:val="0"/>
          <w:lang w:val="af-ZA"/>
        </w:rPr>
        <w:t xml:space="preserve"> </w:t>
      </w:r>
      <w:r w:rsidR="00872D18">
        <w:rPr>
          <w:rFonts w:ascii="GHEA Grapalat" w:hAnsi="GHEA Grapalat"/>
          <w:i w:val="0"/>
          <w:lang w:val="af-ZA"/>
        </w:rPr>
        <w:t xml:space="preserve">-ի </w:t>
      </w:r>
      <w:r w:rsidR="00872D18" w:rsidRPr="00417B96">
        <w:rPr>
          <w:rFonts w:ascii="GHEA Grapalat" w:hAnsi="GHEA Grapalat" w:cs="Sylfaen"/>
          <w:i w:val="0"/>
        </w:rPr>
        <w:t>կարիքն</w:t>
      </w:r>
      <w:r w:rsidR="00872D18" w:rsidRPr="00C43ADF">
        <w:rPr>
          <w:rFonts w:ascii="GHEA Grapalat" w:hAnsi="GHEA Grapalat" w:cs="Sylfaen"/>
          <w:i w:val="0"/>
        </w:rPr>
        <w:t>երի</w:t>
      </w:r>
      <w:r w:rsidR="00872D18" w:rsidRPr="00C43ADF">
        <w:rPr>
          <w:rFonts w:ascii="GHEA Grapalat" w:hAnsi="GHEA Grapalat" w:cs="Times Armenian"/>
          <w:i w:val="0"/>
          <w:lang w:val="af-ZA"/>
        </w:rPr>
        <w:t xml:space="preserve"> </w:t>
      </w:r>
      <w:r w:rsidR="00872D18" w:rsidRPr="00C43ADF">
        <w:rPr>
          <w:rFonts w:ascii="GHEA Grapalat" w:hAnsi="GHEA Grapalat" w:cs="Sylfaen"/>
          <w:i w:val="0"/>
        </w:rPr>
        <w:t>համար</w:t>
      </w:r>
      <w:r w:rsidR="00872D18" w:rsidRPr="00F566BF">
        <w:rPr>
          <w:rFonts w:ascii="GHEA Grapalat" w:hAnsi="GHEA Grapalat" w:cs="Times Armenian"/>
          <w:i w:val="0"/>
          <w:lang w:val="af-ZA"/>
        </w:rPr>
        <w:t xml:space="preserve"> </w:t>
      </w:r>
      <w:r w:rsidR="009C494C" w:rsidRPr="009C494C">
        <w:rPr>
          <w:rFonts w:ascii="GHEA Grapalat" w:hAnsi="GHEA Grapalat" w:cs="Sylfaen"/>
          <w:i w:val="0"/>
        </w:rPr>
        <w:t>ներքին պատերի, մանրահատակի ապամոնտաժման, ներքին վերանորոգման, նոր օդափոխության համակարգի լարանցման իրականացման  աշխատանքների ձեռքբերումը (այսուհետ` նաև աշխատանք), որոնք խմբավորված են «1»</w:t>
      </w:r>
      <w:r w:rsidR="00A1059F">
        <w:rPr>
          <w:rFonts w:ascii="GHEA Grapalat" w:hAnsi="GHEA Grapalat" w:cs="Sylfaen"/>
          <w:i w:val="0"/>
        </w:rPr>
        <w:t xml:space="preserve"> (</w:t>
      </w:r>
      <w:r w:rsidR="00A1059F">
        <w:rPr>
          <w:rFonts w:ascii="GHEA Grapalat" w:hAnsi="GHEA Grapalat" w:cs="Sylfaen"/>
          <w:i w:val="0"/>
          <w:lang w:val="hy-AM"/>
        </w:rPr>
        <w:t>մեկ</w:t>
      </w:r>
      <w:r w:rsidR="00A1059F">
        <w:rPr>
          <w:rFonts w:ascii="GHEA Grapalat" w:hAnsi="GHEA Grapalat" w:cs="Sylfaen"/>
          <w:i w:val="0"/>
          <w:lang w:val="en-US"/>
        </w:rPr>
        <w:t>)</w:t>
      </w:r>
      <w:r w:rsidR="009C494C" w:rsidRPr="009C494C">
        <w:rPr>
          <w:rFonts w:ascii="GHEA Grapalat" w:hAnsi="GHEA Grapalat" w:cs="Sylfaen"/>
          <w:i w:val="0"/>
        </w:rPr>
        <w:t xml:space="preserve"> </w:t>
      </w:r>
      <w:r w:rsidR="009C494C" w:rsidRPr="00F566BF">
        <w:rPr>
          <w:rFonts w:ascii="GHEA Grapalat" w:hAnsi="GHEA Grapalat" w:cs="Sylfaen"/>
          <w:i w:val="0"/>
        </w:rPr>
        <w:t>չափաբաժնում</w:t>
      </w:r>
      <w:r w:rsidR="009C494C" w:rsidRPr="009C494C">
        <w:rPr>
          <w:rFonts w:ascii="GHEA Grapalat" w:hAnsi="GHEA Grapalat" w:cs="Sylfaen"/>
          <w:i w:val="0"/>
        </w:rPr>
        <w:t>`</w:t>
      </w:r>
    </w:p>
    <w:p w14:paraId="3F4B5FFE" w14:textId="77777777" w:rsidR="00872D18" w:rsidRPr="00A93F96" w:rsidRDefault="00872D18" w:rsidP="00872D18">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1701"/>
        <w:gridCol w:w="7486"/>
      </w:tblGrid>
      <w:tr w:rsidR="00AF1694" w:rsidRPr="00F566BF" w14:paraId="2EC3CB48" w14:textId="77777777" w:rsidTr="00C450B7">
        <w:trPr>
          <w:trHeight w:val="353"/>
        </w:trPr>
        <w:tc>
          <w:tcPr>
            <w:tcW w:w="2864" w:type="dxa"/>
            <w:gridSpan w:val="2"/>
            <w:vAlign w:val="center"/>
          </w:tcPr>
          <w:p w14:paraId="27E4CFE6" w14:textId="77777777" w:rsidR="00AF1694" w:rsidRPr="00F566BF" w:rsidRDefault="00AF1694" w:rsidP="00EF3662">
            <w:pPr>
              <w:pStyle w:val="23"/>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7486" w:type="dxa"/>
            <w:vMerge w:val="restart"/>
            <w:vAlign w:val="center"/>
          </w:tcPr>
          <w:p w14:paraId="1008702B" w14:textId="77777777" w:rsidR="00AF1694" w:rsidRPr="00F566BF" w:rsidRDefault="00AF1694" w:rsidP="00EF3662">
            <w:pPr>
              <w:pStyle w:val="23"/>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C450B7">
        <w:trPr>
          <w:trHeight w:val="141"/>
        </w:trPr>
        <w:tc>
          <w:tcPr>
            <w:tcW w:w="1163" w:type="dxa"/>
            <w:vAlign w:val="center"/>
          </w:tcPr>
          <w:p w14:paraId="285A62B3" w14:textId="77777777" w:rsidR="00AF1694" w:rsidRPr="00F566BF" w:rsidRDefault="007E7500" w:rsidP="00C450B7">
            <w:pPr>
              <w:pStyle w:val="23"/>
              <w:spacing w:line="240" w:lineRule="auto"/>
              <w:ind w:firstLine="0"/>
              <w:rPr>
                <w:rFonts w:ascii="GHEA Grapalat" w:hAnsi="GHEA Grapalat"/>
                <w:b/>
                <w:bCs/>
                <w:i/>
                <w:iCs/>
                <w:sz w:val="14"/>
                <w:szCs w:val="14"/>
              </w:rPr>
            </w:pPr>
            <w:r w:rsidRPr="00F566BF">
              <w:rPr>
                <w:rFonts w:ascii="GHEA Grapalat" w:hAnsi="GHEA Grapalat"/>
                <w:b/>
                <w:bCs/>
                <w:i/>
                <w:iCs/>
                <w:sz w:val="14"/>
                <w:szCs w:val="14"/>
              </w:rPr>
              <w:t>համարները</w:t>
            </w:r>
          </w:p>
        </w:tc>
        <w:tc>
          <w:tcPr>
            <w:tcW w:w="1701" w:type="dxa"/>
            <w:vAlign w:val="center"/>
          </w:tcPr>
          <w:p w14:paraId="2E8922D4" w14:textId="77777777" w:rsidR="00AF1694" w:rsidRPr="00F566BF" w:rsidRDefault="007E7500"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486" w:type="dxa"/>
            <w:vMerge/>
            <w:vAlign w:val="center"/>
          </w:tcPr>
          <w:p w14:paraId="5E09E286" w14:textId="77777777" w:rsidR="00AF1694" w:rsidRPr="00F566BF" w:rsidRDefault="00AF1694" w:rsidP="00EF3662">
            <w:pPr>
              <w:pStyle w:val="23"/>
              <w:spacing w:line="240" w:lineRule="auto"/>
              <w:ind w:firstLine="0"/>
              <w:jc w:val="center"/>
              <w:rPr>
                <w:rFonts w:ascii="GHEA Grapalat" w:hAnsi="GHEA Grapalat"/>
                <w:b/>
                <w:bCs/>
                <w:i/>
                <w:iCs/>
              </w:rPr>
            </w:pPr>
          </w:p>
        </w:tc>
      </w:tr>
      <w:tr w:rsidR="00AF1694" w:rsidRPr="008B72AD" w14:paraId="382849A2" w14:textId="77777777" w:rsidTr="00C450B7">
        <w:trPr>
          <w:trHeight w:val="483"/>
        </w:trPr>
        <w:tc>
          <w:tcPr>
            <w:tcW w:w="1163" w:type="dxa"/>
            <w:vAlign w:val="center"/>
          </w:tcPr>
          <w:p w14:paraId="1CD05C68" w14:textId="77777777" w:rsidR="00AF1694" w:rsidRPr="00F566BF" w:rsidRDefault="00AF1694" w:rsidP="00EF3662">
            <w:pPr>
              <w:pStyle w:val="23"/>
              <w:spacing w:line="240" w:lineRule="auto"/>
              <w:ind w:firstLine="0"/>
              <w:jc w:val="center"/>
              <w:rPr>
                <w:rFonts w:ascii="GHEA Grapalat" w:hAnsi="GHEA Grapalat"/>
                <w:sz w:val="16"/>
              </w:rPr>
            </w:pPr>
            <w:r w:rsidRPr="00F566BF">
              <w:rPr>
                <w:rFonts w:ascii="GHEA Grapalat" w:hAnsi="GHEA Grapalat"/>
                <w:sz w:val="16"/>
              </w:rPr>
              <w:t>1</w:t>
            </w:r>
          </w:p>
        </w:tc>
        <w:tc>
          <w:tcPr>
            <w:tcW w:w="1701" w:type="dxa"/>
            <w:vAlign w:val="center"/>
          </w:tcPr>
          <w:p w14:paraId="0075D375" w14:textId="63DBF9F6" w:rsidR="00EC4405" w:rsidRPr="009100B1" w:rsidRDefault="009017D6" w:rsidP="00EC4405">
            <w:pPr>
              <w:pStyle w:val="23"/>
              <w:spacing w:line="240" w:lineRule="auto"/>
              <w:ind w:firstLine="0"/>
              <w:jc w:val="center"/>
              <w:rPr>
                <w:rFonts w:ascii="GHEA Grapalat" w:hAnsi="GHEA Grapalat" w:cs="Arial LatArm"/>
                <w:lang w:val="hy-AM"/>
              </w:rPr>
            </w:pPr>
            <w:r w:rsidRPr="009100B1">
              <w:rPr>
                <w:rFonts w:ascii="GHEA Grapalat" w:hAnsi="GHEA Grapalat" w:cs="Arial LatArm"/>
                <w:lang w:val="hy-AM"/>
              </w:rPr>
              <w:t>14</w:t>
            </w:r>
            <w:r w:rsidRPr="009100B1">
              <w:rPr>
                <w:rFonts w:ascii="Courier New" w:hAnsi="Courier New" w:cs="Courier New"/>
                <w:lang w:val="hy-AM"/>
              </w:rPr>
              <w:t> </w:t>
            </w:r>
            <w:r w:rsidRPr="009100B1">
              <w:rPr>
                <w:rFonts w:ascii="GHEA Grapalat" w:hAnsi="GHEA Grapalat" w:cs="Arial LatArm"/>
                <w:lang w:val="hy-AM"/>
              </w:rPr>
              <w:t>202 690</w:t>
            </w:r>
          </w:p>
        </w:tc>
        <w:tc>
          <w:tcPr>
            <w:tcW w:w="7486" w:type="dxa"/>
            <w:vAlign w:val="center"/>
          </w:tcPr>
          <w:p w14:paraId="433DE288" w14:textId="4A7022CB" w:rsidR="00AF1694" w:rsidRPr="00C450B7" w:rsidRDefault="009C494C" w:rsidP="00EF3662">
            <w:pPr>
              <w:pStyle w:val="23"/>
              <w:spacing w:line="240" w:lineRule="auto"/>
              <w:ind w:firstLine="0"/>
              <w:rPr>
                <w:rFonts w:ascii="GHEA Grapalat" w:hAnsi="GHEA Grapalat"/>
                <w:vertAlign w:val="subscript"/>
              </w:rPr>
            </w:pPr>
            <w:r w:rsidRPr="009C494C">
              <w:rPr>
                <w:rFonts w:ascii="GHEA Grapalat" w:hAnsi="GHEA Grapalat"/>
                <w:b/>
              </w:rPr>
              <w:t>ՆԵՐՔԻՆ ՊԱՏԵՐԻ, ՄԱՆՐԱՀԱՏԱԿԻ ԱՊԱՄՈՆՏԱԺՄԱՆ, ՆԵՐՔԻՆ ՎԵՐԱՆՈՐՈԳՄԱՆ, ՆՈՐ ՕԴԱՓՈԽՈՒԹՅԱՆ ՀԱՄԱԿԱՐԳԻ ԼԱՐԱՆՑՄԱՆ ԻՐԱԿԱՆԱՑՄԱՆ  ԱՇԽԱՏԱՆՔՆԵՐԻ</w:t>
            </w:r>
          </w:p>
        </w:tc>
      </w:tr>
    </w:tbl>
    <w:p w14:paraId="00E7A5FA" w14:textId="368E0261" w:rsidR="00096865" w:rsidRPr="00F566BF" w:rsidRDefault="00903030" w:rsidP="00EF3662">
      <w:pPr>
        <w:pStyle w:val="23"/>
        <w:spacing w:line="240" w:lineRule="auto"/>
        <w:ind w:firstLine="567"/>
        <w:rPr>
          <w:rFonts w:ascii="GHEA Grapalat" w:hAnsi="GHEA Grapalat"/>
        </w:rPr>
      </w:pPr>
      <w:r>
        <w:rPr>
          <w:rFonts w:ascii="GHEA Grapalat" w:hAnsi="GHEA Grapalat"/>
          <w:lang w:val="hy-AM"/>
        </w:rPr>
        <w:t>Աշխատանքի</w:t>
      </w:r>
      <w:r w:rsidR="007F0755" w:rsidRPr="00F566BF">
        <w:rPr>
          <w:rFonts w:ascii="GHEA Grapalat" w:hAnsi="GHEA Grapalat"/>
        </w:rPr>
        <w:t xml:space="preserve">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պայմանագրի անբաժանելի մասը, որի նախագիծը ներկայացված է սույն հրավերի</w:t>
      </w:r>
      <w:r w:rsidR="00997436">
        <w:rPr>
          <w:rFonts w:ascii="GHEA Grapalat" w:hAnsi="GHEA Grapalat"/>
          <w:lang w:val="hy-AM"/>
        </w:rPr>
        <w:t xml:space="preserve"> </w:t>
      </w:r>
      <w:r w:rsidR="00096865" w:rsidRPr="00F566BF">
        <w:rPr>
          <w:rFonts w:ascii="GHEA Grapalat" w:hAnsi="GHEA Grapalat"/>
        </w:rPr>
        <w:t xml:space="preserve"> N </w:t>
      </w:r>
      <w:r w:rsidR="008B72AD">
        <w:rPr>
          <w:rFonts w:ascii="GHEA Grapalat" w:hAnsi="GHEA Grapalat"/>
          <w:lang w:val="hy-AM"/>
        </w:rPr>
        <w:t>1</w:t>
      </w:r>
      <w:r w:rsidR="00096865" w:rsidRPr="00F566BF">
        <w:rPr>
          <w:rFonts w:ascii="GHEA Grapalat" w:hAnsi="GHEA Grapalat"/>
        </w:rPr>
        <w:t xml:space="preserve"> հավելվածում</w:t>
      </w:r>
      <w:r w:rsidR="004D5671" w:rsidRPr="00F566BF">
        <w:rPr>
          <w:rFonts w:ascii="GHEA Grapalat" w:hAnsi="GHEA Grapalat"/>
        </w:rPr>
        <w:t>։</w:t>
      </w:r>
    </w:p>
    <w:p w14:paraId="12B880B7" w14:textId="56F9C9E5" w:rsidR="00845AA5" w:rsidRDefault="00CD7752" w:rsidP="00EF3662">
      <w:pPr>
        <w:ind w:firstLine="567"/>
        <w:rPr>
          <w:rFonts w:ascii="GHEA Grapalat" w:hAnsi="GHEA Grapalat" w:cs="Sylfaen"/>
          <w:iCs/>
          <w:sz w:val="20"/>
          <w:lang w:val="hy-AM"/>
        </w:rPr>
      </w:pPr>
      <w:r>
        <w:rPr>
          <w:rFonts w:ascii="GHEA Grapalat" w:hAnsi="GHEA Grapalat" w:cs="Sylfaen"/>
          <w:iCs/>
          <w:sz w:val="20"/>
          <w:lang w:val="hy-AM"/>
        </w:rPr>
        <w:t xml:space="preserve"> </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CD7752" w:rsidRPr="008B72AD" w14:paraId="44E54CF9" w14:textId="77777777" w:rsidTr="00490F10">
        <w:tc>
          <w:tcPr>
            <w:tcW w:w="1611" w:type="dxa"/>
          </w:tcPr>
          <w:p w14:paraId="2627B3CE" w14:textId="77777777" w:rsidR="00CD7752" w:rsidRPr="00FB1EC7" w:rsidRDefault="00CD7752" w:rsidP="00490F10">
            <w:pPr>
              <w:tabs>
                <w:tab w:val="left" w:pos="1134"/>
              </w:tabs>
              <w:jc w:val="center"/>
              <w:rPr>
                <w:rFonts w:ascii="GHEA Grapalat" w:hAnsi="GHEA Grapalat"/>
                <w:b/>
                <w:i/>
                <w:sz w:val="14"/>
                <w:szCs w:val="14"/>
                <w:lang w:val="es-ES"/>
              </w:rPr>
            </w:pPr>
            <w:r w:rsidRPr="00FB1EC7">
              <w:rPr>
                <w:rFonts w:ascii="GHEA Grapalat" w:hAnsi="GHEA Grapalat" w:cs="Sylfaen"/>
                <w:b/>
                <w:bCs/>
                <w:i/>
                <w:iCs/>
                <w:sz w:val="14"/>
                <w:szCs w:val="14"/>
                <w:lang w:val="es-ES"/>
              </w:rPr>
              <w:t>Չափաբաժինների</w:t>
            </w:r>
            <w:r w:rsidRPr="00FB1EC7">
              <w:rPr>
                <w:rFonts w:ascii="GHEA Grapalat" w:hAnsi="GHEA Grapalat" w:cs="Times Armenian"/>
                <w:b/>
                <w:bCs/>
                <w:i/>
                <w:iCs/>
                <w:sz w:val="14"/>
                <w:szCs w:val="14"/>
                <w:lang w:val="es-ES"/>
              </w:rPr>
              <w:t xml:space="preserve"> </w:t>
            </w:r>
            <w:r w:rsidRPr="00FB1EC7">
              <w:rPr>
                <w:rFonts w:ascii="GHEA Grapalat" w:hAnsi="GHEA Grapalat" w:cs="Sylfaen"/>
                <w:b/>
                <w:bCs/>
                <w:i/>
                <w:iCs/>
                <w:sz w:val="14"/>
                <w:szCs w:val="14"/>
                <w:lang w:val="es-ES"/>
              </w:rPr>
              <w:t>համարները</w:t>
            </w:r>
          </w:p>
        </w:tc>
        <w:tc>
          <w:tcPr>
            <w:tcW w:w="5193" w:type="dxa"/>
            <w:vAlign w:val="center"/>
          </w:tcPr>
          <w:p w14:paraId="5C29A67F" w14:textId="77777777" w:rsidR="00CD7752" w:rsidRPr="00FB1EC7" w:rsidRDefault="00CD7752" w:rsidP="00490F10">
            <w:pPr>
              <w:pStyle w:val="23"/>
              <w:ind w:firstLine="0"/>
              <w:jc w:val="center"/>
              <w:rPr>
                <w:rFonts w:ascii="GHEA Grapalat" w:hAnsi="GHEA Grapalat"/>
                <w:b/>
                <w:bCs/>
                <w:i/>
                <w:iCs/>
                <w:sz w:val="16"/>
                <w:szCs w:val="16"/>
                <w:lang w:val="es-ES"/>
              </w:rPr>
            </w:pPr>
            <w:r w:rsidRPr="00FB1EC7">
              <w:rPr>
                <w:rFonts w:ascii="GHEA Grapalat" w:hAnsi="GHEA Grapalat" w:cs="Sylfaen"/>
                <w:b/>
                <w:i/>
                <w:sz w:val="16"/>
                <w:szCs w:val="16"/>
                <w:lang w:val="es-ES"/>
              </w:rPr>
              <w:t>Պահանջվող</w:t>
            </w:r>
            <w:r w:rsidRPr="00FB1EC7">
              <w:rPr>
                <w:rFonts w:ascii="GHEA Grapalat" w:hAnsi="GHEA Grapalat" w:cs="Times Armenian"/>
                <w:b/>
                <w:i/>
                <w:sz w:val="16"/>
                <w:szCs w:val="16"/>
                <w:lang w:val="es-ES"/>
              </w:rPr>
              <w:t xml:space="preserve"> </w:t>
            </w:r>
            <w:proofErr w:type="gramStart"/>
            <w:r w:rsidRPr="00FB1EC7">
              <w:rPr>
                <w:rFonts w:ascii="GHEA Grapalat" w:hAnsi="GHEA Grapalat" w:cs="Sylfaen"/>
                <w:b/>
                <w:i/>
                <w:sz w:val="16"/>
                <w:szCs w:val="16"/>
                <w:lang w:val="es-ES"/>
              </w:rPr>
              <w:t>լիցենզիայի</w:t>
            </w:r>
            <w:r w:rsidRPr="00FB1EC7">
              <w:rPr>
                <w:rFonts w:ascii="GHEA Grapalat" w:hAnsi="GHEA Grapalat" w:cs="Times Armenian"/>
                <w:b/>
                <w:i/>
                <w:sz w:val="16"/>
                <w:szCs w:val="16"/>
                <w:lang w:val="es-ES"/>
              </w:rPr>
              <w:t>(</w:t>
            </w:r>
            <w:proofErr w:type="gramEnd"/>
            <w:r w:rsidRPr="00FB1EC7">
              <w:rPr>
                <w:rFonts w:ascii="GHEA Grapalat" w:hAnsi="GHEA Grapalat" w:cs="Sylfaen"/>
                <w:b/>
                <w:i/>
                <w:sz w:val="16"/>
                <w:szCs w:val="16"/>
                <w:lang w:val="es-ES"/>
              </w:rPr>
              <w:t>ների</w:t>
            </w:r>
            <w:r w:rsidRPr="00FB1EC7">
              <w:rPr>
                <w:rFonts w:ascii="GHEA Grapalat" w:hAnsi="GHEA Grapalat" w:cs="Times Armenian"/>
                <w:b/>
                <w:i/>
                <w:sz w:val="16"/>
                <w:szCs w:val="16"/>
                <w:lang w:val="es-ES"/>
              </w:rPr>
              <w:t xml:space="preserve">) </w:t>
            </w:r>
            <w:r w:rsidRPr="00FB1EC7">
              <w:rPr>
                <w:rFonts w:ascii="GHEA Grapalat" w:hAnsi="GHEA Grapalat" w:cs="Sylfaen"/>
                <w:b/>
                <w:i/>
                <w:sz w:val="16"/>
                <w:szCs w:val="16"/>
                <w:lang w:val="es-ES"/>
              </w:rPr>
              <w:t>տեսակը</w:t>
            </w:r>
            <w:r w:rsidRPr="00FB1EC7">
              <w:rPr>
                <w:rFonts w:ascii="GHEA Grapalat" w:hAnsi="GHEA Grapalat" w:cs="Times Armenian"/>
                <w:b/>
                <w:i/>
                <w:sz w:val="16"/>
                <w:szCs w:val="16"/>
                <w:lang w:val="es-ES"/>
              </w:rPr>
              <w:t>(</w:t>
            </w:r>
            <w:r w:rsidRPr="00FB1EC7">
              <w:rPr>
                <w:rFonts w:ascii="GHEA Grapalat" w:hAnsi="GHEA Grapalat" w:cs="Sylfaen"/>
                <w:b/>
                <w:i/>
                <w:sz w:val="16"/>
                <w:szCs w:val="16"/>
                <w:lang w:val="es-ES"/>
              </w:rPr>
              <w:t>ները</w:t>
            </w:r>
            <w:r w:rsidRPr="00FB1EC7">
              <w:rPr>
                <w:rFonts w:ascii="GHEA Grapalat" w:hAnsi="GHEA Grapalat" w:cs="Times Armenian"/>
                <w:b/>
                <w:i/>
                <w:sz w:val="16"/>
                <w:szCs w:val="16"/>
                <w:lang w:val="es-ES"/>
              </w:rPr>
              <w:t>).</w:t>
            </w:r>
          </w:p>
        </w:tc>
      </w:tr>
      <w:tr w:rsidR="00CD7752" w:rsidRPr="00FB1EC7" w14:paraId="7B8DB9F3" w14:textId="77777777" w:rsidTr="00490F10">
        <w:tc>
          <w:tcPr>
            <w:tcW w:w="1611" w:type="dxa"/>
            <w:shd w:val="clear" w:color="auto" w:fill="999999"/>
          </w:tcPr>
          <w:p w14:paraId="2BC6C972" w14:textId="77777777" w:rsidR="00CD7752" w:rsidRPr="00FB1EC7" w:rsidRDefault="00CD7752" w:rsidP="00490F10">
            <w:pPr>
              <w:tabs>
                <w:tab w:val="left" w:pos="1134"/>
              </w:tabs>
              <w:jc w:val="center"/>
              <w:rPr>
                <w:rFonts w:ascii="GHEA Grapalat" w:hAnsi="GHEA Grapalat"/>
                <w:b/>
                <w:i/>
                <w:sz w:val="14"/>
                <w:lang w:val="es-ES"/>
              </w:rPr>
            </w:pPr>
            <w:r w:rsidRPr="00FB1EC7">
              <w:rPr>
                <w:rFonts w:ascii="GHEA Grapalat" w:hAnsi="GHEA Grapalat"/>
                <w:b/>
                <w:i/>
                <w:sz w:val="14"/>
                <w:lang w:val="es-ES"/>
              </w:rPr>
              <w:t>1</w:t>
            </w:r>
          </w:p>
        </w:tc>
        <w:tc>
          <w:tcPr>
            <w:tcW w:w="5193" w:type="dxa"/>
            <w:shd w:val="clear" w:color="auto" w:fill="999999"/>
          </w:tcPr>
          <w:p w14:paraId="042ADDDA" w14:textId="77777777" w:rsidR="00CD7752" w:rsidRPr="00FB1EC7" w:rsidRDefault="00CD7752" w:rsidP="00490F10">
            <w:pPr>
              <w:tabs>
                <w:tab w:val="left" w:pos="1134"/>
              </w:tabs>
              <w:jc w:val="center"/>
              <w:rPr>
                <w:rFonts w:ascii="GHEA Grapalat" w:hAnsi="GHEA Grapalat"/>
                <w:b/>
                <w:i/>
                <w:sz w:val="14"/>
                <w:lang w:val="es-ES"/>
              </w:rPr>
            </w:pPr>
            <w:r w:rsidRPr="00FB1EC7">
              <w:rPr>
                <w:rFonts w:ascii="GHEA Grapalat" w:hAnsi="GHEA Grapalat"/>
                <w:b/>
                <w:i/>
                <w:sz w:val="14"/>
                <w:lang w:val="es-ES"/>
              </w:rPr>
              <w:t>2</w:t>
            </w:r>
          </w:p>
        </w:tc>
      </w:tr>
      <w:tr w:rsidR="00CD7752" w:rsidRPr="00FB1EC7" w14:paraId="16CA8017" w14:textId="77777777" w:rsidTr="00490F10">
        <w:tc>
          <w:tcPr>
            <w:tcW w:w="1611" w:type="dxa"/>
            <w:vAlign w:val="center"/>
          </w:tcPr>
          <w:p w14:paraId="0723A39B" w14:textId="77777777" w:rsidR="00CD7752" w:rsidRPr="00DB6F03" w:rsidRDefault="00CD7752" w:rsidP="00490F10">
            <w:pPr>
              <w:jc w:val="center"/>
              <w:rPr>
                <w:rFonts w:ascii="GHEA Grapalat" w:hAnsi="GHEA Grapalat"/>
                <w:i/>
                <w:color w:val="17365D" w:themeColor="text2" w:themeShade="BF"/>
                <w:sz w:val="16"/>
                <w:lang w:val="es-ES"/>
              </w:rPr>
            </w:pPr>
            <w:r w:rsidRPr="00DB6F03">
              <w:rPr>
                <w:rFonts w:ascii="GHEA Grapalat" w:hAnsi="GHEA Grapalat"/>
                <w:i/>
                <w:color w:val="17365D" w:themeColor="text2" w:themeShade="BF"/>
                <w:sz w:val="16"/>
                <w:lang w:val="es-ES"/>
              </w:rPr>
              <w:t>1</w:t>
            </w:r>
          </w:p>
        </w:tc>
        <w:tc>
          <w:tcPr>
            <w:tcW w:w="5193" w:type="dxa"/>
            <w:vAlign w:val="center"/>
          </w:tcPr>
          <w:p w14:paraId="7D481C64" w14:textId="77777777" w:rsidR="00CD7752" w:rsidRPr="003A3732" w:rsidRDefault="00CD7752" w:rsidP="00490F10">
            <w:pPr>
              <w:pStyle w:val="23"/>
              <w:jc w:val="center"/>
              <w:rPr>
                <w:rFonts w:ascii="GHEA Grapalat" w:hAnsi="GHEA Grapalat"/>
                <w:i/>
                <w:color w:val="17365D" w:themeColor="text2" w:themeShade="BF"/>
                <w:szCs w:val="18"/>
                <w:u w:val="single"/>
                <w:vertAlign w:val="subscript"/>
                <w:lang w:val="es-ES"/>
              </w:rPr>
            </w:pPr>
            <w:r w:rsidRPr="003A3732">
              <w:rPr>
                <w:rFonts w:ascii="GHEA Grapalat" w:hAnsi="GHEA Grapalat" w:cs="Sylfaen"/>
                <w:i/>
                <w:color w:val="17365D" w:themeColor="text2" w:themeShade="BF"/>
                <w:szCs w:val="18"/>
                <w:u w:val="single"/>
                <w:lang w:val="es-ES"/>
              </w:rPr>
              <w:t>«Բնակելի, հասարակական,արտադրական»</w:t>
            </w:r>
          </w:p>
          <w:p w14:paraId="5276132D" w14:textId="77777777" w:rsidR="00CD7752" w:rsidRPr="00DB6F03" w:rsidRDefault="00CD7752" w:rsidP="00490F10">
            <w:pPr>
              <w:pStyle w:val="23"/>
              <w:ind w:firstLine="0"/>
              <w:rPr>
                <w:rFonts w:ascii="GHEA Grapalat" w:hAnsi="GHEA Grapalat"/>
                <w:i/>
                <w:color w:val="17365D" w:themeColor="text2" w:themeShade="BF"/>
                <w:sz w:val="18"/>
                <w:szCs w:val="18"/>
                <w:u w:val="single"/>
                <w:vertAlign w:val="subscript"/>
                <w:lang w:val="es-ES"/>
              </w:rPr>
            </w:pPr>
          </w:p>
        </w:tc>
      </w:tr>
    </w:tbl>
    <w:p w14:paraId="37230EC1" w14:textId="77777777" w:rsidR="00CD7752" w:rsidRDefault="00CD7752" w:rsidP="00EF3662">
      <w:pPr>
        <w:ind w:firstLine="567"/>
        <w:rPr>
          <w:rFonts w:ascii="GHEA Grapalat" w:hAnsi="GHEA Grapalat" w:cs="Sylfaen"/>
          <w:iCs/>
          <w:sz w:val="20"/>
          <w:lang w:val="hy-AM"/>
        </w:rPr>
      </w:pPr>
    </w:p>
    <w:p w14:paraId="47C3307B" w14:textId="77777777" w:rsidR="00CD7752" w:rsidRPr="00CD7752" w:rsidRDefault="00CD7752" w:rsidP="00EF3662">
      <w:pPr>
        <w:ind w:firstLine="567"/>
        <w:rPr>
          <w:rFonts w:ascii="GHEA Grapalat" w:hAnsi="GHEA Grapalat" w:cs="Sylfaen"/>
          <w:iCs/>
          <w:sz w:val="20"/>
          <w:lang w:val="hy-AM"/>
        </w:rPr>
      </w:pPr>
    </w:p>
    <w:p w14:paraId="4B2EADF8" w14:textId="0A80A742"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8B72AD">
        <w:rPr>
          <w:rFonts w:ascii="GHEA Grapalat" w:hAnsi="GHEA Grapalat" w:cs="Sylfaen"/>
          <w:b/>
          <w:sz w:val="20"/>
          <w:lang w:val="hy-AM"/>
        </w:rPr>
        <w:t>ՄԱՍՆԱԿՑԻ</w:t>
      </w:r>
      <w:r w:rsidRPr="00F566BF">
        <w:rPr>
          <w:rFonts w:ascii="GHEA Grapalat" w:hAnsi="GHEA Grapalat"/>
          <w:b/>
          <w:sz w:val="20"/>
          <w:lang w:val="es-ES"/>
        </w:rPr>
        <w:t xml:space="preserve"> </w:t>
      </w:r>
      <w:r w:rsidRPr="008B72AD">
        <w:rPr>
          <w:rFonts w:ascii="GHEA Grapalat" w:hAnsi="GHEA Grapalat" w:cs="Sylfaen"/>
          <w:b/>
          <w:sz w:val="20"/>
          <w:lang w:val="hy-AM"/>
        </w:rPr>
        <w:t>ՄԱՍՆԱԿՑՈՒԹՅԱՆ</w:t>
      </w:r>
      <w:r w:rsidRPr="00F566BF">
        <w:rPr>
          <w:rFonts w:ascii="GHEA Grapalat" w:hAnsi="GHEA Grapalat"/>
          <w:b/>
          <w:sz w:val="20"/>
          <w:lang w:val="es-ES"/>
        </w:rPr>
        <w:t xml:space="preserve"> </w:t>
      </w:r>
      <w:r w:rsidRPr="008B72AD">
        <w:rPr>
          <w:rFonts w:ascii="GHEA Grapalat" w:hAnsi="GHEA Grapalat" w:cs="Sylfaen"/>
          <w:b/>
          <w:sz w:val="20"/>
          <w:lang w:val="hy-AM"/>
        </w:rPr>
        <w:t>ԻՐԱՎՈՒՆՔԻ</w:t>
      </w:r>
      <w:r w:rsidRPr="00F566BF">
        <w:rPr>
          <w:rFonts w:ascii="GHEA Grapalat" w:hAnsi="GHEA Grapalat"/>
          <w:b/>
          <w:sz w:val="20"/>
          <w:lang w:val="es-ES"/>
        </w:rPr>
        <w:t xml:space="preserve"> </w:t>
      </w:r>
      <w:r w:rsidRPr="008B72AD">
        <w:rPr>
          <w:rFonts w:ascii="GHEA Grapalat" w:hAnsi="GHEA Grapalat" w:cs="Sylfaen"/>
          <w:b/>
          <w:sz w:val="20"/>
          <w:lang w:val="hy-AM"/>
        </w:rPr>
        <w:t>ՊԱՀԱՆՋՆԵՐԸ</w:t>
      </w:r>
      <w:r w:rsidRPr="00F566BF">
        <w:rPr>
          <w:rFonts w:ascii="GHEA Grapalat" w:hAnsi="GHEA Grapalat"/>
          <w:b/>
          <w:sz w:val="20"/>
          <w:lang w:val="es-ES"/>
        </w:rPr>
        <w:t xml:space="preserve">, </w:t>
      </w:r>
      <w:r w:rsidRPr="008B72AD">
        <w:rPr>
          <w:rFonts w:ascii="GHEA Grapalat" w:hAnsi="GHEA Grapalat" w:cs="Sylfaen"/>
          <w:b/>
          <w:sz w:val="20"/>
          <w:lang w:val="hy-AM"/>
        </w:rPr>
        <w:t>ՈՐԱԿԱՎՈՐՄԱՆ</w:t>
      </w:r>
      <w:r w:rsidRPr="00F566BF">
        <w:rPr>
          <w:rFonts w:ascii="GHEA Grapalat" w:hAnsi="GHEA Grapalat"/>
          <w:b/>
          <w:sz w:val="20"/>
          <w:lang w:val="es-ES"/>
        </w:rPr>
        <w:t xml:space="preserve"> </w:t>
      </w:r>
      <w:r w:rsidRPr="008B72AD">
        <w:rPr>
          <w:rFonts w:ascii="GHEA Grapalat" w:hAnsi="GHEA Grapalat" w:cs="Sylfaen"/>
          <w:b/>
          <w:sz w:val="20"/>
          <w:lang w:val="hy-AM"/>
        </w:rPr>
        <w:t>ՉԱՓԱՆԻՇՆԵՐԸ</w:t>
      </w:r>
      <w:r w:rsidRPr="00F566BF">
        <w:rPr>
          <w:rFonts w:ascii="GHEA Grapalat" w:hAnsi="GHEA Grapalat"/>
          <w:b/>
          <w:sz w:val="20"/>
          <w:lang w:val="es-ES"/>
        </w:rPr>
        <w:t xml:space="preserve"> ԵՎ </w:t>
      </w:r>
      <w:r w:rsidRPr="008B72AD">
        <w:rPr>
          <w:rFonts w:ascii="GHEA Grapalat" w:hAnsi="GHEA Grapalat" w:cs="Sylfaen"/>
          <w:b/>
          <w:sz w:val="20"/>
          <w:lang w:val="hy-AM"/>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8B72AD">
        <w:rPr>
          <w:rFonts w:ascii="GHEA Grapalat" w:hAnsi="GHEA Grapalat" w:cs="Sylfaen"/>
          <w:b/>
          <w:sz w:val="20"/>
          <w:lang w:val="hy-AM"/>
        </w:rPr>
        <w:t>ՆԱՀԱՏՄԱՆ</w:t>
      </w:r>
      <w:r w:rsidRPr="00F566BF">
        <w:rPr>
          <w:rFonts w:ascii="GHEA Grapalat" w:hAnsi="GHEA Grapalat"/>
          <w:b/>
          <w:sz w:val="20"/>
          <w:lang w:val="es-ES"/>
        </w:rPr>
        <w:t xml:space="preserve"> </w:t>
      </w:r>
      <w:r w:rsidRPr="008B72AD">
        <w:rPr>
          <w:rFonts w:ascii="GHEA Grapalat" w:hAnsi="GHEA Grapalat" w:cs="Sylfaen"/>
          <w:b/>
          <w:sz w:val="20"/>
          <w:lang w:val="hy-AM"/>
        </w:rPr>
        <w:t>ԿԱՐ</w:t>
      </w:r>
      <w:r w:rsidRPr="00F566BF">
        <w:rPr>
          <w:rFonts w:ascii="GHEA Grapalat" w:hAnsi="GHEA Grapalat" w:cs="Sylfaen"/>
          <w:b/>
          <w:sz w:val="20"/>
          <w:lang w:val="es-ES"/>
        </w:rPr>
        <w:t>Գ</w:t>
      </w:r>
      <w:r w:rsidRPr="008B72AD">
        <w:rPr>
          <w:rFonts w:ascii="GHEA Grapalat" w:hAnsi="GHEA Grapalat" w:cs="Sylfaen"/>
          <w:b/>
          <w:sz w:val="20"/>
          <w:lang w:val="hy-AM"/>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049D442E"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6F49AA" w:rsidRPr="00F566BF">
        <w:rPr>
          <w:rFonts w:ascii="GHEA Grapalat" w:hAnsi="GHEA Grapalat" w:cs="Arial Armenian"/>
          <w:sz w:val="20"/>
          <w:lang w:val="es-ES"/>
        </w:rPr>
        <w:t xml:space="preserve">ընթացակարգին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14:paraId="0C5DCACC"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հանված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503CE170" w14:textId="77777777" w:rsidR="00872D18" w:rsidRDefault="00753E6E" w:rsidP="00EF3662">
      <w:pPr>
        <w:ind w:firstLine="720"/>
        <w:jc w:val="both"/>
        <w:rPr>
          <w:rFonts w:ascii="Cambria Math" w:hAnsi="Cambria Math" w:cs="Cambria Math"/>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007E7500" w:rsidRPr="00BA41C0">
        <w:rPr>
          <w:rFonts w:ascii="GHEA Grapalat" w:hAnsi="GHEA Grapalat" w:cs="Sylfaen"/>
          <w:sz w:val="20"/>
          <w:szCs w:val="20"/>
        </w:rPr>
        <w:t>որոնց</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վերաբերյալ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գնումների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ոլորտում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հակամրցակցային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համաձայնության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գերիշխող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դիրքի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չարաշահման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կամ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անբարեխիղճ</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մրցակցության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համար</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պատասխանատվություն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սահմանող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վարչական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ակտը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հայտը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ներկայացվելու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օրվան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նախորդող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երեք</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տարվա</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ընթացքում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դարձել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անբողոքարկելի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իսկ</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բողոքարկված</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լինելու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դեպքում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թողնվել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անփոփոխ</w:t>
      </w:r>
      <w:r w:rsidR="007E7500" w:rsidRPr="00BA41C0">
        <w:rPr>
          <w:rFonts w:ascii="Cambria Math" w:hAnsi="Cambria Math" w:cs="Cambria Math"/>
          <w:sz w:val="20"/>
          <w:szCs w:val="20"/>
          <w:lang w:val="es-ES"/>
        </w:rPr>
        <w:t>․</w:t>
      </w:r>
    </w:p>
    <w:p w14:paraId="0539B646" w14:textId="204D4AD7" w:rsidR="00753E6E" w:rsidRPr="00F566BF" w:rsidRDefault="007E7500"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 </w:t>
      </w:r>
      <w:r w:rsidR="00753E6E" w:rsidRPr="00F566BF">
        <w:rPr>
          <w:rFonts w:ascii="GHEA Grapalat" w:hAnsi="GHEA Grapalat" w:cs="Sylfaen"/>
          <w:sz w:val="20"/>
          <w:szCs w:val="20"/>
          <w:lang w:val="es-ES"/>
        </w:rPr>
        <w:t xml:space="preserve">5) </w:t>
      </w:r>
      <w:r w:rsidR="00753E6E" w:rsidRPr="00F566BF">
        <w:rPr>
          <w:rFonts w:ascii="GHEA Grapalat" w:hAnsi="GHEA Grapalat" w:cs="Sylfaen"/>
          <w:sz w:val="20"/>
          <w:szCs w:val="20"/>
        </w:rPr>
        <w:t>որոնք</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հայտը</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ներկայացնելու</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օրվա</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դրությամբ</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ներառված</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են</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Եվրասիական</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տնտեսական</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միությանն</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անդամակցող</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երկրների</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գնումների</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մասին</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օրենսդրության</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համաձայն</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հրապարակված</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գնումների</w:t>
      </w:r>
      <w:r w:rsidR="00753E6E" w:rsidRPr="00F566BF">
        <w:rPr>
          <w:rFonts w:ascii="GHEA Grapalat" w:hAnsi="GHEA Grapalat" w:cs="Sylfaen"/>
          <w:sz w:val="20"/>
          <w:szCs w:val="20"/>
          <w:lang w:val="es-ES"/>
        </w:rPr>
        <w:t xml:space="preserve"> </w:t>
      </w:r>
      <w:r w:rsidR="00753E6E" w:rsidRPr="00F566BF">
        <w:rPr>
          <w:rFonts w:ascii="GHEA Grapalat" w:hAnsi="GHEA Grapalat" w:cs="Sylfaen"/>
          <w:sz w:val="20"/>
          <w:szCs w:val="20"/>
        </w:rPr>
        <w:t>գործընթացին</w:t>
      </w:r>
      <w:r w:rsidR="00753E6E" w:rsidRPr="00F566BF">
        <w:rPr>
          <w:rFonts w:ascii="GHEA Grapalat" w:hAnsi="GHEA Grapalat"/>
          <w:sz w:val="20"/>
          <w:szCs w:val="20"/>
          <w:lang w:val="es-ES"/>
        </w:rPr>
        <w:t xml:space="preserve"> </w:t>
      </w:r>
      <w:r w:rsidR="00753E6E" w:rsidRPr="00F566BF">
        <w:rPr>
          <w:rFonts w:ascii="GHEA Grapalat" w:hAnsi="GHEA Grapalat" w:cs="Sylfaen"/>
          <w:sz w:val="20"/>
          <w:szCs w:val="20"/>
        </w:rPr>
        <w:t>մասնակցելու</w:t>
      </w:r>
      <w:r w:rsidR="00753E6E" w:rsidRPr="00F566BF">
        <w:rPr>
          <w:rFonts w:ascii="GHEA Grapalat" w:hAnsi="GHEA Grapalat"/>
          <w:sz w:val="20"/>
          <w:szCs w:val="20"/>
          <w:lang w:val="es-ES"/>
        </w:rPr>
        <w:t xml:space="preserve"> </w:t>
      </w:r>
      <w:r w:rsidR="00753E6E" w:rsidRPr="00F566BF">
        <w:rPr>
          <w:rFonts w:ascii="GHEA Grapalat" w:hAnsi="GHEA Grapalat" w:cs="Sylfaen"/>
          <w:sz w:val="20"/>
          <w:szCs w:val="20"/>
        </w:rPr>
        <w:t>իրավունք</w:t>
      </w:r>
      <w:r w:rsidR="00753E6E" w:rsidRPr="00F566BF">
        <w:rPr>
          <w:rFonts w:ascii="GHEA Grapalat" w:hAnsi="GHEA Grapalat"/>
          <w:sz w:val="20"/>
          <w:szCs w:val="20"/>
          <w:lang w:val="es-ES"/>
        </w:rPr>
        <w:t xml:space="preserve"> </w:t>
      </w:r>
      <w:r w:rsidR="00753E6E" w:rsidRPr="00F566BF">
        <w:rPr>
          <w:rFonts w:ascii="GHEA Grapalat" w:hAnsi="GHEA Grapalat" w:cs="Sylfaen"/>
          <w:sz w:val="20"/>
          <w:szCs w:val="20"/>
        </w:rPr>
        <w:t>չունեցող</w:t>
      </w:r>
      <w:r w:rsidR="00753E6E" w:rsidRPr="00F566BF">
        <w:rPr>
          <w:rFonts w:ascii="GHEA Grapalat" w:hAnsi="GHEA Grapalat"/>
          <w:sz w:val="20"/>
          <w:szCs w:val="20"/>
          <w:lang w:val="es-ES"/>
        </w:rPr>
        <w:t xml:space="preserve"> </w:t>
      </w:r>
      <w:r w:rsidR="00753E6E" w:rsidRPr="00F566BF">
        <w:rPr>
          <w:rFonts w:ascii="GHEA Grapalat" w:hAnsi="GHEA Grapalat" w:cs="Sylfaen"/>
          <w:sz w:val="20"/>
          <w:szCs w:val="20"/>
        </w:rPr>
        <w:t>մասնակիցների</w:t>
      </w:r>
      <w:r w:rsidR="00753E6E" w:rsidRPr="00F566BF">
        <w:rPr>
          <w:rFonts w:ascii="GHEA Grapalat" w:hAnsi="GHEA Grapalat"/>
          <w:sz w:val="20"/>
          <w:szCs w:val="20"/>
          <w:lang w:val="es-ES"/>
        </w:rPr>
        <w:t xml:space="preserve"> </w:t>
      </w:r>
      <w:r w:rsidR="00753E6E" w:rsidRPr="00F566BF">
        <w:rPr>
          <w:rFonts w:ascii="GHEA Grapalat" w:hAnsi="GHEA Grapalat" w:cs="Sylfaen"/>
          <w:sz w:val="20"/>
          <w:szCs w:val="20"/>
        </w:rPr>
        <w:t>ցուցակում</w:t>
      </w:r>
      <w:r w:rsidR="00753E6E"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sz w:val="20"/>
          <w:szCs w:val="20"/>
        </w:rPr>
        <w:t>օրվա</w:t>
      </w:r>
      <w:r w:rsidRPr="00F566BF">
        <w:rPr>
          <w:rFonts w:ascii="GHEA Grapalat" w:hAnsi="GHEA Grapalat"/>
          <w:sz w:val="20"/>
          <w:szCs w:val="20"/>
          <w:lang w:val="es-ES"/>
        </w:rPr>
        <w:t xml:space="preserve"> </w:t>
      </w:r>
      <w:r w:rsidRPr="00F566BF">
        <w:rPr>
          <w:rFonts w:ascii="GHEA Grapalat" w:hAnsi="GHEA Grapalat"/>
          <w:sz w:val="20"/>
          <w:szCs w:val="20"/>
        </w:rPr>
        <w:t>դրությամբ</w:t>
      </w:r>
      <w:r w:rsidRPr="00F566BF">
        <w:rPr>
          <w:rFonts w:ascii="GHEA Grapalat" w:hAnsi="GHEA Grapalat"/>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Ընդ որում, եթե </w:t>
      </w:r>
      <w:r w:rsidRPr="009E1D1C">
        <w:rPr>
          <w:rFonts w:ascii="GHEA Grapalat" w:hAnsi="GHEA Grapalat" w:cs="Sylfaen"/>
          <w:sz w:val="20"/>
          <w:lang w:val="es-ES"/>
        </w:rPr>
        <w:t>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r w:rsidRPr="009E1D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9E1D1C" w:rsidRDefault="004E34F8" w:rsidP="00DA52F1">
      <w:pPr>
        <w:pStyle w:val="aff3"/>
        <w:numPr>
          <w:ilvl w:val="0"/>
          <w:numId w:val="31"/>
        </w:numPr>
        <w:shd w:val="clear" w:color="auto" w:fill="FFFFFF"/>
        <w:ind w:left="0" w:firstLine="426"/>
        <w:jc w:val="both"/>
        <w:rPr>
          <w:rFonts w:ascii="GHEA Grapalat" w:hAnsi="GHEA Grapalat" w:cs="Arial"/>
          <w:sz w:val="20"/>
          <w:lang w:val="es-ES" w:eastAsia="en-US"/>
        </w:rPr>
      </w:pPr>
      <w:r w:rsidRPr="009E1D1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9E1D1C" w:rsidRDefault="004E34F8" w:rsidP="00DA52F1">
      <w:pPr>
        <w:pStyle w:val="aff3"/>
        <w:numPr>
          <w:ilvl w:val="0"/>
          <w:numId w:val="31"/>
        </w:numPr>
        <w:shd w:val="clear" w:color="auto" w:fill="FFFFFF"/>
        <w:ind w:left="0" w:firstLine="426"/>
        <w:jc w:val="both"/>
        <w:rPr>
          <w:rFonts w:ascii="GHEA Grapalat" w:hAnsi="GHEA Grapalat" w:cs="Arial"/>
          <w:sz w:val="20"/>
          <w:lang w:val="es-ES"/>
        </w:rPr>
      </w:pPr>
      <w:r w:rsidRPr="009E1D1C">
        <w:rPr>
          <w:rFonts w:ascii="GHEA Grapalat" w:hAnsi="GHEA Grapalat" w:cs="Arial"/>
          <w:sz w:val="20"/>
          <w:lang w:val="es-ES" w:eastAsia="en-US"/>
        </w:rPr>
        <w:t>որպես ընտրված մասնակից հրաժարվել կամ զրկվել է պայմանագիր կնքելու իրավունքից:</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566BF">
        <w:rPr>
          <w:rFonts w:ascii="GHEA Grapalat" w:hAnsi="GHEA Grapalat" w:cs="Arial"/>
          <w:sz w:val="20"/>
          <w:lang w:val="es-ES"/>
        </w:rPr>
        <w:t xml:space="preserve"> </w:t>
      </w:r>
      <w:r w:rsidRPr="00F566BF">
        <w:rPr>
          <w:rFonts w:ascii="GHEA Grapalat" w:hAnsi="GHEA Grapalat" w:cs="Sylfaen"/>
          <w:sz w:val="20"/>
          <w:lang w:val="es-ES"/>
        </w:rPr>
        <w:t>հրավերի</w:t>
      </w:r>
      <w:r w:rsidRPr="00F566BF">
        <w:rPr>
          <w:rFonts w:ascii="GHEA Grapalat" w:hAnsi="GHEA Grapalat" w:cs="Arial"/>
          <w:sz w:val="20"/>
          <w:lang w:val="es-ES"/>
        </w:rPr>
        <w:t xml:space="preserve"> 2-րդ </w:t>
      </w:r>
      <w:r w:rsidRPr="00F566BF">
        <w:rPr>
          <w:rFonts w:ascii="GHEA Grapalat" w:hAnsi="GHEA Grapalat" w:cs="Sylfaen"/>
          <w:sz w:val="20"/>
          <w:lang w:val="es-ES"/>
        </w:rPr>
        <w:t>մասի</w:t>
      </w:r>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r w:rsidRPr="00F566BF">
        <w:rPr>
          <w:rFonts w:ascii="GHEA Grapalat" w:hAnsi="GHEA Grapalat" w:cs="Sylfaen"/>
          <w:sz w:val="20"/>
          <w:lang w:val="es-ES"/>
        </w:rPr>
        <w:t>կետով</w:t>
      </w:r>
      <w:r w:rsidRPr="00F566BF">
        <w:rPr>
          <w:rFonts w:ascii="GHEA Grapalat" w:hAnsi="GHEA Grapalat" w:cs="Arial"/>
          <w:sz w:val="20"/>
          <w:lang w:val="es-ES"/>
        </w:rPr>
        <w:t xml:space="preserve"> </w:t>
      </w:r>
      <w:r w:rsidRPr="00F566BF">
        <w:rPr>
          <w:rFonts w:ascii="GHEA Grapalat" w:hAnsi="GHEA Grapalat" w:cs="Sylfaen"/>
          <w:sz w:val="20"/>
          <w:lang w:val="es-ES"/>
        </w:rPr>
        <w:t>նախատեսված</w:t>
      </w:r>
      <w:r w:rsidRPr="00F566BF">
        <w:rPr>
          <w:rFonts w:ascii="GHEA Grapalat" w:hAnsi="GHEA Grapalat" w:cs="Arial"/>
          <w:sz w:val="20"/>
          <w:lang w:val="es-ES"/>
        </w:rPr>
        <w:t xml:space="preserve"> </w:t>
      </w:r>
      <w:r w:rsidRPr="00F566BF">
        <w:rPr>
          <w:rFonts w:ascii="GHEA Grapalat" w:hAnsi="GHEA Grapalat" w:cs="Sylfaen"/>
          <w:sz w:val="20"/>
          <w:lang w:val="es-ES"/>
        </w:rPr>
        <w:t>գրավոր</w:t>
      </w:r>
      <w:r w:rsidRPr="00F566BF">
        <w:rPr>
          <w:rFonts w:ascii="GHEA Grapalat" w:hAnsi="GHEA Grapalat" w:cs="Arial"/>
          <w:sz w:val="20"/>
          <w:lang w:val="es-ES"/>
        </w:rPr>
        <w:t xml:space="preserve"> </w:t>
      </w:r>
      <w:r w:rsidRPr="00F566BF">
        <w:rPr>
          <w:rFonts w:ascii="GHEA Grapalat" w:hAnsi="GHEA Grapalat" w:cs="Sylfaen"/>
          <w:sz w:val="20"/>
          <w:lang w:val="es-ES"/>
        </w:rPr>
        <w:t>հայտարարություն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Բացի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սույն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կետով</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նախատեսված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հայտարարությունից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մասնակցության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իրավունքի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գնահատման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համար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այդ</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թվում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lastRenderedPageBreak/>
        <w:t>ընտրված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այլ</w:t>
      </w:r>
      <w:r w:rsidR="00EB487B" w:rsidRPr="00F566BF">
        <w:rPr>
          <w:rFonts w:ascii="GHEA Grapalat" w:hAnsi="GHEA Grapalat" w:cs="Sylfaen"/>
          <w:sz w:val="20"/>
          <w:lang w:val="es-ES"/>
        </w:rPr>
        <w:t xml:space="preserve"> </w:t>
      </w:r>
      <w:r w:rsidR="00EB487B" w:rsidRPr="00F566BF">
        <w:rPr>
          <w:rFonts w:ascii="GHEA Grapalat" w:hAnsi="GHEA Grapalat" w:cs="Sylfaen"/>
          <w:sz w:val="20"/>
        </w:rPr>
        <w:t>փաստաթղթեր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հիմնավորումներ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չեն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կարող</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պահանջվել</w:t>
      </w:r>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r w:rsidR="007A4BB9" w:rsidRPr="00F566BF">
        <w:rPr>
          <w:rFonts w:ascii="GHEA Grapalat" w:hAnsi="GHEA Grapalat" w:cs="Tahoma"/>
          <w:sz w:val="20"/>
        </w:rPr>
        <w:t>Մասնակցի</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հայտարարության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իսկությունը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գնահատող</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այսուհետ</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գնահատում</w:t>
      </w:r>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սույն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հրավերով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սահմանված</w:t>
      </w:r>
      <w:r w:rsidR="007A4BB9" w:rsidRPr="00F566BF">
        <w:rPr>
          <w:rFonts w:ascii="GHEA Grapalat" w:hAnsi="GHEA Grapalat" w:cs="Tahoma"/>
          <w:sz w:val="20"/>
          <w:lang w:val="es-ES"/>
        </w:rPr>
        <w:t xml:space="preserve"> </w:t>
      </w:r>
      <w:r w:rsidR="007A4BB9" w:rsidRPr="00F566BF">
        <w:rPr>
          <w:rFonts w:ascii="GHEA Grapalat" w:hAnsi="GHEA Grapalat" w:cs="Tahoma"/>
          <w:sz w:val="20"/>
        </w:rPr>
        <w:t>պայմաններով</w:t>
      </w:r>
      <w:r w:rsidR="007A4BB9" w:rsidRPr="00F566BF">
        <w:rPr>
          <w:rFonts w:ascii="GHEA Grapalat" w:hAnsi="GHEA Grapalat" w:cs="Tahoma"/>
          <w:sz w:val="20"/>
          <w:lang w:val="es-ES"/>
        </w:rPr>
        <w:t>:</w:t>
      </w:r>
    </w:p>
    <w:p w14:paraId="4D895DC9" w14:textId="77777777" w:rsidR="00BA3554" w:rsidRPr="00F566BF" w:rsidRDefault="00BA3554" w:rsidP="00EF3662">
      <w:pPr>
        <w:ind w:firstLine="720"/>
        <w:jc w:val="both"/>
        <w:rPr>
          <w:rFonts w:ascii="GHEA Grapalat" w:hAnsi="GHEA Grapalat"/>
          <w:sz w:val="20"/>
          <w:szCs w:val="2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r w:rsidRPr="00F566BF">
        <w:rPr>
          <w:rFonts w:ascii="GHEA Grapalat" w:hAnsi="GHEA Grapalat" w:cs="Sylfaen"/>
          <w:sz w:val="20"/>
          <w:szCs w:val="20"/>
        </w:rPr>
        <w:t>Արգելվում</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կետով</w:t>
      </w:r>
      <w:r w:rsidRPr="00F566BF">
        <w:rPr>
          <w:rFonts w:ascii="GHEA Grapalat" w:hAnsi="GHEA Grapalat"/>
          <w:sz w:val="20"/>
          <w:szCs w:val="20"/>
          <w:lang w:val="es-ES"/>
        </w:rPr>
        <w:t xml:space="preserve"> </w:t>
      </w:r>
      <w:r w:rsidRPr="00F566BF">
        <w:rPr>
          <w:rFonts w:ascii="GHEA Grapalat" w:hAnsi="GHEA Grapalat"/>
          <w:sz w:val="20"/>
          <w:szCs w:val="20"/>
        </w:rPr>
        <w:t>սահմանված</w:t>
      </w:r>
      <w:r w:rsidRPr="00F566BF">
        <w:rPr>
          <w:rFonts w:ascii="GHEA Grapalat" w:hAnsi="GHEA Grapalat"/>
          <w:sz w:val="20"/>
          <w:szCs w:val="20"/>
          <w:lang w:val="es-ES"/>
        </w:rPr>
        <w:t xml:space="preserve"> </w:t>
      </w:r>
      <w:r w:rsidRPr="00F566BF">
        <w:rPr>
          <w:rFonts w:ascii="GHEA Grapalat" w:hAnsi="GHEA Grapalat"/>
          <w:sz w:val="20"/>
          <w:szCs w:val="20"/>
        </w:rPr>
        <w:t>փոխկապակցված</w:t>
      </w:r>
      <w:r w:rsidRPr="00F566BF">
        <w:rPr>
          <w:rFonts w:ascii="GHEA Grapalat" w:hAnsi="GHEA Grapalat"/>
          <w:sz w:val="20"/>
          <w:szCs w:val="20"/>
          <w:lang w:val="es-ES"/>
        </w:rPr>
        <w:t xml:space="preserve"> </w:t>
      </w:r>
      <w:r w:rsidRPr="00F566BF">
        <w:rPr>
          <w:rFonts w:ascii="GHEA Grapalat" w:hAnsi="GHEA Grapalat"/>
          <w:sz w:val="20"/>
          <w:szCs w:val="20"/>
        </w:rPr>
        <w:t>անձանց</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ավելի</w:t>
      </w:r>
      <w:r w:rsidRPr="00F566BF">
        <w:rPr>
          <w:rFonts w:ascii="GHEA Grapalat" w:hAnsi="GHEA Grapalat"/>
          <w:sz w:val="20"/>
          <w:szCs w:val="20"/>
          <w:lang w:val="es-ES"/>
        </w:rPr>
        <w:t xml:space="preserve"> </w:t>
      </w:r>
      <w:r w:rsidRPr="00F566BF">
        <w:rPr>
          <w:rFonts w:ascii="GHEA Grapalat" w:hAnsi="GHEA Grapalat" w:cs="Sylfaen"/>
          <w:sz w:val="20"/>
          <w:szCs w:val="20"/>
        </w:rPr>
        <w:t>քան</w:t>
      </w:r>
      <w:r w:rsidRPr="00F566BF">
        <w:rPr>
          <w:rFonts w:ascii="GHEA Grapalat" w:hAnsi="GHEA Grapalat"/>
          <w:sz w:val="20"/>
          <w:szCs w:val="20"/>
          <w:lang w:val="es-ES"/>
        </w:rPr>
        <w:t xml:space="preserve"> </w:t>
      </w:r>
      <w:r w:rsidRPr="00F566BF">
        <w:rPr>
          <w:rFonts w:ascii="GHEA Grapalat" w:hAnsi="GHEA Grapalat" w:cs="Sylfaen"/>
          <w:sz w:val="20"/>
          <w:szCs w:val="20"/>
        </w:rPr>
        <w:t>հիսուն</w:t>
      </w:r>
      <w:r w:rsidRPr="00F566BF">
        <w:rPr>
          <w:rFonts w:ascii="GHEA Grapalat" w:hAnsi="GHEA Grapalat"/>
          <w:sz w:val="20"/>
          <w:szCs w:val="20"/>
          <w:lang w:val="es-ES"/>
        </w:rPr>
        <w:t xml:space="preserve"> </w:t>
      </w:r>
      <w:r w:rsidRPr="00F566BF">
        <w:rPr>
          <w:rFonts w:ascii="GHEA Grapalat" w:hAnsi="GHEA Grapalat" w:cs="Sylfaen"/>
          <w:sz w:val="20"/>
          <w:szCs w:val="20"/>
        </w:rPr>
        <w:t>տոկոս</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պատկանող</w:t>
      </w:r>
      <w:r w:rsidRPr="00F566BF">
        <w:rPr>
          <w:rFonts w:ascii="GHEA Grapalat" w:hAnsi="GHEA Grapalat"/>
          <w:sz w:val="20"/>
          <w:szCs w:val="20"/>
          <w:lang w:val="es-ES"/>
        </w:rPr>
        <w:t xml:space="preserve"> </w:t>
      </w:r>
      <w:r w:rsidRPr="00F566BF">
        <w:rPr>
          <w:rFonts w:ascii="GHEA Grapalat" w:hAnsi="GHEA Grapalat" w:cs="Sylfaen"/>
          <w:sz w:val="20"/>
          <w:szCs w:val="20"/>
        </w:rPr>
        <w:t>բաժնեմաս</w:t>
      </w:r>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r w:rsidR="001B0D9A" w:rsidRPr="00F566BF">
        <w:rPr>
          <w:rFonts w:ascii="GHEA Grapalat" w:hAnsi="GHEA Grapalat"/>
          <w:sz w:val="20"/>
          <w:szCs w:val="20"/>
        </w:rPr>
        <w:t>փայաբաժին</w:t>
      </w:r>
      <w:r w:rsidR="001B0D9A" w:rsidRPr="00F566BF">
        <w:rPr>
          <w:rFonts w:ascii="GHEA Grapalat" w:hAnsi="GHEA Grapalat"/>
          <w:sz w:val="20"/>
          <w:szCs w:val="20"/>
          <w:lang w:val="es-ES"/>
        </w:rPr>
        <w:t xml:space="preserve">) </w:t>
      </w:r>
      <w:r w:rsidRPr="00F566BF">
        <w:rPr>
          <w:rFonts w:ascii="GHEA Grapalat" w:hAnsi="GHEA Grapalat" w:cs="Sylfaen"/>
          <w:sz w:val="20"/>
          <w:szCs w:val="20"/>
        </w:rPr>
        <w:t>ունեցող</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sz w:val="20"/>
          <w:szCs w:val="20"/>
          <w:lang w:val="es-ES"/>
        </w:rPr>
        <w:t xml:space="preserve"> </w:t>
      </w:r>
      <w:r w:rsidRPr="00F566BF">
        <w:rPr>
          <w:rFonts w:ascii="GHEA Grapalat" w:hAnsi="GHEA Grapalat" w:cs="Sylfaen"/>
          <w:sz w:val="20"/>
          <w:szCs w:val="20"/>
        </w:rPr>
        <w:t>միաժամանակյա</w:t>
      </w:r>
      <w:r w:rsidRPr="00F566BF">
        <w:rPr>
          <w:rFonts w:ascii="GHEA Grapalat" w:hAnsi="GHEA Grapalat"/>
          <w:sz w:val="20"/>
          <w:szCs w:val="20"/>
          <w:lang w:val="es-ES"/>
        </w:rPr>
        <w:t xml:space="preserve"> </w:t>
      </w:r>
      <w:r w:rsidRPr="00F566BF">
        <w:rPr>
          <w:rFonts w:ascii="GHEA Grapalat" w:hAnsi="GHEA Grapalat" w:cs="Sylfaen"/>
          <w:sz w:val="20"/>
          <w:szCs w:val="20"/>
        </w:rPr>
        <w:t>մասնակցությունը</w:t>
      </w:r>
      <w:r w:rsidRPr="00F566BF">
        <w:rPr>
          <w:rFonts w:ascii="GHEA Grapalat" w:hAnsi="GHEA Grapalat"/>
          <w:sz w:val="20"/>
          <w:szCs w:val="20"/>
          <w:lang w:val="es-ES"/>
        </w:rPr>
        <w:t xml:space="preserve"> </w:t>
      </w:r>
      <w:r w:rsidR="00EB487B" w:rsidRPr="00F566BF">
        <w:rPr>
          <w:rFonts w:ascii="GHEA Grapalat" w:hAnsi="GHEA Grapalat"/>
          <w:sz w:val="20"/>
          <w:szCs w:val="20"/>
        </w:rPr>
        <w:t>սույն</w:t>
      </w:r>
      <w:r w:rsidR="00EB487B" w:rsidRPr="00F566BF">
        <w:rPr>
          <w:rFonts w:ascii="GHEA Grapalat" w:hAnsi="GHEA Grapalat"/>
          <w:sz w:val="20"/>
          <w:szCs w:val="20"/>
          <w:lang w:val="es-ES"/>
        </w:rPr>
        <w:t xml:space="preserve"> </w:t>
      </w:r>
      <w:r w:rsidR="0028726A" w:rsidRPr="00F566BF">
        <w:rPr>
          <w:rFonts w:ascii="GHEA Grapalat" w:hAnsi="GHEA Grapalat"/>
          <w:sz w:val="20"/>
          <w:szCs w:val="20"/>
        </w:rPr>
        <w:t>ընթացակարգին</w:t>
      </w:r>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r w:rsidR="008628EC" w:rsidRPr="00F566BF">
        <w:rPr>
          <w:rFonts w:ascii="GHEA Grapalat" w:hAnsi="GHEA Grapalat" w:cs="Sylfaen"/>
          <w:sz w:val="20"/>
          <w:szCs w:val="20"/>
        </w:rPr>
        <w:t>միևնույն</w:t>
      </w:r>
      <w:r w:rsidR="008628EC" w:rsidRPr="00F566BF">
        <w:rPr>
          <w:rFonts w:ascii="GHEA Grapalat" w:hAnsi="GHEA Grapalat" w:cs="Sylfaen"/>
          <w:sz w:val="20"/>
          <w:szCs w:val="20"/>
          <w:lang w:val="es-ES"/>
        </w:rPr>
        <w:t xml:space="preserve"> </w:t>
      </w:r>
      <w:r w:rsidR="008628EC" w:rsidRPr="00F566BF">
        <w:rPr>
          <w:rFonts w:ascii="GHEA Grapalat" w:hAnsi="GHEA Grapalat" w:cs="Sylfaen"/>
          <w:sz w:val="20"/>
          <w:szCs w:val="20"/>
        </w:rPr>
        <w:t>չափաբաժնին</w:t>
      </w:r>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պետության</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համայնքների</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rPr>
        <w:t>համատեղ</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ործունեության</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r w:rsidRPr="00F566BF">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կոնսորցիումով</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ործընթացին</w:t>
      </w:r>
      <w:r w:rsidRPr="00F566BF">
        <w:rPr>
          <w:rFonts w:ascii="GHEA Grapalat" w:hAnsi="GHEA Grapalat" w:cs="Sylfaen"/>
          <w:sz w:val="20"/>
          <w:lang w:val="es-ES"/>
        </w:rPr>
        <w:t xml:space="preserve"> </w:t>
      </w:r>
      <w:r w:rsidRPr="00F566BF">
        <w:rPr>
          <w:rFonts w:ascii="GHEA Grapalat" w:hAnsi="GHEA Grapalat" w:cs="Sylfaen"/>
          <w:sz w:val="20"/>
          <w:szCs w:val="20"/>
        </w:rPr>
        <w:t>մասնակցության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cs="Sylfaen"/>
          <w:sz w:val="20"/>
          <w:szCs w:val="20"/>
          <w:lang w:val="es-ES"/>
        </w:rPr>
        <w:t>:</w:t>
      </w:r>
    </w:p>
    <w:p w14:paraId="29DFD065" w14:textId="77777777" w:rsidR="00D5674E" w:rsidRPr="00F566BF" w:rsidRDefault="009F18D0" w:rsidP="00EF3662">
      <w:pPr>
        <w:pStyle w:val="af4"/>
        <w:spacing w:before="0" w:beforeAutospacing="0" w:after="0" w:afterAutospacing="0"/>
        <w:ind w:firstLine="708"/>
        <w:jc w:val="both"/>
        <w:rPr>
          <w:rFonts w:ascii="GHEA Grapalat" w:hAnsi="GHEA Grapalat"/>
          <w:sz w:val="20"/>
          <w:szCs w:val="20"/>
          <w:lang w:val="hy-AM"/>
        </w:rPr>
      </w:pPr>
      <w:r w:rsidRPr="00F566BF">
        <w:rPr>
          <w:rFonts w:ascii="GHEA Grapalat" w:hAnsi="GHEA Grapalat"/>
          <w:sz w:val="20"/>
          <w:szCs w:val="20"/>
        </w:rPr>
        <w:t>Կարգի</w:t>
      </w:r>
      <w:r w:rsidRPr="00F566BF">
        <w:rPr>
          <w:rFonts w:ascii="GHEA Grapalat" w:hAnsi="GHEA Grapalat"/>
          <w:sz w:val="20"/>
          <w:szCs w:val="20"/>
          <w:lang w:val="es-ES"/>
        </w:rPr>
        <w:t xml:space="preserve"> 119-</w:t>
      </w:r>
      <w:r w:rsidRPr="00F566BF">
        <w:rPr>
          <w:rFonts w:ascii="GHEA Grapalat" w:hAnsi="GHEA Grapalat"/>
          <w:sz w:val="20"/>
          <w:szCs w:val="20"/>
        </w:rPr>
        <w:t>րդ</w:t>
      </w:r>
      <w:r w:rsidRPr="00F566BF">
        <w:rPr>
          <w:rFonts w:ascii="GHEA Grapalat" w:hAnsi="GHEA Grapalat"/>
          <w:sz w:val="20"/>
          <w:szCs w:val="20"/>
          <w:lang w:val="es-ES"/>
        </w:rPr>
        <w:t xml:space="preserve"> </w:t>
      </w:r>
      <w:r w:rsidR="00EB487B" w:rsidRPr="00F566BF">
        <w:rPr>
          <w:rFonts w:ascii="GHEA Grapalat" w:hAnsi="GHEA Grapalat"/>
          <w:sz w:val="20"/>
          <w:szCs w:val="20"/>
        </w:rPr>
        <w:t>կետի</w:t>
      </w:r>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af4"/>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77777777"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7BD3D0A1" w14:textId="6CE28574" w:rsidR="00F13297" w:rsidRPr="00260A2C" w:rsidRDefault="00096865" w:rsidP="00F13297">
      <w:pPr>
        <w:pStyle w:val="af4"/>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11BA1">
        <w:rPr>
          <w:rFonts w:ascii="GHEA Grapalat" w:hAnsi="GHEA Grapalat" w:cs="Sylfaen"/>
          <w:color w:val="000000" w:themeColor="text1"/>
          <w:sz w:val="20"/>
          <w:lang w:val="hy-AM"/>
        </w:rPr>
        <w:t>Մասնակիցը</w:t>
      </w:r>
      <w:r w:rsidRPr="00F11BA1">
        <w:rPr>
          <w:rFonts w:ascii="GHEA Grapalat" w:hAnsi="GHEA Grapalat" w:cs="Arial"/>
          <w:color w:val="000000" w:themeColor="text1"/>
          <w:sz w:val="20"/>
          <w:lang w:val="hy-AM"/>
        </w:rPr>
        <w:t xml:space="preserve"> </w:t>
      </w:r>
      <w:r w:rsidR="003A7A32" w:rsidRPr="00F11BA1">
        <w:rPr>
          <w:rFonts w:ascii="GHEA Grapalat" w:hAnsi="GHEA Grapalat" w:cs="Arial"/>
          <w:color w:val="000000" w:themeColor="text1"/>
          <w:sz w:val="20"/>
          <w:lang w:val="hy-AM"/>
        </w:rPr>
        <w:t xml:space="preserve">ընտրված մասնակից ճանաչվելու դեպքում, Օրենքի 35-րդ հոդվածով սահմանված ժամկետում </w:t>
      </w:r>
      <w:r w:rsidR="00F13297" w:rsidRPr="00F11BA1">
        <w:rPr>
          <w:rFonts w:ascii="GHEA Grapalat" w:hAnsi="GHEA Grapalat" w:cs="Arial"/>
          <w:color w:val="000000" w:themeColor="text1"/>
          <w:sz w:val="20"/>
          <w:lang w:val="hy-AM"/>
        </w:rPr>
        <w:t xml:space="preserve"> և կարգով </w:t>
      </w:r>
      <w:r w:rsidR="003A7A32" w:rsidRPr="00F11BA1">
        <w:rPr>
          <w:rFonts w:ascii="GHEA Grapalat" w:hAnsi="GHEA Grapalat" w:cs="Arial"/>
          <w:color w:val="000000" w:themeColor="text1"/>
          <w:sz w:val="20"/>
          <w:lang w:val="hy-AM"/>
        </w:rPr>
        <w:t xml:space="preserve">ներկայացնում է որակավորման ապահովում՝ </w:t>
      </w:r>
      <w:r w:rsidR="00F13297" w:rsidRPr="00F11BA1">
        <w:rPr>
          <w:rFonts w:ascii="GHEA Grapalat" w:hAnsi="GHEA Grapalat" w:cs="Arial"/>
          <w:color w:val="000000" w:themeColor="text1"/>
          <w:sz w:val="20"/>
          <w:lang w:val="hy-AM"/>
        </w:rPr>
        <w:t xml:space="preserve">իր ներկայացրած գնային առաջարկի </w:t>
      </w:r>
      <w:r w:rsidR="00F13297" w:rsidRPr="00F11BA1">
        <w:rPr>
          <w:rFonts w:ascii="GHEA Grapalat" w:hAnsi="GHEA Grapalat"/>
          <w:color w:val="000000" w:themeColor="text1"/>
          <w:sz w:val="20"/>
          <w:szCs w:val="20"/>
          <w:lang w:val="hy-AM"/>
        </w:rPr>
        <w:t xml:space="preserve">15 տոկոսի չափով: </w:t>
      </w:r>
      <w:r w:rsidR="00F13297" w:rsidRPr="00B01C80">
        <w:rPr>
          <w:rFonts w:ascii="GHEA Grapalat" w:hAnsi="GHEA Grapalat"/>
          <w:color w:val="000000"/>
          <w:sz w:val="20"/>
          <w:szCs w:val="20"/>
          <w:lang w:val="hy-AM"/>
        </w:rPr>
        <w:t xml:space="preserve">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9" w:tgtFrame="_blank" w:history="1">
        <w:r w:rsidR="00F13297" w:rsidRPr="00B01C80">
          <w:rPr>
            <w:rFonts w:ascii="GHEA Grapalat" w:hAnsi="GHEA Grapalat"/>
            <w:color w:val="000000"/>
            <w:sz w:val="20"/>
            <w:szCs w:val="20"/>
            <w:lang w:val="hy-AM"/>
          </w:rPr>
          <w:t>Standard &amp; Poor’s</w:t>
        </w:r>
      </w:hyperlink>
      <w:r w:rsidR="00F13297" w:rsidRPr="00B01C80">
        <w:rPr>
          <w:rFonts w:ascii="Calibri" w:hAnsi="Calibri" w:cs="Calibri"/>
          <w:color w:val="000000"/>
          <w:sz w:val="20"/>
          <w:szCs w:val="20"/>
          <w:lang w:val="hy-AM"/>
        </w:rPr>
        <w:t> </w:t>
      </w:r>
      <w:r w:rsidR="00F13297" w:rsidRPr="00B01C80">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sidR="005B3BA0">
        <w:rPr>
          <w:rFonts w:ascii="GHEA Grapalat" w:hAnsi="GHEA Grapalat"/>
          <w:color w:val="000000"/>
          <w:sz w:val="20"/>
          <w:szCs w:val="20"/>
          <w:lang w:val="hy-AM"/>
        </w:rPr>
        <w:t xml:space="preserve">սուվերեն </w:t>
      </w:r>
      <w:r w:rsidR="00F13297" w:rsidRPr="00B01C80">
        <w:rPr>
          <w:rFonts w:ascii="GHEA Grapalat" w:hAnsi="GHEA Grapalat"/>
          <w:color w:val="000000"/>
          <w:sz w:val="20"/>
          <w:szCs w:val="20"/>
          <w:lang w:val="hy-AM"/>
        </w:rPr>
        <w:t>վարկանիշի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Գործակալության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պայմանագրի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կողմ</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չի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կարող</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հանդիսանալ</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սույն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ընթացակարգին</w:t>
      </w:r>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r w:rsidR="003A7A32" w:rsidRPr="00F566BF">
        <w:rPr>
          <w:rFonts w:ascii="GHEA Grapalat" w:hAnsi="GHEA Grapalat" w:cs="Sylfaen"/>
          <w:sz w:val="20"/>
        </w:rPr>
        <w:t>միևնույն</w:t>
      </w:r>
      <w:r w:rsidR="003A7A32" w:rsidRPr="00F566BF">
        <w:rPr>
          <w:rFonts w:ascii="GHEA Grapalat" w:hAnsi="GHEA Grapalat" w:cs="Sylfaen"/>
          <w:sz w:val="20"/>
          <w:lang w:val="af-ZA"/>
        </w:rPr>
        <w:t xml:space="preserve"> </w:t>
      </w:r>
      <w:r w:rsidR="003A7A32" w:rsidRPr="00F566BF">
        <w:rPr>
          <w:rFonts w:ascii="GHEA Grapalat" w:hAnsi="GHEA Grapalat" w:cs="Sylfaen"/>
          <w:sz w:val="20"/>
        </w:rPr>
        <w:t>չափաբաժնին</w:t>
      </w:r>
      <w:r w:rsidR="003A7A32" w:rsidRPr="00F566BF">
        <w:rPr>
          <w:rFonts w:ascii="GHEA Grapalat" w:hAnsi="GHEA Grapalat" w:cs="Sylfaen"/>
          <w:sz w:val="20"/>
          <w:lang w:val="af-ZA"/>
        </w:rPr>
        <w:t xml:space="preserve">) </w:t>
      </w:r>
      <w:r w:rsidR="000A6B75" w:rsidRPr="00F566BF">
        <w:rPr>
          <w:rFonts w:ascii="GHEA Grapalat" w:hAnsi="GHEA Grapalat" w:cs="Sylfaen"/>
          <w:sz w:val="20"/>
        </w:rPr>
        <w:t>մասնակցելու</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նպատակով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հայտ</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ներկայացրած</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մասնակիցը</w:t>
      </w:r>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23"/>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23"/>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r w:rsidR="003A7A32" w:rsidRPr="00F566BF">
        <w:rPr>
          <w:rFonts w:ascii="GHEA Grapalat" w:hAnsi="GHEA Grapalat" w:cs="Sylfaen"/>
          <w:lang w:val="en-US"/>
        </w:rPr>
        <w:t>միևնույն</w:t>
      </w:r>
      <w:r w:rsidR="003A7A32" w:rsidRPr="00F566BF">
        <w:rPr>
          <w:rFonts w:ascii="GHEA Grapalat" w:hAnsi="GHEA Grapalat" w:cs="Sylfaen"/>
        </w:rPr>
        <w:t xml:space="preserve"> </w:t>
      </w:r>
      <w:r w:rsidR="003A7A32" w:rsidRPr="00F566BF">
        <w:rPr>
          <w:rFonts w:ascii="GHEA Grapalat" w:hAnsi="GHEA Grapalat" w:cs="Sylfaen"/>
          <w:lang w:val="en-US"/>
        </w:rPr>
        <w:t>չափաբաժնին</w:t>
      </w:r>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23"/>
        <w:spacing w:line="240" w:lineRule="auto"/>
        <w:ind w:firstLine="567"/>
        <w:rPr>
          <w:rFonts w:ascii="GHEA Grapalat" w:hAnsi="GHEA Grapalat" w:cs="Sylfaen"/>
          <w:szCs w:val="24"/>
          <w:lang w:val="hy-AM"/>
        </w:rPr>
      </w:pPr>
      <w:r w:rsidRPr="00F566BF">
        <w:rPr>
          <w:rFonts w:ascii="GHEA Grapalat" w:hAnsi="GHEA Grapalat" w:cs="Sylfaen"/>
          <w:szCs w:val="24"/>
          <w:lang w:val="hy-AM"/>
        </w:rPr>
        <w:lastRenderedPageBreak/>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577C28C3" w14:textId="78CD17DB" w:rsidR="00096865" w:rsidRPr="00F566BF" w:rsidRDefault="002B32D6" w:rsidP="00EF3662">
      <w:pPr>
        <w:jc w:val="center"/>
        <w:rPr>
          <w:rFonts w:ascii="GHEA Grapalat" w:hAnsi="GHEA Grapalat" w:cs="Arial"/>
          <w:b/>
          <w:sz w:val="20"/>
          <w:lang w:val="af-ZA"/>
        </w:rPr>
      </w:pPr>
      <w:r w:rsidRPr="00F566BF">
        <w:rPr>
          <w:rFonts w:ascii="GHEA Grapalat" w:hAnsi="GHEA Grapalat"/>
          <w:b/>
          <w:sz w:val="20"/>
          <w:lang w:val="af-ZA"/>
        </w:rPr>
        <w:t xml:space="preserve">3.  </w:t>
      </w:r>
      <w:r w:rsidRPr="00F566BF">
        <w:rPr>
          <w:rFonts w:ascii="GHEA Grapalat" w:hAnsi="GHEA Grapalat" w:cs="Sylfaen"/>
          <w:b/>
          <w:sz w:val="20"/>
        </w:rPr>
        <w:t>ՀՐԱՎԵՐԻ</w:t>
      </w:r>
      <w:r w:rsidRPr="00F566BF">
        <w:rPr>
          <w:rFonts w:ascii="GHEA Grapalat" w:hAnsi="GHEA Grapalat" w:cs="Arial"/>
          <w:b/>
          <w:sz w:val="20"/>
          <w:lang w:val="af-ZA"/>
        </w:rPr>
        <w:t xml:space="preserve"> </w:t>
      </w:r>
      <w:r w:rsidRPr="00F566BF">
        <w:rPr>
          <w:rFonts w:ascii="GHEA Grapalat" w:hAnsi="GHEA Grapalat" w:cs="Sylfaen"/>
          <w:b/>
          <w:sz w:val="20"/>
        </w:rPr>
        <w:t>ՊԱՐԶԱԲԱՆՈՒՄԸ</w:t>
      </w:r>
      <w:r w:rsidRPr="00F566BF">
        <w:rPr>
          <w:rFonts w:ascii="GHEA Grapalat" w:hAnsi="GHEA Grapalat" w:cs="Arial"/>
          <w:b/>
          <w:sz w:val="20"/>
          <w:lang w:val="af-ZA"/>
        </w:rPr>
        <w:t xml:space="preserve"> </w:t>
      </w:r>
      <w:r w:rsidRPr="00F566BF">
        <w:rPr>
          <w:rFonts w:ascii="GHEA Grapalat" w:hAnsi="GHEA Grapalat" w:cs="Arial"/>
          <w:b/>
          <w:sz w:val="20"/>
        </w:rPr>
        <w:t>ԵՎ</w:t>
      </w:r>
      <w:r w:rsidRPr="00F566BF">
        <w:rPr>
          <w:rFonts w:ascii="GHEA Grapalat" w:hAnsi="GHEA Grapalat" w:cs="Arial"/>
          <w:b/>
          <w:sz w:val="20"/>
          <w:lang w:val="af-ZA"/>
        </w:rPr>
        <w:t xml:space="preserve"> </w:t>
      </w:r>
      <w:r w:rsidRPr="00F566BF">
        <w:rPr>
          <w:rFonts w:ascii="GHEA Grapalat" w:hAnsi="GHEA Grapalat" w:cs="Sylfaen"/>
          <w:b/>
          <w:sz w:val="20"/>
        </w:rPr>
        <w:t>ՀՐԱՎԵՐՈՒՄ</w:t>
      </w:r>
      <w:r w:rsidRPr="00F566BF">
        <w:rPr>
          <w:rFonts w:ascii="GHEA Grapalat" w:hAnsi="GHEA Grapalat" w:cs="Arial"/>
          <w:b/>
          <w:sz w:val="20"/>
          <w:lang w:val="af-ZA"/>
        </w:rPr>
        <w:t xml:space="preserve"> </w:t>
      </w:r>
      <w:r w:rsidRPr="00F566BF">
        <w:rPr>
          <w:rFonts w:ascii="GHEA Grapalat" w:hAnsi="GHEA Grapalat" w:cs="Sylfaen"/>
          <w:b/>
          <w:sz w:val="20"/>
        </w:rPr>
        <w:t>ՓՈՓՈԽՈՒԹՅՈՒՆ</w:t>
      </w:r>
      <w:r w:rsidRPr="00F566BF">
        <w:rPr>
          <w:rFonts w:ascii="GHEA Grapalat" w:hAnsi="GHEA Grapalat" w:cs="Arial"/>
          <w:b/>
          <w:sz w:val="20"/>
          <w:lang w:val="af-ZA"/>
        </w:rPr>
        <w:t xml:space="preserve"> </w:t>
      </w:r>
      <w:r w:rsidRPr="00F566BF">
        <w:rPr>
          <w:rFonts w:ascii="GHEA Grapalat" w:hAnsi="GHEA Grapalat" w:cs="Sylfaen"/>
          <w:b/>
          <w:sz w:val="20"/>
        </w:rPr>
        <w:t>ԿԱՏԱՐԵԼՈՒ</w:t>
      </w:r>
      <w:r w:rsidRPr="00F566BF">
        <w:rPr>
          <w:rFonts w:ascii="GHEA Grapalat" w:hAnsi="GHEA Grapalat" w:cs="Arial"/>
          <w:b/>
          <w:sz w:val="20"/>
          <w:lang w:val="af-ZA"/>
        </w:rPr>
        <w:t xml:space="preserve"> </w:t>
      </w:r>
      <w:r w:rsidRPr="00F566BF">
        <w:rPr>
          <w:rFonts w:ascii="GHEA Grapalat" w:hAnsi="GHEA Grapalat" w:cs="Sylfaen"/>
          <w:b/>
          <w:sz w:val="20"/>
        </w:rPr>
        <w:t>ԿԱՐԳԸ</w:t>
      </w:r>
      <w:r w:rsidRPr="00F566BF">
        <w:rPr>
          <w:rFonts w:ascii="GHEA Grapalat" w:hAnsi="GHEA Grapalat" w:cs="Arial"/>
          <w:b/>
          <w:sz w:val="20"/>
          <w:lang w:val="af-ZA"/>
        </w:rPr>
        <w:t xml:space="preserve"> </w:t>
      </w:r>
    </w:p>
    <w:p w14:paraId="51349D13" w14:textId="77777777" w:rsidR="00096865" w:rsidRPr="00F566BF" w:rsidRDefault="00096865" w:rsidP="00EF3662">
      <w:pPr>
        <w:jc w:val="center"/>
        <w:rPr>
          <w:rFonts w:ascii="GHEA Grapalat" w:hAnsi="GHEA Grapalat"/>
          <w:b/>
          <w:sz w:val="20"/>
          <w:lang w:val="af-ZA"/>
        </w:rPr>
      </w:pPr>
    </w:p>
    <w:p w14:paraId="6A7AD2BE"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sz w:val="20"/>
          <w:lang w:val="af-ZA"/>
        </w:rPr>
        <w:t xml:space="preserve">3.1 </w:t>
      </w:r>
      <w:r w:rsidRPr="00F566BF">
        <w:rPr>
          <w:rFonts w:ascii="GHEA Grapalat" w:hAnsi="GHEA Grapalat" w:cs="Sylfaen"/>
          <w:sz w:val="20"/>
        </w:rPr>
        <w:t>Օրենքի</w:t>
      </w:r>
      <w:r w:rsidRPr="00F566BF">
        <w:rPr>
          <w:rFonts w:ascii="GHEA Grapalat" w:hAnsi="GHEA Grapalat" w:cs="Arial"/>
          <w:sz w:val="20"/>
          <w:lang w:val="af-ZA"/>
        </w:rPr>
        <w:t xml:space="preserve"> 2</w:t>
      </w:r>
      <w:r w:rsidR="00525BD2" w:rsidRPr="00F566BF">
        <w:rPr>
          <w:rFonts w:ascii="GHEA Grapalat" w:hAnsi="GHEA Grapalat" w:cs="Arial"/>
          <w:sz w:val="20"/>
          <w:lang w:val="af-ZA"/>
        </w:rPr>
        <w:t>9</w:t>
      </w:r>
      <w:r w:rsidRPr="00F566BF">
        <w:rPr>
          <w:rFonts w:ascii="GHEA Grapalat" w:hAnsi="GHEA Grapalat" w:cs="Arial"/>
          <w:sz w:val="20"/>
          <w:lang w:val="af-ZA"/>
        </w:rPr>
        <w:t>-</w:t>
      </w:r>
      <w:r w:rsidRPr="00F566BF">
        <w:rPr>
          <w:rFonts w:ascii="GHEA Grapalat" w:hAnsi="GHEA Grapalat" w:cs="Sylfaen"/>
          <w:sz w:val="20"/>
        </w:rPr>
        <w:t>րդ</w:t>
      </w:r>
      <w:r w:rsidRPr="00F566BF">
        <w:rPr>
          <w:rFonts w:ascii="GHEA Grapalat" w:hAnsi="GHEA Grapalat" w:cs="Arial"/>
          <w:sz w:val="20"/>
          <w:lang w:val="af-ZA"/>
        </w:rPr>
        <w:t xml:space="preserve"> </w:t>
      </w:r>
      <w:r w:rsidRPr="00F566BF">
        <w:rPr>
          <w:rFonts w:ascii="GHEA Grapalat" w:hAnsi="GHEA Grapalat" w:cs="Sylfaen"/>
          <w:sz w:val="20"/>
        </w:rPr>
        <w:t>հոդվածի</w:t>
      </w:r>
      <w:r w:rsidRPr="00F566BF">
        <w:rPr>
          <w:rFonts w:ascii="GHEA Grapalat" w:hAnsi="GHEA Grapalat" w:cs="Arial"/>
          <w:sz w:val="20"/>
          <w:lang w:val="af-ZA"/>
        </w:rPr>
        <w:t xml:space="preserve"> </w:t>
      </w:r>
      <w:r w:rsidRPr="00F566BF">
        <w:rPr>
          <w:rFonts w:ascii="GHEA Grapalat" w:hAnsi="GHEA Grapalat" w:cs="Sylfaen"/>
          <w:sz w:val="20"/>
        </w:rPr>
        <w:t>համաձայն</w:t>
      </w:r>
      <w:r w:rsidRPr="00F566BF">
        <w:rPr>
          <w:rFonts w:ascii="GHEA Grapalat" w:hAnsi="GHEA Grapalat" w:cs="Arial"/>
          <w:sz w:val="20"/>
          <w:lang w:val="af-ZA"/>
        </w:rPr>
        <w:t xml:space="preserve">` </w:t>
      </w:r>
      <w:r w:rsidR="00051B7F" w:rsidRPr="00F566BF">
        <w:rPr>
          <w:rFonts w:ascii="GHEA Grapalat" w:hAnsi="GHEA Grapalat" w:cs="Arial"/>
          <w:sz w:val="20"/>
        </w:rPr>
        <w:t>մ</w:t>
      </w:r>
      <w:r w:rsidRPr="00F566BF">
        <w:rPr>
          <w:rFonts w:ascii="GHEA Grapalat" w:hAnsi="GHEA Grapalat" w:cs="Sylfaen"/>
          <w:sz w:val="20"/>
        </w:rPr>
        <w:t>ասնակիցն</w:t>
      </w:r>
      <w:r w:rsidRPr="00F566BF">
        <w:rPr>
          <w:rFonts w:ascii="GHEA Grapalat" w:hAnsi="GHEA Grapalat" w:cs="Arial"/>
          <w:sz w:val="20"/>
          <w:lang w:val="af-ZA"/>
        </w:rPr>
        <w:t xml:space="preserve"> </w:t>
      </w:r>
      <w:r w:rsidRPr="00F566BF">
        <w:rPr>
          <w:rFonts w:ascii="GHEA Grapalat" w:hAnsi="GHEA Grapalat" w:cs="Sylfaen"/>
          <w:sz w:val="20"/>
        </w:rPr>
        <w:t>իրավունք</w:t>
      </w:r>
      <w:r w:rsidRPr="00F566BF">
        <w:rPr>
          <w:rFonts w:ascii="GHEA Grapalat" w:hAnsi="GHEA Grapalat" w:cs="Arial"/>
          <w:sz w:val="20"/>
          <w:lang w:val="af-ZA"/>
        </w:rPr>
        <w:t xml:space="preserve"> </w:t>
      </w:r>
      <w:r w:rsidRPr="00F566BF">
        <w:rPr>
          <w:rFonts w:ascii="GHEA Grapalat" w:hAnsi="GHEA Grapalat" w:cs="Sylfaen"/>
          <w:sz w:val="20"/>
        </w:rPr>
        <w:t>ունի</w:t>
      </w:r>
      <w:r w:rsidRPr="00F566BF">
        <w:rPr>
          <w:rFonts w:ascii="GHEA Grapalat" w:hAnsi="GHEA Grapalat" w:cs="Arial"/>
          <w:sz w:val="20"/>
          <w:lang w:val="af-ZA"/>
        </w:rPr>
        <w:t xml:space="preserve"> </w:t>
      </w:r>
      <w:r w:rsidR="00AE4008" w:rsidRPr="00F566BF">
        <w:rPr>
          <w:rFonts w:ascii="GHEA Grapalat" w:hAnsi="GHEA Grapalat" w:cs="Sylfaen"/>
          <w:sz w:val="20"/>
        </w:rPr>
        <w:t>պ</w:t>
      </w:r>
      <w:r w:rsidRPr="00F566BF">
        <w:rPr>
          <w:rFonts w:ascii="GHEA Grapalat" w:hAnsi="GHEA Grapalat" w:cs="Sylfaen"/>
          <w:sz w:val="20"/>
        </w:rPr>
        <w:t>ատվիրատուից</w:t>
      </w:r>
      <w:r w:rsidRPr="00F566BF">
        <w:rPr>
          <w:rFonts w:ascii="GHEA Grapalat" w:hAnsi="GHEA Grapalat" w:cs="Arial"/>
          <w:sz w:val="20"/>
          <w:lang w:val="af-ZA"/>
        </w:rPr>
        <w:t xml:space="preserve"> </w:t>
      </w:r>
      <w:r w:rsidRPr="00F566BF">
        <w:rPr>
          <w:rFonts w:ascii="GHEA Grapalat" w:hAnsi="GHEA Grapalat" w:cs="Sylfaen"/>
          <w:sz w:val="20"/>
        </w:rPr>
        <w:t>պահանջել</w:t>
      </w:r>
      <w:r w:rsidRPr="00F566BF">
        <w:rPr>
          <w:rFonts w:ascii="GHEA Grapalat" w:hAnsi="GHEA Grapalat" w:cs="Arial"/>
          <w:sz w:val="20"/>
          <w:lang w:val="af-ZA"/>
        </w:rPr>
        <w:t xml:space="preserve"> </w:t>
      </w:r>
      <w:r w:rsidRPr="00F566BF">
        <w:rPr>
          <w:rFonts w:ascii="GHEA Grapalat" w:hAnsi="GHEA Grapalat" w:cs="Sylfaen"/>
          <w:sz w:val="20"/>
        </w:rPr>
        <w:t>հրավերի</w:t>
      </w:r>
      <w:r w:rsidRPr="00F566BF">
        <w:rPr>
          <w:rFonts w:ascii="GHEA Grapalat" w:hAnsi="GHEA Grapalat" w:cs="Arial"/>
          <w:sz w:val="20"/>
          <w:lang w:val="af-ZA"/>
        </w:rPr>
        <w:t xml:space="preserve"> </w:t>
      </w:r>
      <w:r w:rsidRPr="00F566BF">
        <w:rPr>
          <w:rFonts w:ascii="GHEA Grapalat" w:hAnsi="GHEA Grapalat" w:cs="Sylfaen"/>
          <w:sz w:val="20"/>
        </w:rPr>
        <w:t>պարզաբանում</w:t>
      </w:r>
      <w:r w:rsidR="004D5671" w:rsidRPr="00F566BF">
        <w:rPr>
          <w:rFonts w:ascii="GHEA Grapalat" w:hAnsi="GHEA Grapalat" w:cs="Tahoma"/>
          <w:sz w:val="20"/>
        </w:rPr>
        <w:t>։</w:t>
      </w:r>
    </w:p>
    <w:p w14:paraId="429CD4DF" w14:textId="77777777" w:rsidR="00300BD8" w:rsidRPr="00300BD8" w:rsidRDefault="00096865" w:rsidP="00300BD8">
      <w:pPr>
        <w:autoSpaceDE w:val="0"/>
        <w:autoSpaceDN w:val="0"/>
        <w:adjustRightInd w:val="0"/>
        <w:ind w:firstLine="567"/>
        <w:jc w:val="both"/>
        <w:rPr>
          <w:rFonts w:ascii="GHEA Grapalat" w:hAnsi="GHEA Grapalat" w:cs="Tahoma"/>
          <w:sz w:val="20"/>
          <w:lang w:val="af-ZA"/>
        </w:rPr>
      </w:pPr>
      <w:r w:rsidRPr="00F566BF">
        <w:rPr>
          <w:rFonts w:ascii="GHEA Grapalat" w:hAnsi="GHEA Grapalat" w:cs="Sylfaen"/>
          <w:sz w:val="20"/>
        </w:rPr>
        <w:t>Մասնակիցն</w:t>
      </w:r>
      <w:r w:rsidRPr="00F566BF">
        <w:rPr>
          <w:rFonts w:ascii="GHEA Grapalat" w:hAnsi="GHEA Grapalat" w:cs="Arial"/>
          <w:sz w:val="20"/>
          <w:lang w:val="af-ZA"/>
        </w:rPr>
        <w:t xml:space="preserve"> </w:t>
      </w:r>
      <w:r w:rsidRPr="00F566BF">
        <w:rPr>
          <w:rFonts w:ascii="GHEA Grapalat" w:hAnsi="GHEA Grapalat" w:cs="Sylfaen"/>
          <w:sz w:val="20"/>
        </w:rPr>
        <w:t>իրավունք</w:t>
      </w:r>
      <w:r w:rsidRPr="00F566BF">
        <w:rPr>
          <w:rFonts w:ascii="GHEA Grapalat" w:hAnsi="GHEA Grapalat" w:cs="Arial"/>
          <w:sz w:val="20"/>
          <w:lang w:val="af-ZA"/>
        </w:rPr>
        <w:t xml:space="preserve"> </w:t>
      </w:r>
      <w:r w:rsidRPr="00F566BF">
        <w:rPr>
          <w:rFonts w:ascii="GHEA Grapalat" w:hAnsi="GHEA Grapalat" w:cs="Sylfaen"/>
          <w:sz w:val="20"/>
        </w:rPr>
        <w:t>ունի</w:t>
      </w:r>
      <w:r w:rsidRPr="00F566BF">
        <w:rPr>
          <w:rFonts w:ascii="GHEA Grapalat" w:hAnsi="GHEA Grapalat" w:cs="Arial"/>
          <w:sz w:val="20"/>
          <w:lang w:val="af-ZA"/>
        </w:rPr>
        <w:t xml:space="preserve"> </w:t>
      </w:r>
      <w:r w:rsidRPr="00F566BF">
        <w:rPr>
          <w:rFonts w:ascii="GHEA Grapalat" w:hAnsi="GHEA Grapalat" w:cs="Sylfaen"/>
          <w:sz w:val="20"/>
        </w:rPr>
        <w:t>հայտերի</w:t>
      </w:r>
      <w:r w:rsidRPr="00F566BF">
        <w:rPr>
          <w:rFonts w:ascii="GHEA Grapalat" w:hAnsi="GHEA Grapalat" w:cs="Arial"/>
          <w:sz w:val="20"/>
          <w:lang w:val="af-ZA"/>
        </w:rPr>
        <w:t xml:space="preserve"> </w:t>
      </w:r>
      <w:r w:rsidRPr="00F566BF">
        <w:rPr>
          <w:rFonts w:ascii="GHEA Grapalat" w:hAnsi="GHEA Grapalat" w:cs="Sylfaen"/>
          <w:sz w:val="20"/>
        </w:rPr>
        <w:t>ներկայացման</w:t>
      </w:r>
      <w:r w:rsidRPr="00F566BF">
        <w:rPr>
          <w:rFonts w:ascii="GHEA Grapalat" w:hAnsi="GHEA Grapalat" w:cs="Arial"/>
          <w:sz w:val="20"/>
          <w:lang w:val="af-ZA"/>
        </w:rPr>
        <w:t xml:space="preserve"> </w:t>
      </w:r>
      <w:r w:rsidRPr="00F566BF">
        <w:rPr>
          <w:rFonts w:ascii="GHEA Grapalat" w:hAnsi="GHEA Grapalat" w:cs="Sylfaen"/>
          <w:sz w:val="20"/>
        </w:rPr>
        <w:t>վերջնաժամկետը</w:t>
      </w:r>
      <w:r w:rsidRPr="00F566BF">
        <w:rPr>
          <w:rFonts w:ascii="GHEA Grapalat" w:hAnsi="GHEA Grapalat" w:cs="Arial"/>
          <w:sz w:val="20"/>
          <w:lang w:val="af-ZA"/>
        </w:rPr>
        <w:t xml:space="preserve"> </w:t>
      </w:r>
      <w:r w:rsidRPr="00F566BF">
        <w:rPr>
          <w:rFonts w:ascii="GHEA Grapalat" w:hAnsi="GHEA Grapalat" w:cs="Sylfaen"/>
          <w:sz w:val="20"/>
        </w:rPr>
        <w:t>լրանալուց</w:t>
      </w:r>
      <w:r w:rsidRPr="00F566BF">
        <w:rPr>
          <w:rFonts w:ascii="GHEA Grapalat" w:hAnsi="GHEA Grapalat" w:cs="Arial"/>
          <w:sz w:val="20"/>
          <w:lang w:val="af-ZA"/>
        </w:rPr>
        <w:t xml:space="preserve"> </w:t>
      </w:r>
      <w:r w:rsidRPr="00F566BF">
        <w:rPr>
          <w:rFonts w:ascii="GHEA Grapalat" w:hAnsi="GHEA Grapalat" w:cs="Sylfaen"/>
          <w:sz w:val="20"/>
        </w:rPr>
        <w:t>առնվազն</w:t>
      </w:r>
      <w:r w:rsidRPr="00F566BF">
        <w:rPr>
          <w:rFonts w:ascii="GHEA Grapalat" w:hAnsi="GHEA Grapalat" w:cs="Arial"/>
          <w:sz w:val="20"/>
          <w:lang w:val="af-ZA"/>
        </w:rPr>
        <w:t xml:space="preserve"> </w:t>
      </w:r>
      <w:r w:rsidRPr="00F566BF">
        <w:rPr>
          <w:rFonts w:ascii="GHEA Grapalat" w:hAnsi="GHEA Grapalat" w:cs="Sylfaen"/>
          <w:sz w:val="20"/>
        </w:rPr>
        <w:t>հինգ</w:t>
      </w:r>
      <w:r w:rsidRPr="00F566BF">
        <w:rPr>
          <w:rFonts w:ascii="GHEA Grapalat" w:hAnsi="GHEA Grapalat" w:cs="Arial"/>
          <w:sz w:val="20"/>
          <w:lang w:val="af-ZA"/>
        </w:rPr>
        <w:t xml:space="preserve"> </w:t>
      </w:r>
      <w:r w:rsidRPr="00F566BF">
        <w:rPr>
          <w:rFonts w:ascii="GHEA Grapalat" w:hAnsi="GHEA Grapalat" w:cs="Sylfaen"/>
          <w:sz w:val="20"/>
        </w:rPr>
        <w:t>օրացուցային</w:t>
      </w:r>
      <w:r w:rsidRPr="00F566BF">
        <w:rPr>
          <w:rFonts w:ascii="GHEA Grapalat" w:hAnsi="GHEA Grapalat" w:cs="Arial"/>
          <w:sz w:val="20"/>
          <w:lang w:val="af-ZA"/>
        </w:rPr>
        <w:t xml:space="preserve"> </w:t>
      </w:r>
      <w:r w:rsidRPr="00F566BF">
        <w:rPr>
          <w:rFonts w:ascii="GHEA Grapalat" w:hAnsi="GHEA Grapalat" w:cs="Sylfaen"/>
          <w:sz w:val="20"/>
        </w:rPr>
        <w:t>օր</w:t>
      </w:r>
      <w:r w:rsidR="002B5F87" w:rsidRPr="00F566BF">
        <w:rPr>
          <w:rFonts w:ascii="GHEA Grapalat" w:hAnsi="GHEA Grapalat" w:cs="Sylfaen"/>
          <w:sz w:val="20"/>
          <w:lang w:val="af-ZA"/>
        </w:rPr>
        <w:t xml:space="preserve"> </w:t>
      </w:r>
      <w:r w:rsidRPr="00F566BF">
        <w:rPr>
          <w:rFonts w:ascii="GHEA Grapalat" w:hAnsi="GHEA Grapalat" w:cs="Sylfaen"/>
          <w:sz w:val="20"/>
        </w:rPr>
        <w:t>առաջ</w:t>
      </w:r>
      <w:r w:rsidRPr="00F566BF">
        <w:rPr>
          <w:rFonts w:ascii="GHEA Grapalat" w:hAnsi="GHEA Grapalat" w:cs="Arial"/>
          <w:sz w:val="20"/>
          <w:lang w:val="af-ZA"/>
        </w:rPr>
        <w:t xml:space="preserve"> </w:t>
      </w:r>
      <w:r w:rsidR="00965B76" w:rsidRPr="00F566BF">
        <w:rPr>
          <w:rFonts w:ascii="GHEA Grapalat" w:hAnsi="GHEA Grapalat" w:cs="Arial"/>
          <w:sz w:val="20"/>
        </w:rPr>
        <w:t>համակարգի</w:t>
      </w:r>
      <w:r w:rsidR="00965B76" w:rsidRPr="00F566BF">
        <w:rPr>
          <w:rFonts w:ascii="GHEA Grapalat" w:hAnsi="GHEA Grapalat" w:cs="Arial"/>
          <w:sz w:val="20"/>
          <w:lang w:val="af-ZA"/>
        </w:rPr>
        <w:t xml:space="preserve"> </w:t>
      </w:r>
      <w:r w:rsidR="00965B76" w:rsidRPr="00F566BF">
        <w:rPr>
          <w:rFonts w:ascii="GHEA Grapalat" w:hAnsi="GHEA Grapalat" w:cs="Arial"/>
          <w:sz w:val="20"/>
        </w:rPr>
        <w:t>միջոցով</w:t>
      </w:r>
      <w:r w:rsidR="00965B76" w:rsidRPr="00F566BF">
        <w:rPr>
          <w:rFonts w:ascii="GHEA Grapalat" w:hAnsi="GHEA Grapalat" w:cs="Arial"/>
          <w:sz w:val="20"/>
          <w:lang w:val="af-ZA"/>
        </w:rPr>
        <w:t xml:space="preserve"> </w:t>
      </w:r>
      <w:r w:rsidR="000946A3" w:rsidRPr="00F566BF">
        <w:rPr>
          <w:rFonts w:ascii="GHEA Grapalat" w:hAnsi="GHEA Grapalat" w:cs="Sylfaen"/>
          <w:sz w:val="20"/>
        </w:rPr>
        <w:t>հանձնաժողովից</w:t>
      </w:r>
      <w:r w:rsidR="000946A3" w:rsidRPr="00F566BF">
        <w:rPr>
          <w:rFonts w:ascii="GHEA Grapalat" w:hAnsi="GHEA Grapalat" w:cs="Sylfaen"/>
          <w:sz w:val="20"/>
          <w:lang w:val="af-ZA"/>
        </w:rPr>
        <w:t xml:space="preserve"> </w:t>
      </w:r>
      <w:r w:rsidRPr="00F566BF">
        <w:rPr>
          <w:rFonts w:ascii="GHEA Grapalat" w:hAnsi="GHEA Grapalat" w:cs="Sylfaen"/>
          <w:sz w:val="20"/>
        </w:rPr>
        <w:t>պահանջելու</w:t>
      </w:r>
      <w:r w:rsidRPr="00F566BF">
        <w:rPr>
          <w:rFonts w:ascii="GHEA Grapalat" w:hAnsi="GHEA Grapalat" w:cs="Arial"/>
          <w:sz w:val="20"/>
          <w:lang w:val="af-ZA"/>
        </w:rPr>
        <w:t xml:space="preserve"> </w:t>
      </w:r>
      <w:r w:rsidRPr="00F566BF">
        <w:rPr>
          <w:rFonts w:ascii="GHEA Grapalat" w:hAnsi="GHEA Grapalat" w:cs="Sylfaen"/>
          <w:sz w:val="20"/>
        </w:rPr>
        <w:t>հրավերի</w:t>
      </w:r>
      <w:r w:rsidRPr="00F566BF">
        <w:rPr>
          <w:rFonts w:ascii="GHEA Grapalat" w:hAnsi="GHEA Grapalat" w:cs="Arial"/>
          <w:sz w:val="20"/>
          <w:lang w:val="af-ZA"/>
        </w:rPr>
        <w:t xml:space="preserve"> </w:t>
      </w:r>
      <w:r w:rsidRPr="00F566BF">
        <w:rPr>
          <w:rFonts w:ascii="GHEA Grapalat" w:hAnsi="GHEA Grapalat" w:cs="Sylfaen"/>
          <w:sz w:val="20"/>
        </w:rPr>
        <w:t>պարզաբանում</w:t>
      </w:r>
      <w:r w:rsidR="004D5671" w:rsidRPr="00F566BF">
        <w:rPr>
          <w:rFonts w:ascii="GHEA Grapalat" w:hAnsi="GHEA Grapalat" w:cs="Tahoma"/>
          <w:sz w:val="20"/>
        </w:rPr>
        <w:t>։</w:t>
      </w:r>
      <w:r w:rsidRPr="00F566BF">
        <w:rPr>
          <w:rFonts w:ascii="GHEA Grapalat" w:hAnsi="GHEA Grapalat"/>
          <w:sz w:val="20"/>
          <w:lang w:val="af-ZA"/>
        </w:rPr>
        <w:t xml:space="preserve"> </w:t>
      </w:r>
      <w:r w:rsidR="000946A3" w:rsidRPr="00F566BF">
        <w:rPr>
          <w:rFonts w:ascii="GHEA Grapalat" w:hAnsi="GHEA Grapalat"/>
          <w:sz w:val="20"/>
        </w:rPr>
        <w:t>Հանձնաժողովը</w:t>
      </w:r>
      <w:r w:rsidR="000946A3" w:rsidRPr="00F566BF">
        <w:rPr>
          <w:rFonts w:ascii="GHEA Grapalat" w:hAnsi="GHEA Grapalat"/>
          <w:sz w:val="20"/>
          <w:lang w:val="af-ZA"/>
        </w:rPr>
        <w:t xml:space="preserve"> </w:t>
      </w:r>
      <w:r w:rsidR="000946A3" w:rsidRPr="00F566BF">
        <w:rPr>
          <w:rFonts w:ascii="GHEA Grapalat" w:hAnsi="GHEA Grapalat" w:cs="Sylfaen"/>
          <w:sz w:val="20"/>
        </w:rPr>
        <w:t>հարցումը</w:t>
      </w:r>
      <w:r w:rsidR="000946A3" w:rsidRPr="00F566BF">
        <w:rPr>
          <w:rFonts w:ascii="GHEA Grapalat" w:hAnsi="GHEA Grapalat" w:cs="Arial"/>
          <w:sz w:val="20"/>
          <w:lang w:val="af-ZA"/>
        </w:rPr>
        <w:t xml:space="preserve"> </w:t>
      </w:r>
      <w:r w:rsidRPr="00F566BF">
        <w:rPr>
          <w:rFonts w:ascii="GHEA Grapalat" w:hAnsi="GHEA Grapalat" w:cs="Sylfaen"/>
          <w:sz w:val="20"/>
        </w:rPr>
        <w:t>կատարած</w:t>
      </w:r>
      <w:r w:rsidRPr="00F566BF">
        <w:rPr>
          <w:rFonts w:ascii="GHEA Grapalat" w:hAnsi="GHEA Grapalat" w:cs="Arial"/>
          <w:sz w:val="20"/>
          <w:lang w:val="af-ZA"/>
        </w:rPr>
        <w:t xml:space="preserve"> </w:t>
      </w:r>
      <w:r w:rsidR="000946A3" w:rsidRPr="00F566BF">
        <w:rPr>
          <w:rFonts w:ascii="GHEA Grapalat" w:hAnsi="GHEA Grapalat" w:cs="Arial"/>
          <w:sz w:val="20"/>
        </w:rPr>
        <w:t>մ</w:t>
      </w:r>
      <w:r w:rsidR="000946A3" w:rsidRPr="00F566BF">
        <w:rPr>
          <w:rFonts w:ascii="GHEA Grapalat" w:hAnsi="GHEA Grapalat" w:cs="Sylfaen"/>
          <w:sz w:val="20"/>
        </w:rPr>
        <w:t>ասնակցին</w:t>
      </w:r>
      <w:r w:rsidR="000946A3" w:rsidRPr="00F566BF">
        <w:rPr>
          <w:rFonts w:ascii="GHEA Grapalat" w:hAnsi="GHEA Grapalat" w:cs="Arial"/>
          <w:sz w:val="20"/>
          <w:lang w:val="af-ZA"/>
        </w:rPr>
        <w:t xml:space="preserve"> </w:t>
      </w:r>
      <w:r w:rsidRPr="00F566BF">
        <w:rPr>
          <w:rFonts w:ascii="GHEA Grapalat" w:hAnsi="GHEA Grapalat" w:cs="Sylfaen"/>
          <w:sz w:val="20"/>
        </w:rPr>
        <w:t>պարզաբանումը</w:t>
      </w:r>
      <w:r w:rsidRPr="00F566BF">
        <w:rPr>
          <w:rFonts w:ascii="GHEA Grapalat" w:hAnsi="GHEA Grapalat" w:cs="Arial"/>
          <w:sz w:val="20"/>
          <w:lang w:val="af-ZA"/>
        </w:rPr>
        <w:t xml:space="preserve"> </w:t>
      </w:r>
      <w:r w:rsidRPr="00F566BF">
        <w:rPr>
          <w:rFonts w:ascii="GHEA Grapalat" w:hAnsi="GHEA Grapalat" w:cs="Sylfaen"/>
          <w:sz w:val="20"/>
        </w:rPr>
        <w:t>տրամադրում</w:t>
      </w:r>
      <w:r w:rsidRPr="00F566BF">
        <w:rPr>
          <w:rFonts w:ascii="GHEA Grapalat" w:hAnsi="GHEA Grapalat" w:cs="Arial"/>
          <w:sz w:val="20"/>
          <w:lang w:val="af-ZA"/>
        </w:rPr>
        <w:t xml:space="preserve"> </w:t>
      </w:r>
      <w:r w:rsidRPr="00F566BF">
        <w:rPr>
          <w:rFonts w:ascii="GHEA Grapalat" w:hAnsi="GHEA Grapalat" w:cs="Sylfaen"/>
          <w:sz w:val="20"/>
        </w:rPr>
        <w:t>է</w:t>
      </w:r>
      <w:r w:rsidR="00A93710" w:rsidRPr="00F566BF">
        <w:rPr>
          <w:rFonts w:ascii="GHEA Grapalat" w:hAnsi="GHEA Grapalat" w:cs="Sylfaen"/>
          <w:sz w:val="20"/>
          <w:lang w:val="af-ZA"/>
        </w:rPr>
        <w:t xml:space="preserve"> </w:t>
      </w:r>
      <w:r w:rsidR="00926875" w:rsidRPr="00F566BF">
        <w:rPr>
          <w:rFonts w:ascii="GHEA Grapalat" w:hAnsi="GHEA Grapalat" w:cs="Sylfaen"/>
          <w:sz w:val="20"/>
        </w:rPr>
        <w:t>համակարգի</w:t>
      </w:r>
      <w:r w:rsidR="00926875" w:rsidRPr="00F566BF">
        <w:rPr>
          <w:rFonts w:ascii="GHEA Grapalat" w:hAnsi="GHEA Grapalat" w:cs="Sylfaen"/>
          <w:sz w:val="20"/>
          <w:lang w:val="af-ZA"/>
        </w:rPr>
        <w:t xml:space="preserve"> </w:t>
      </w:r>
      <w:r w:rsidR="00926875" w:rsidRPr="00F566BF">
        <w:rPr>
          <w:rFonts w:ascii="GHEA Grapalat" w:hAnsi="GHEA Grapalat" w:cs="Sylfaen"/>
          <w:sz w:val="20"/>
        </w:rPr>
        <w:t>միջոցով</w:t>
      </w:r>
      <w:r w:rsidR="00926875" w:rsidRPr="00F566BF">
        <w:rPr>
          <w:rFonts w:ascii="GHEA Grapalat" w:hAnsi="GHEA Grapalat" w:cs="Sylfaen"/>
          <w:sz w:val="20"/>
          <w:lang w:val="af-ZA"/>
        </w:rPr>
        <w:t xml:space="preserve">` </w:t>
      </w:r>
      <w:r w:rsidRPr="00F566BF">
        <w:rPr>
          <w:rFonts w:ascii="GHEA Grapalat" w:hAnsi="GHEA Grapalat" w:cs="Sylfaen"/>
          <w:sz w:val="20"/>
        </w:rPr>
        <w:t>հարցում</w:t>
      </w:r>
      <w:r w:rsidR="000946A3" w:rsidRPr="00F566BF">
        <w:rPr>
          <w:rFonts w:ascii="GHEA Grapalat" w:hAnsi="GHEA Grapalat" w:cs="Sylfaen"/>
          <w:sz w:val="20"/>
        </w:rPr>
        <w:t>ը</w:t>
      </w:r>
      <w:r w:rsidRPr="00F566BF">
        <w:rPr>
          <w:rFonts w:ascii="GHEA Grapalat" w:hAnsi="GHEA Grapalat" w:cs="Arial"/>
          <w:sz w:val="20"/>
          <w:lang w:val="af-ZA"/>
        </w:rPr>
        <w:t xml:space="preserve"> </w:t>
      </w:r>
      <w:r w:rsidRPr="00F566BF">
        <w:rPr>
          <w:rFonts w:ascii="GHEA Grapalat" w:hAnsi="GHEA Grapalat" w:cs="Sylfaen"/>
          <w:sz w:val="20"/>
        </w:rPr>
        <w:t>ստանալու</w:t>
      </w:r>
      <w:r w:rsidRPr="00F566BF">
        <w:rPr>
          <w:rFonts w:ascii="GHEA Grapalat" w:hAnsi="GHEA Grapalat" w:cs="Arial"/>
          <w:sz w:val="20"/>
          <w:lang w:val="af-ZA"/>
        </w:rPr>
        <w:t xml:space="preserve"> </w:t>
      </w:r>
      <w:r w:rsidRPr="00F566BF">
        <w:rPr>
          <w:rFonts w:ascii="GHEA Grapalat" w:hAnsi="GHEA Grapalat" w:cs="Sylfaen"/>
          <w:sz w:val="20"/>
        </w:rPr>
        <w:t>օրվան</w:t>
      </w:r>
      <w:r w:rsidRPr="00F566BF">
        <w:rPr>
          <w:rFonts w:ascii="GHEA Grapalat" w:hAnsi="GHEA Grapalat" w:cs="Arial"/>
          <w:sz w:val="20"/>
          <w:lang w:val="af-ZA"/>
        </w:rPr>
        <w:t xml:space="preserve"> </w:t>
      </w:r>
      <w:r w:rsidRPr="00F566BF">
        <w:rPr>
          <w:rFonts w:ascii="GHEA Grapalat" w:hAnsi="GHEA Grapalat" w:cs="Sylfaen"/>
          <w:sz w:val="20"/>
        </w:rPr>
        <w:t>հաջորդող</w:t>
      </w:r>
      <w:r w:rsidRPr="00F566BF">
        <w:rPr>
          <w:rFonts w:ascii="GHEA Grapalat" w:hAnsi="GHEA Grapalat" w:cs="Arial"/>
          <w:sz w:val="20"/>
          <w:lang w:val="af-ZA"/>
        </w:rPr>
        <w:t xml:space="preserve"> </w:t>
      </w:r>
      <w:r w:rsidRPr="00F566BF">
        <w:rPr>
          <w:rFonts w:ascii="GHEA Grapalat" w:hAnsi="GHEA Grapalat" w:cs="Sylfaen"/>
          <w:sz w:val="20"/>
        </w:rPr>
        <w:t>եր</w:t>
      </w:r>
      <w:r w:rsidR="00A93710" w:rsidRPr="00F566BF">
        <w:rPr>
          <w:rFonts w:ascii="GHEA Grapalat" w:hAnsi="GHEA Grapalat" w:cs="Sylfaen"/>
          <w:sz w:val="20"/>
        </w:rPr>
        <w:t>կու</w:t>
      </w:r>
      <w:r w:rsidRPr="00F566BF">
        <w:rPr>
          <w:rFonts w:ascii="GHEA Grapalat" w:hAnsi="GHEA Grapalat" w:cs="Arial"/>
          <w:sz w:val="20"/>
          <w:lang w:val="af-ZA"/>
        </w:rPr>
        <w:t xml:space="preserve"> </w:t>
      </w:r>
      <w:r w:rsidRPr="00F566BF">
        <w:rPr>
          <w:rFonts w:ascii="GHEA Grapalat" w:hAnsi="GHEA Grapalat" w:cs="Sylfaen"/>
          <w:sz w:val="20"/>
        </w:rPr>
        <w:t>օրացուցային</w:t>
      </w:r>
      <w:r w:rsidRPr="00F566BF">
        <w:rPr>
          <w:rFonts w:ascii="GHEA Grapalat" w:hAnsi="GHEA Grapalat" w:cs="Arial"/>
          <w:sz w:val="20"/>
          <w:lang w:val="af-ZA"/>
        </w:rPr>
        <w:t xml:space="preserve"> </w:t>
      </w:r>
      <w:r w:rsidRPr="00F566BF">
        <w:rPr>
          <w:rFonts w:ascii="GHEA Grapalat" w:hAnsi="GHEA Grapalat" w:cs="Sylfaen"/>
          <w:sz w:val="20"/>
        </w:rPr>
        <w:t>օրվա</w:t>
      </w:r>
      <w:r w:rsidRPr="00F566BF">
        <w:rPr>
          <w:rFonts w:ascii="GHEA Grapalat" w:hAnsi="GHEA Grapalat" w:cs="Arial"/>
          <w:sz w:val="20"/>
          <w:lang w:val="af-ZA"/>
        </w:rPr>
        <w:t xml:space="preserve"> </w:t>
      </w:r>
      <w:r w:rsidRPr="00F566BF">
        <w:rPr>
          <w:rFonts w:ascii="GHEA Grapalat" w:hAnsi="GHEA Grapalat" w:cs="Sylfaen"/>
          <w:sz w:val="20"/>
        </w:rPr>
        <w:t>ընթացքում</w:t>
      </w:r>
      <w:r w:rsidR="004D5671" w:rsidRPr="00F566BF">
        <w:rPr>
          <w:rFonts w:ascii="GHEA Grapalat" w:hAnsi="GHEA Grapalat" w:cs="Tahoma"/>
          <w:sz w:val="20"/>
        </w:rPr>
        <w:t>։</w:t>
      </w:r>
    </w:p>
    <w:p w14:paraId="1400377D" w14:textId="353EBB1B" w:rsidR="00096865" w:rsidRPr="00F566BF" w:rsidRDefault="00096865" w:rsidP="00300BD8">
      <w:pPr>
        <w:autoSpaceDE w:val="0"/>
        <w:autoSpaceDN w:val="0"/>
        <w:adjustRightInd w:val="0"/>
        <w:ind w:firstLine="567"/>
        <w:jc w:val="both"/>
        <w:rPr>
          <w:rFonts w:ascii="GHEA Grapalat" w:hAnsi="GHEA Grapalat"/>
          <w:sz w:val="20"/>
          <w:szCs w:val="20"/>
          <w:lang w:val="af-ZA"/>
        </w:rPr>
      </w:pPr>
      <w:r w:rsidRPr="00F566BF">
        <w:rPr>
          <w:rFonts w:ascii="GHEA Grapalat" w:hAnsi="GHEA Grapalat"/>
          <w:sz w:val="20"/>
          <w:lang w:val="af-ZA"/>
        </w:rPr>
        <w:t xml:space="preserve">3.2 </w:t>
      </w:r>
      <w:r w:rsidRPr="00F566BF">
        <w:rPr>
          <w:rFonts w:ascii="GHEA Grapalat" w:hAnsi="GHEA Grapalat" w:cs="Sylfaen"/>
          <w:sz w:val="20"/>
        </w:rPr>
        <w:t>Հարցման</w:t>
      </w:r>
      <w:r w:rsidRPr="00F566BF">
        <w:rPr>
          <w:rFonts w:ascii="GHEA Grapalat" w:hAnsi="GHEA Grapalat" w:cs="Arial"/>
          <w:sz w:val="20"/>
          <w:lang w:val="af-ZA"/>
        </w:rPr>
        <w:t xml:space="preserve"> </w:t>
      </w:r>
      <w:r w:rsidRPr="00F566BF">
        <w:rPr>
          <w:rFonts w:ascii="GHEA Grapalat" w:hAnsi="GHEA Grapalat" w:cs="Sylfaen"/>
          <w:sz w:val="20"/>
        </w:rPr>
        <w:t>և</w:t>
      </w:r>
      <w:r w:rsidRPr="00F566BF">
        <w:rPr>
          <w:rFonts w:ascii="GHEA Grapalat" w:hAnsi="GHEA Grapalat" w:cs="Arial"/>
          <w:sz w:val="20"/>
          <w:lang w:val="af-ZA"/>
        </w:rPr>
        <w:t xml:space="preserve"> </w:t>
      </w:r>
      <w:r w:rsidRPr="00F566BF">
        <w:rPr>
          <w:rFonts w:ascii="GHEA Grapalat" w:hAnsi="GHEA Grapalat" w:cs="Sylfaen"/>
          <w:sz w:val="20"/>
        </w:rPr>
        <w:t>պարզաբանումների</w:t>
      </w:r>
      <w:r w:rsidRPr="00F566BF">
        <w:rPr>
          <w:rFonts w:ascii="GHEA Grapalat" w:hAnsi="GHEA Grapalat" w:cs="Arial"/>
          <w:sz w:val="20"/>
          <w:lang w:val="af-ZA"/>
        </w:rPr>
        <w:t xml:space="preserve"> </w:t>
      </w:r>
      <w:r w:rsidRPr="00F566BF">
        <w:rPr>
          <w:rFonts w:ascii="GHEA Grapalat" w:hAnsi="GHEA Grapalat" w:cs="Sylfaen"/>
          <w:sz w:val="20"/>
        </w:rPr>
        <w:t>բովանդակության</w:t>
      </w:r>
      <w:r w:rsidRPr="00F566BF">
        <w:rPr>
          <w:rFonts w:ascii="GHEA Grapalat" w:hAnsi="GHEA Grapalat" w:cs="Arial"/>
          <w:sz w:val="20"/>
          <w:lang w:val="af-ZA"/>
        </w:rPr>
        <w:t xml:space="preserve"> </w:t>
      </w:r>
      <w:r w:rsidRPr="00F566BF">
        <w:rPr>
          <w:rFonts w:ascii="GHEA Grapalat" w:hAnsi="GHEA Grapalat" w:cs="Sylfaen"/>
          <w:sz w:val="20"/>
        </w:rPr>
        <w:t>մասին</w:t>
      </w:r>
      <w:r w:rsidRPr="00F566BF">
        <w:rPr>
          <w:rFonts w:ascii="GHEA Grapalat" w:hAnsi="GHEA Grapalat" w:cs="Arial"/>
          <w:sz w:val="20"/>
          <w:lang w:val="af-ZA"/>
        </w:rPr>
        <w:t xml:space="preserve"> </w:t>
      </w:r>
      <w:r w:rsidRPr="00F566BF">
        <w:rPr>
          <w:rFonts w:ascii="GHEA Grapalat" w:hAnsi="GHEA Grapalat" w:cs="Sylfaen"/>
          <w:sz w:val="20"/>
        </w:rPr>
        <w:t>հայտարարությունը</w:t>
      </w:r>
      <w:r w:rsidRPr="00F566BF">
        <w:rPr>
          <w:rFonts w:ascii="GHEA Grapalat" w:hAnsi="GHEA Grapalat" w:cs="Arial"/>
          <w:sz w:val="20"/>
          <w:lang w:val="af-ZA"/>
        </w:rPr>
        <w:t xml:space="preserve"> </w:t>
      </w:r>
      <w:r w:rsidR="00781688" w:rsidRPr="00F566BF">
        <w:rPr>
          <w:rFonts w:ascii="GHEA Grapalat" w:hAnsi="GHEA Grapalat" w:cs="Arial"/>
          <w:sz w:val="20"/>
        </w:rPr>
        <w:t>պարզաբանումը</w:t>
      </w:r>
      <w:r w:rsidR="00781688" w:rsidRPr="00F566BF">
        <w:rPr>
          <w:rFonts w:ascii="GHEA Grapalat" w:hAnsi="GHEA Grapalat" w:cs="Arial"/>
          <w:sz w:val="20"/>
          <w:lang w:val="af-ZA"/>
        </w:rPr>
        <w:t xml:space="preserve"> </w:t>
      </w:r>
      <w:r w:rsidR="00781688" w:rsidRPr="00F566BF">
        <w:rPr>
          <w:rFonts w:ascii="GHEA Grapalat" w:hAnsi="GHEA Grapalat" w:cs="Arial"/>
          <w:sz w:val="20"/>
        </w:rPr>
        <w:t>տրամադրելու</w:t>
      </w:r>
      <w:r w:rsidR="00781688" w:rsidRPr="00F566BF">
        <w:rPr>
          <w:rFonts w:ascii="GHEA Grapalat" w:hAnsi="GHEA Grapalat" w:cs="Arial"/>
          <w:sz w:val="20"/>
          <w:lang w:val="af-ZA"/>
        </w:rPr>
        <w:t xml:space="preserve"> </w:t>
      </w:r>
      <w:r w:rsidR="00781688" w:rsidRPr="00F566BF">
        <w:rPr>
          <w:rFonts w:ascii="GHEA Grapalat" w:hAnsi="GHEA Grapalat" w:cs="Arial"/>
          <w:sz w:val="20"/>
        </w:rPr>
        <w:t>օրը</w:t>
      </w:r>
      <w:r w:rsidR="00781688" w:rsidRPr="00F566BF">
        <w:rPr>
          <w:rFonts w:ascii="GHEA Grapalat" w:hAnsi="GHEA Grapalat" w:cs="Arial"/>
          <w:sz w:val="20"/>
          <w:lang w:val="af-ZA"/>
        </w:rPr>
        <w:t xml:space="preserve"> </w:t>
      </w:r>
      <w:r w:rsidRPr="00F566BF">
        <w:rPr>
          <w:rFonts w:ascii="GHEA Grapalat" w:hAnsi="GHEA Grapalat" w:cs="Sylfaen"/>
          <w:sz w:val="20"/>
        </w:rPr>
        <w:t>հրապարակվում</w:t>
      </w:r>
      <w:r w:rsidRPr="00F566BF">
        <w:rPr>
          <w:rFonts w:ascii="GHEA Grapalat" w:hAnsi="GHEA Grapalat" w:cs="Arial"/>
          <w:sz w:val="20"/>
          <w:lang w:val="af-ZA"/>
        </w:rPr>
        <w:t xml:space="preserve"> </w:t>
      </w:r>
      <w:r w:rsidRPr="00F566BF">
        <w:rPr>
          <w:rFonts w:ascii="GHEA Grapalat" w:hAnsi="GHEA Grapalat" w:cs="Sylfaen"/>
          <w:sz w:val="20"/>
        </w:rPr>
        <w:t>է</w:t>
      </w:r>
      <w:r w:rsidRPr="00F566BF">
        <w:rPr>
          <w:rFonts w:ascii="GHEA Grapalat" w:hAnsi="GHEA Grapalat" w:cs="Arial"/>
          <w:sz w:val="20"/>
          <w:lang w:val="af-ZA"/>
        </w:rPr>
        <w:t xml:space="preserve"> </w:t>
      </w:r>
      <w:r w:rsidR="00781688" w:rsidRPr="00F566BF">
        <w:rPr>
          <w:rFonts w:ascii="GHEA Grapalat" w:hAnsi="GHEA Grapalat" w:cs="Arial"/>
          <w:sz w:val="20"/>
        </w:rPr>
        <w:t>համակարգում</w:t>
      </w:r>
      <w:r w:rsidR="00781688" w:rsidRPr="00F566BF">
        <w:rPr>
          <w:rFonts w:ascii="GHEA Grapalat" w:hAnsi="GHEA Grapalat" w:cs="Arial"/>
          <w:sz w:val="20"/>
          <w:lang w:val="af-ZA"/>
        </w:rPr>
        <w:t xml:space="preserve"> </w:t>
      </w:r>
      <w:r w:rsidR="00781688" w:rsidRPr="00F566BF">
        <w:rPr>
          <w:rFonts w:ascii="GHEA Grapalat" w:hAnsi="GHEA Grapalat" w:cs="Arial"/>
          <w:sz w:val="20"/>
        </w:rPr>
        <w:t>և</w:t>
      </w:r>
      <w:r w:rsidR="00781688" w:rsidRPr="00F566BF">
        <w:rPr>
          <w:rFonts w:ascii="GHEA Grapalat" w:hAnsi="GHEA Grapalat" w:cs="Arial"/>
          <w:sz w:val="20"/>
          <w:lang w:val="af-ZA"/>
        </w:rPr>
        <w:t xml:space="preserve"> </w:t>
      </w:r>
      <w:r w:rsidR="00757A3F" w:rsidRPr="00F566BF">
        <w:rPr>
          <w:rFonts w:ascii="GHEA Grapalat" w:hAnsi="GHEA Grapalat" w:cs="Sylfaen"/>
          <w:sz w:val="20"/>
          <w:lang w:val="af-ZA"/>
        </w:rPr>
        <w:t xml:space="preserve">www.procurement.am </w:t>
      </w:r>
      <w:r w:rsidR="00757A3F" w:rsidRPr="00F566BF">
        <w:rPr>
          <w:rFonts w:ascii="GHEA Grapalat" w:hAnsi="GHEA Grapalat" w:cs="Sylfaen"/>
          <w:sz w:val="20"/>
          <w:lang w:val="ru-RU"/>
        </w:rPr>
        <w:t>հասցեով</w:t>
      </w:r>
      <w:r w:rsidR="00757A3F" w:rsidRPr="00F566BF">
        <w:rPr>
          <w:rFonts w:ascii="GHEA Grapalat" w:hAnsi="GHEA Grapalat" w:cs="Sylfaen"/>
          <w:sz w:val="20"/>
          <w:lang w:val="af-ZA"/>
        </w:rPr>
        <w:t xml:space="preserve"> </w:t>
      </w:r>
      <w:r w:rsidR="00757A3F" w:rsidRPr="00F566BF">
        <w:rPr>
          <w:rFonts w:ascii="GHEA Grapalat" w:hAnsi="GHEA Grapalat" w:cs="Sylfaen"/>
          <w:sz w:val="20"/>
        </w:rPr>
        <w:t>գործող</w:t>
      </w:r>
      <w:r w:rsidR="00757A3F" w:rsidRPr="00F566BF">
        <w:rPr>
          <w:rFonts w:ascii="GHEA Grapalat" w:hAnsi="GHEA Grapalat" w:cs="Sylfaen"/>
          <w:sz w:val="20"/>
          <w:lang w:val="af-ZA"/>
        </w:rPr>
        <w:t xml:space="preserve"> </w:t>
      </w:r>
      <w:r w:rsidR="00757A3F" w:rsidRPr="00F566BF">
        <w:rPr>
          <w:rFonts w:ascii="GHEA Grapalat" w:hAnsi="GHEA Grapalat" w:cs="Sylfaen"/>
          <w:sz w:val="20"/>
          <w:lang w:val="ru-RU"/>
        </w:rPr>
        <w:t>տեղեկագր</w:t>
      </w:r>
      <w:r w:rsidR="009A73D5" w:rsidRPr="00F566BF">
        <w:rPr>
          <w:rFonts w:ascii="GHEA Grapalat" w:hAnsi="GHEA Grapalat" w:cs="Sylfaen"/>
          <w:sz w:val="20"/>
        </w:rPr>
        <w:t>ի</w:t>
      </w:r>
      <w:r w:rsidR="009A73D5" w:rsidRPr="00F566BF">
        <w:rPr>
          <w:rFonts w:ascii="GHEA Grapalat" w:hAnsi="GHEA Grapalat" w:cs="Sylfaen"/>
          <w:sz w:val="20"/>
          <w:lang w:val="af-ZA"/>
        </w:rPr>
        <w:t xml:space="preserve"> (</w:t>
      </w:r>
      <w:r w:rsidR="009A73D5" w:rsidRPr="00F566BF">
        <w:rPr>
          <w:rFonts w:ascii="GHEA Grapalat" w:hAnsi="GHEA Grapalat" w:cs="Sylfaen"/>
          <w:sz w:val="20"/>
          <w:lang w:val="ru-RU"/>
        </w:rPr>
        <w:t>այսուհետ</w:t>
      </w:r>
      <w:r w:rsidR="009A73D5" w:rsidRPr="00F566BF">
        <w:rPr>
          <w:rFonts w:ascii="GHEA Grapalat" w:hAnsi="GHEA Grapalat" w:cs="Sylfaen"/>
          <w:sz w:val="20"/>
          <w:lang w:val="af-ZA"/>
        </w:rPr>
        <w:t xml:space="preserve">` </w:t>
      </w:r>
      <w:r w:rsidR="009A73D5" w:rsidRPr="00F566BF">
        <w:rPr>
          <w:rFonts w:ascii="GHEA Grapalat" w:hAnsi="GHEA Grapalat" w:cs="Sylfaen"/>
          <w:sz w:val="20"/>
          <w:lang w:val="ru-RU"/>
        </w:rPr>
        <w:t>տեղեկագիր</w:t>
      </w:r>
      <w:r w:rsidR="009A73D5" w:rsidRPr="00F566BF">
        <w:rPr>
          <w:rFonts w:ascii="GHEA Grapalat" w:hAnsi="GHEA Grapalat" w:cs="Sylfaen"/>
          <w:sz w:val="20"/>
          <w:lang w:val="af-ZA"/>
        </w:rPr>
        <w:t xml:space="preserve">) </w:t>
      </w:r>
      <w:r w:rsidR="001C76F7" w:rsidRPr="00F566BF">
        <w:rPr>
          <w:rFonts w:ascii="GHEA Grapalat" w:hAnsi="GHEA Grapalat"/>
          <w:lang w:val="af-ZA"/>
        </w:rPr>
        <w:t>«</w:t>
      </w:r>
      <w:r w:rsidR="00051B7F" w:rsidRPr="00F566BF">
        <w:rPr>
          <w:rFonts w:ascii="GHEA Grapalat" w:hAnsi="GHEA Grapalat" w:cs="Sylfaen"/>
          <w:sz w:val="20"/>
        </w:rPr>
        <w:t>Գնումների</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հայտարարություններ</w:t>
      </w:r>
      <w:r w:rsidR="001C76F7" w:rsidRPr="00F566BF">
        <w:rPr>
          <w:rFonts w:ascii="GHEA Grapalat" w:hAnsi="GHEA Grapalat"/>
          <w:lang w:val="af-ZA"/>
        </w:rPr>
        <w:t>»</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բաժնի</w:t>
      </w:r>
      <w:r w:rsidR="00051B7F" w:rsidRPr="00F566BF">
        <w:rPr>
          <w:rFonts w:ascii="GHEA Grapalat" w:hAnsi="GHEA Grapalat" w:cs="Sylfaen"/>
          <w:sz w:val="20"/>
          <w:lang w:val="af-ZA"/>
        </w:rPr>
        <w:t xml:space="preserve"> </w:t>
      </w:r>
      <w:r w:rsidR="001C76F7" w:rsidRPr="00F566BF">
        <w:rPr>
          <w:rFonts w:ascii="GHEA Grapalat" w:hAnsi="GHEA Grapalat"/>
          <w:lang w:val="af-ZA"/>
        </w:rPr>
        <w:t>«</w:t>
      </w:r>
      <w:r w:rsidR="00051B7F" w:rsidRPr="00F566BF">
        <w:rPr>
          <w:rFonts w:ascii="GHEA Grapalat" w:hAnsi="GHEA Grapalat" w:cs="Sylfaen"/>
          <w:sz w:val="20"/>
        </w:rPr>
        <w:t>Հրավերների</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պարզաբանումների</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վերաբերյալ</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հայտարարություններ</w:t>
      </w:r>
      <w:r w:rsidR="001C76F7" w:rsidRPr="00F566BF">
        <w:rPr>
          <w:rFonts w:ascii="GHEA Grapalat" w:hAnsi="GHEA Grapalat"/>
          <w:lang w:val="af-ZA"/>
        </w:rPr>
        <w:t>»</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ենթաբա</w:t>
      </w:r>
      <w:r w:rsidR="009A73D5" w:rsidRPr="00F566BF">
        <w:rPr>
          <w:rFonts w:ascii="GHEA Grapalat" w:hAnsi="GHEA Grapalat" w:cs="Sylfaen"/>
          <w:sz w:val="20"/>
        </w:rPr>
        <w:t>բաժնում</w:t>
      </w:r>
      <w:r w:rsidR="00781688" w:rsidRPr="00F566BF">
        <w:rPr>
          <w:rFonts w:ascii="GHEA Grapalat" w:hAnsi="GHEA Grapalat" w:cs="Sylfaen"/>
          <w:sz w:val="20"/>
          <w:lang w:val="af-ZA"/>
        </w:rPr>
        <w:t>`</w:t>
      </w:r>
      <w:r w:rsidR="009A73D5" w:rsidRPr="00F566BF">
        <w:rPr>
          <w:rFonts w:ascii="GHEA Grapalat" w:hAnsi="GHEA Grapalat" w:cs="Sylfaen"/>
          <w:sz w:val="20"/>
          <w:lang w:val="af-ZA"/>
        </w:rPr>
        <w:t xml:space="preserve"> </w:t>
      </w:r>
      <w:r w:rsidRPr="00F566BF">
        <w:rPr>
          <w:rFonts w:ascii="GHEA Grapalat" w:hAnsi="GHEA Grapalat" w:cs="Sylfaen"/>
          <w:sz w:val="20"/>
        </w:rPr>
        <w:t>առանց</w:t>
      </w:r>
      <w:r w:rsidRPr="00F566BF">
        <w:rPr>
          <w:rFonts w:ascii="GHEA Grapalat" w:hAnsi="GHEA Grapalat" w:cs="Arial"/>
          <w:sz w:val="20"/>
          <w:lang w:val="af-ZA"/>
        </w:rPr>
        <w:t xml:space="preserve"> </w:t>
      </w:r>
      <w:r w:rsidRPr="00F566BF">
        <w:rPr>
          <w:rFonts w:ascii="GHEA Grapalat" w:hAnsi="GHEA Grapalat" w:cs="Sylfaen"/>
          <w:sz w:val="20"/>
        </w:rPr>
        <w:t>նշելու</w:t>
      </w:r>
      <w:r w:rsidRPr="00F566BF">
        <w:rPr>
          <w:rFonts w:ascii="GHEA Grapalat" w:hAnsi="GHEA Grapalat" w:cs="Arial"/>
          <w:sz w:val="20"/>
          <w:lang w:val="af-ZA"/>
        </w:rPr>
        <w:t xml:space="preserve"> </w:t>
      </w:r>
      <w:r w:rsidRPr="00F566BF">
        <w:rPr>
          <w:rFonts w:ascii="GHEA Grapalat" w:hAnsi="GHEA Grapalat" w:cs="Sylfaen"/>
          <w:sz w:val="20"/>
        </w:rPr>
        <w:t>հարցումը</w:t>
      </w:r>
      <w:r w:rsidRPr="00F566BF">
        <w:rPr>
          <w:rFonts w:ascii="GHEA Grapalat" w:hAnsi="GHEA Grapalat" w:cs="Arial"/>
          <w:sz w:val="20"/>
          <w:lang w:val="af-ZA"/>
        </w:rPr>
        <w:t xml:space="preserve"> </w:t>
      </w:r>
      <w:r w:rsidRPr="00F566BF">
        <w:rPr>
          <w:rFonts w:ascii="GHEA Grapalat" w:hAnsi="GHEA Grapalat" w:cs="Sylfaen"/>
          <w:sz w:val="20"/>
        </w:rPr>
        <w:t>կատարած</w:t>
      </w:r>
      <w:r w:rsidRPr="00F566BF">
        <w:rPr>
          <w:rFonts w:ascii="GHEA Grapalat" w:hAnsi="GHEA Grapalat" w:cs="Arial"/>
          <w:sz w:val="20"/>
          <w:lang w:val="af-ZA"/>
        </w:rPr>
        <w:t xml:space="preserve"> </w:t>
      </w:r>
      <w:r w:rsidR="00051B7F" w:rsidRPr="00F566BF">
        <w:rPr>
          <w:rFonts w:ascii="GHEA Grapalat" w:hAnsi="GHEA Grapalat" w:cs="Arial"/>
          <w:sz w:val="20"/>
        </w:rPr>
        <w:t>մ</w:t>
      </w:r>
      <w:r w:rsidRPr="00F566BF">
        <w:rPr>
          <w:rFonts w:ascii="GHEA Grapalat" w:hAnsi="GHEA Grapalat" w:cs="Sylfaen"/>
          <w:sz w:val="20"/>
        </w:rPr>
        <w:t>ասնակցի</w:t>
      </w:r>
      <w:r w:rsidRPr="00F566BF">
        <w:rPr>
          <w:rFonts w:ascii="GHEA Grapalat" w:hAnsi="GHEA Grapalat" w:cs="Arial"/>
          <w:sz w:val="20"/>
          <w:lang w:val="af-ZA"/>
        </w:rPr>
        <w:t xml:space="preserve"> </w:t>
      </w:r>
      <w:r w:rsidRPr="00F566BF">
        <w:rPr>
          <w:rFonts w:ascii="GHEA Grapalat" w:hAnsi="GHEA Grapalat" w:cs="Sylfaen"/>
          <w:sz w:val="20"/>
        </w:rPr>
        <w:t>տվյալները</w:t>
      </w:r>
      <w:r w:rsidR="004D5671" w:rsidRPr="00F566BF">
        <w:rPr>
          <w:rFonts w:ascii="GHEA Grapalat" w:hAnsi="GHEA Grapalat" w:cs="Tahoma"/>
          <w:sz w:val="20"/>
        </w:rPr>
        <w:t>։</w:t>
      </w:r>
      <w:r w:rsidR="00A93710" w:rsidRPr="00F566BF">
        <w:rPr>
          <w:rFonts w:ascii="GHEA Grapalat" w:hAnsi="GHEA Grapalat" w:cs="Tahoma"/>
          <w:sz w:val="20"/>
          <w:lang w:val="af-ZA"/>
        </w:rPr>
        <w:t xml:space="preserve"> </w:t>
      </w:r>
    </w:p>
    <w:p w14:paraId="675D848F" w14:textId="77777777" w:rsidR="00096865" w:rsidRPr="00F566BF" w:rsidRDefault="00096865" w:rsidP="00EF3662">
      <w:pPr>
        <w:autoSpaceDE w:val="0"/>
        <w:autoSpaceDN w:val="0"/>
        <w:adjustRightInd w:val="0"/>
        <w:ind w:firstLine="567"/>
        <w:jc w:val="both"/>
        <w:rPr>
          <w:rFonts w:ascii="GHEA Grapalat" w:hAnsi="GHEA Grapalat" w:cs="Arial Unicode"/>
          <w:sz w:val="20"/>
          <w:lang w:val="af-ZA"/>
        </w:rPr>
      </w:pPr>
      <w:r w:rsidRPr="00F566BF">
        <w:rPr>
          <w:rFonts w:ascii="GHEA Grapalat" w:hAnsi="GHEA Grapalat" w:cs="Arial Unicode"/>
          <w:sz w:val="20"/>
          <w:lang w:val="af-ZA"/>
        </w:rPr>
        <w:t xml:space="preserve">3.3 </w:t>
      </w:r>
      <w:r w:rsidRPr="00F566BF">
        <w:rPr>
          <w:rFonts w:ascii="GHEA Grapalat" w:hAnsi="GHEA Grapalat" w:cs="Sylfaen"/>
          <w:sz w:val="20"/>
          <w:lang w:val="ru-RU"/>
        </w:rPr>
        <w:t>Պարզաբանում</w:t>
      </w:r>
      <w:r w:rsidRPr="00F566BF">
        <w:rPr>
          <w:rFonts w:ascii="GHEA Grapalat" w:hAnsi="GHEA Grapalat" w:cs="Arial Unicode"/>
          <w:sz w:val="20"/>
          <w:lang w:val="af-ZA"/>
        </w:rPr>
        <w:t xml:space="preserve"> </w:t>
      </w:r>
      <w:r w:rsidRPr="00F566BF">
        <w:rPr>
          <w:rFonts w:ascii="GHEA Grapalat" w:hAnsi="GHEA Grapalat" w:cs="Sylfaen"/>
          <w:sz w:val="20"/>
          <w:lang w:val="ru-RU"/>
        </w:rPr>
        <w:t>չի</w:t>
      </w:r>
      <w:r w:rsidRPr="00F566BF">
        <w:rPr>
          <w:rFonts w:ascii="GHEA Grapalat" w:hAnsi="GHEA Grapalat" w:cs="Arial Unicode"/>
          <w:sz w:val="20"/>
          <w:lang w:val="af-ZA"/>
        </w:rPr>
        <w:t xml:space="preserve"> </w:t>
      </w:r>
      <w:r w:rsidRPr="00F566BF">
        <w:rPr>
          <w:rFonts w:ascii="GHEA Grapalat" w:hAnsi="GHEA Grapalat" w:cs="Sylfaen"/>
          <w:sz w:val="20"/>
          <w:lang w:val="ru-RU"/>
        </w:rPr>
        <w:t>տրամադրվում</w:t>
      </w:r>
      <w:r w:rsidRPr="00F566BF">
        <w:rPr>
          <w:rFonts w:ascii="GHEA Grapalat" w:hAnsi="GHEA Grapalat" w:cs="Arial Unicode"/>
          <w:sz w:val="20"/>
          <w:lang w:val="af-ZA"/>
        </w:rPr>
        <w:t xml:space="preserve">, </w:t>
      </w:r>
      <w:r w:rsidRPr="00F566BF">
        <w:rPr>
          <w:rFonts w:ascii="GHEA Grapalat" w:hAnsi="GHEA Grapalat" w:cs="Sylfaen"/>
          <w:sz w:val="20"/>
          <w:lang w:val="ru-RU"/>
        </w:rPr>
        <w:t>եթե</w:t>
      </w:r>
      <w:r w:rsidRPr="00F566BF">
        <w:rPr>
          <w:rFonts w:ascii="GHEA Grapalat" w:hAnsi="GHEA Grapalat" w:cs="Arial Unicode"/>
          <w:sz w:val="20"/>
          <w:lang w:val="af-ZA"/>
        </w:rPr>
        <w:t xml:space="preserve"> </w:t>
      </w:r>
      <w:r w:rsidRPr="00F566BF">
        <w:rPr>
          <w:rFonts w:ascii="GHEA Grapalat" w:hAnsi="GHEA Grapalat" w:cs="Sylfaen"/>
          <w:sz w:val="20"/>
          <w:lang w:val="ru-RU"/>
        </w:rPr>
        <w:t>հարցումը</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կատարվել</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Pr="00F566BF">
        <w:rPr>
          <w:rFonts w:ascii="GHEA Grapalat" w:hAnsi="GHEA Grapalat" w:cs="Sylfaen"/>
          <w:sz w:val="20"/>
          <w:lang w:val="ru-RU"/>
        </w:rPr>
        <w:t>սույն</w:t>
      </w:r>
      <w:r w:rsidRPr="00F566BF">
        <w:rPr>
          <w:rFonts w:ascii="GHEA Grapalat" w:hAnsi="GHEA Grapalat" w:cs="Arial Unicode"/>
          <w:sz w:val="20"/>
          <w:lang w:val="af-ZA"/>
        </w:rPr>
        <w:t xml:space="preserve"> </w:t>
      </w:r>
      <w:r w:rsidRPr="00F566BF">
        <w:rPr>
          <w:rFonts w:ascii="GHEA Grapalat" w:hAnsi="GHEA Grapalat" w:cs="Sylfaen"/>
          <w:sz w:val="20"/>
        </w:rPr>
        <w:t>բաժն</w:t>
      </w:r>
      <w:r w:rsidRPr="00F566BF">
        <w:rPr>
          <w:rFonts w:ascii="GHEA Grapalat" w:hAnsi="GHEA Grapalat" w:cs="Sylfaen"/>
          <w:sz w:val="20"/>
          <w:lang w:val="ru-RU"/>
        </w:rPr>
        <w:t>ով</w:t>
      </w:r>
      <w:r w:rsidRPr="00F566BF">
        <w:rPr>
          <w:rFonts w:ascii="GHEA Grapalat" w:hAnsi="GHEA Grapalat" w:cs="Arial Unicode"/>
          <w:sz w:val="20"/>
          <w:lang w:val="af-ZA"/>
        </w:rPr>
        <w:t xml:space="preserve"> </w:t>
      </w:r>
      <w:r w:rsidRPr="00F566BF">
        <w:rPr>
          <w:rFonts w:ascii="GHEA Grapalat" w:hAnsi="GHEA Grapalat" w:cs="Sylfaen"/>
          <w:sz w:val="20"/>
          <w:lang w:val="ru-RU"/>
        </w:rPr>
        <w:t>սահմանված</w:t>
      </w:r>
      <w:r w:rsidRPr="00F566BF">
        <w:rPr>
          <w:rFonts w:ascii="GHEA Grapalat" w:hAnsi="GHEA Grapalat" w:cs="Arial Unicode"/>
          <w:sz w:val="20"/>
          <w:lang w:val="af-ZA"/>
        </w:rPr>
        <w:t xml:space="preserve"> </w:t>
      </w:r>
      <w:r w:rsidRPr="00F566BF">
        <w:rPr>
          <w:rFonts w:ascii="GHEA Grapalat" w:hAnsi="GHEA Grapalat" w:cs="Sylfaen"/>
          <w:sz w:val="20"/>
          <w:lang w:val="ru-RU"/>
        </w:rPr>
        <w:t>ժամկետի</w:t>
      </w:r>
      <w:r w:rsidRPr="00F566BF">
        <w:rPr>
          <w:rFonts w:ascii="GHEA Grapalat" w:hAnsi="GHEA Grapalat" w:cs="Arial Unicode"/>
          <w:sz w:val="20"/>
          <w:lang w:val="af-ZA"/>
        </w:rPr>
        <w:t xml:space="preserve"> </w:t>
      </w:r>
      <w:r w:rsidRPr="00F566BF">
        <w:rPr>
          <w:rFonts w:ascii="GHEA Grapalat" w:hAnsi="GHEA Grapalat" w:cs="Sylfaen"/>
          <w:sz w:val="20"/>
          <w:lang w:val="ru-RU"/>
        </w:rPr>
        <w:t>խախտմամբ</w:t>
      </w:r>
      <w:r w:rsidRPr="00F566BF">
        <w:rPr>
          <w:rFonts w:ascii="GHEA Grapalat" w:hAnsi="GHEA Grapalat" w:cs="Arial Unicode"/>
          <w:sz w:val="20"/>
          <w:lang w:val="af-ZA"/>
        </w:rPr>
        <w:t xml:space="preserve">, </w:t>
      </w:r>
      <w:r w:rsidRPr="00F566BF">
        <w:rPr>
          <w:rFonts w:ascii="GHEA Grapalat" w:hAnsi="GHEA Grapalat" w:cs="Sylfaen"/>
          <w:sz w:val="20"/>
          <w:lang w:val="ru-RU"/>
        </w:rPr>
        <w:t>ինչպես</w:t>
      </w:r>
      <w:r w:rsidRPr="00F566BF">
        <w:rPr>
          <w:rFonts w:ascii="GHEA Grapalat" w:hAnsi="GHEA Grapalat" w:cs="Arial Unicode"/>
          <w:sz w:val="20"/>
          <w:lang w:val="af-ZA"/>
        </w:rPr>
        <w:t xml:space="preserve"> </w:t>
      </w:r>
      <w:r w:rsidRPr="00F566BF">
        <w:rPr>
          <w:rFonts w:ascii="GHEA Grapalat" w:hAnsi="GHEA Grapalat" w:cs="Sylfaen"/>
          <w:sz w:val="20"/>
          <w:lang w:val="ru-RU"/>
        </w:rPr>
        <w:t>նաև</w:t>
      </w:r>
      <w:r w:rsidRPr="00F566BF">
        <w:rPr>
          <w:rFonts w:ascii="GHEA Grapalat" w:hAnsi="GHEA Grapalat" w:cs="Arial Unicode"/>
          <w:sz w:val="20"/>
          <w:lang w:val="af-ZA"/>
        </w:rPr>
        <w:t xml:space="preserve">, </w:t>
      </w:r>
      <w:r w:rsidRPr="00F566BF">
        <w:rPr>
          <w:rFonts w:ascii="GHEA Grapalat" w:hAnsi="GHEA Grapalat" w:cs="Sylfaen"/>
          <w:sz w:val="20"/>
          <w:lang w:val="ru-RU"/>
        </w:rPr>
        <w:t>եթե</w:t>
      </w:r>
      <w:r w:rsidRPr="00F566BF">
        <w:rPr>
          <w:rFonts w:ascii="GHEA Grapalat" w:hAnsi="GHEA Grapalat" w:cs="Arial Unicode"/>
          <w:sz w:val="20"/>
          <w:lang w:val="af-ZA"/>
        </w:rPr>
        <w:t xml:space="preserve"> </w:t>
      </w:r>
      <w:r w:rsidRPr="00F566BF">
        <w:rPr>
          <w:rFonts w:ascii="GHEA Grapalat" w:hAnsi="GHEA Grapalat" w:cs="Sylfaen"/>
          <w:sz w:val="20"/>
          <w:lang w:val="ru-RU"/>
        </w:rPr>
        <w:t>հարցումը</w:t>
      </w:r>
      <w:r w:rsidRPr="00F566BF">
        <w:rPr>
          <w:rFonts w:ascii="GHEA Grapalat" w:hAnsi="GHEA Grapalat" w:cs="Arial Unicode"/>
          <w:sz w:val="20"/>
          <w:lang w:val="af-ZA"/>
        </w:rPr>
        <w:t xml:space="preserve"> </w:t>
      </w:r>
      <w:r w:rsidRPr="00F566BF">
        <w:rPr>
          <w:rFonts w:ascii="GHEA Grapalat" w:hAnsi="GHEA Grapalat" w:cs="Sylfaen"/>
          <w:sz w:val="20"/>
          <w:lang w:val="ru-RU"/>
        </w:rPr>
        <w:t>դուրս</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009A73D5" w:rsidRPr="00F566BF">
        <w:rPr>
          <w:rFonts w:ascii="GHEA Grapalat" w:hAnsi="GHEA Grapalat" w:cs="Arial Unicode"/>
          <w:sz w:val="20"/>
        </w:rPr>
        <w:t>սույն</w:t>
      </w:r>
      <w:r w:rsidR="009A73D5" w:rsidRPr="00F566BF">
        <w:rPr>
          <w:rFonts w:ascii="GHEA Grapalat" w:hAnsi="GHEA Grapalat" w:cs="Arial Unicode"/>
          <w:sz w:val="20"/>
          <w:lang w:val="af-ZA"/>
        </w:rPr>
        <w:t xml:space="preserve"> </w:t>
      </w:r>
      <w:r w:rsidRPr="00F566BF">
        <w:rPr>
          <w:rFonts w:ascii="GHEA Grapalat" w:hAnsi="GHEA Grapalat" w:cs="Sylfaen"/>
          <w:sz w:val="20"/>
          <w:lang w:val="ru-RU"/>
        </w:rPr>
        <w:t>հրավերի</w:t>
      </w:r>
      <w:r w:rsidRPr="00F566BF">
        <w:rPr>
          <w:rFonts w:ascii="GHEA Grapalat" w:hAnsi="GHEA Grapalat" w:cs="Arial Unicode"/>
          <w:sz w:val="20"/>
          <w:lang w:val="af-ZA"/>
        </w:rPr>
        <w:t xml:space="preserve"> </w:t>
      </w:r>
      <w:r w:rsidRPr="00F566BF">
        <w:rPr>
          <w:rFonts w:ascii="GHEA Grapalat" w:hAnsi="GHEA Grapalat" w:cs="Sylfaen"/>
          <w:sz w:val="20"/>
          <w:lang w:val="ru-RU"/>
        </w:rPr>
        <w:t>բովանդակության</w:t>
      </w:r>
      <w:r w:rsidRPr="00F566BF">
        <w:rPr>
          <w:rFonts w:ascii="GHEA Grapalat" w:hAnsi="GHEA Grapalat" w:cs="Arial Unicode"/>
          <w:sz w:val="20"/>
          <w:lang w:val="af-ZA"/>
        </w:rPr>
        <w:t xml:space="preserve"> </w:t>
      </w:r>
      <w:r w:rsidRPr="00F566BF">
        <w:rPr>
          <w:rFonts w:ascii="GHEA Grapalat" w:hAnsi="GHEA Grapalat" w:cs="Sylfaen"/>
          <w:sz w:val="20"/>
          <w:lang w:val="ru-RU"/>
        </w:rPr>
        <w:t>շրջանակից</w:t>
      </w:r>
      <w:r w:rsidR="002A5E43" w:rsidRPr="002D4DC4">
        <w:rPr>
          <w:rFonts w:ascii="GHEA Grapalat" w:hAnsi="GHEA Grapalat" w:cs="Sylfaen"/>
          <w:sz w:val="20"/>
          <w:lang w:val="af-ZA"/>
        </w:rPr>
        <w:t>:</w:t>
      </w:r>
      <w:r w:rsidRPr="00F566BF">
        <w:rPr>
          <w:rFonts w:ascii="GHEA Grapalat" w:hAnsi="GHEA Grapalat" w:cs="Arial Unicode"/>
          <w:sz w:val="20"/>
          <w:lang w:val="af-ZA"/>
        </w:rPr>
        <w:t xml:space="preserve"> </w:t>
      </w:r>
      <w:r w:rsidR="00A4729F" w:rsidRPr="00F566BF">
        <w:rPr>
          <w:rFonts w:ascii="GHEA Grapalat" w:hAnsi="GHEA Grapalat"/>
          <w:sz w:val="20"/>
          <w:szCs w:val="20"/>
        </w:rPr>
        <w:t>Ընդ</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որում</w:t>
      </w:r>
      <w:r w:rsidR="00A4729F" w:rsidRPr="00F566BF">
        <w:rPr>
          <w:rFonts w:ascii="GHEA Grapalat" w:hAnsi="GHEA Grapalat"/>
          <w:sz w:val="20"/>
          <w:szCs w:val="20"/>
          <w:lang w:val="af-ZA"/>
        </w:rPr>
        <w:t xml:space="preserve">, </w:t>
      </w:r>
      <w:r w:rsidR="00051B7F" w:rsidRPr="00F566BF">
        <w:rPr>
          <w:rFonts w:ascii="GHEA Grapalat" w:hAnsi="GHEA Grapalat"/>
          <w:sz w:val="20"/>
          <w:szCs w:val="20"/>
        </w:rPr>
        <w:t>մ</w:t>
      </w:r>
      <w:r w:rsidR="00A4729F" w:rsidRPr="00F566BF">
        <w:rPr>
          <w:rFonts w:ascii="GHEA Grapalat" w:hAnsi="GHEA Grapalat"/>
          <w:sz w:val="20"/>
          <w:szCs w:val="20"/>
        </w:rPr>
        <w:t>ասնակիցը</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գրավոր</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ծանուցվում</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է</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պարզաբանում</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չտրամադրելու</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հիմքերի</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մասին</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հարցումը</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ստանալու</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օրվան</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հաջորդող</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երկու</w:t>
      </w:r>
      <w:r w:rsidR="00A4729F" w:rsidRPr="00F566BF">
        <w:rPr>
          <w:rFonts w:ascii="GHEA Grapalat" w:hAnsi="GHEA Grapalat" w:cs="Sylfaen"/>
          <w:sz w:val="20"/>
          <w:szCs w:val="20"/>
          <w:lang w:val="af-ZA"/>
        </w:rPr>
        <w:t xml:space="preserve"> </w:t>
      </w:r>
      <w:r w:rsidR="00A4729F" w:rsidRPr="00F566BF">
        <w:rPr>
          <w:rFonts w:ascii="GHEA Grapalat" w:hAnsi="GHEA Grapalat" w:cs="Sylfaen"/>
          <w:sz w:val="20"/>
          <w:szCs w:val="20"/>
        </w:rPr>
        <w:t>օրացուցային</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օրվա</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ընթացքում</w:t>
      </w:r>
      <w:r w:rsidR="00A4729F" w:rsidRPr="00F566BF">
        <w:rPr>
          <w:rFonts w:ascii="GHEA Grapalat" w:hAnsi="GHEA Grapalat"/>
          <w:sz w:val="20"/>
          <w:szCs w:val="20"/>
          <w:lang w:val="af-ZA"/>
        </w:rPr>
        <w:t>:</w:t>
      </w:r>
    </w:p>
    <w:p w14:paraId="09B34D1A" w14:textId="77777777" w:rsidR="00096865" w:rsidRPr="00F566BF" w:rsidRDefault="00096865"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Arial Unicode"/>
          <w:sz w:val="20"/>
          <w:lang w:val="af-ZA"/>
        </w:rPr>
        <w:t xml:space="preserve">3.4 </w:t>
      </w:r>
      <w:r w:rsidRPr="00F566BF">
        <w:rPr>
          <w:rFonts w:ascii="GHEA Grapalat" w:hAnsi="GHEA Grapalat" w:cs="Sylfaen"/>
          <w:sz w:val="20"/>
          <w:lang w:val="ru-RU"/>
        </w:rPr>
        <w:t>Հայտերի</w:t>
      </w:r>
      <w:r w:rsidRPr="00F566BF">
        <w:rPr>
          <w:rFonts w:ascii="GHEA Grapalat" w:hAnsi="GHEA Grapalat" w:cs="Arial Unicode"/>
          <w:sz w:val="20"/>
          <w:lang w:val="af-ZA"/>
        </w:rPr>
        <w:t xml:space="preserve"> </w:t>
      </w:r>
      <w:r w:rsidRPr="00F566BF">
        <w:rPr>
          <w:rFonts w:ascii="GHEA Grapalat" w:hAnsi="GHEA Grapalat" w:cs="Sylfaen"/>
          <w:sz w:val="20"/>
          <w:lang w:val="ru-RU"/>
        </w:rPr>
        <w:t>ներկայացման</w:t>
      </w:r>
      <w:r w:rsidRPr="00F566BF">
        <w:rPr>
          <w:rFonts w:ascii="GHEA Grapalat" w:hAnsi="GHEA Grapalat" w:cs="Arial Unicode"/>
          <w:sz w:val="20"/>
          <w:lang w:val="af-ZA"/>
        </w:rPr>
        <w:t xml:space="preserve"> </w:t>
      </w:r>
      <w:r w:rsidRPr="00F566BF">
        <w:rPr>
          <w:rFonts w:ascii="GHEA Grapalat" w:hAnsi="GHEA Grapalat" w:cs="Sylfaen"/>
          <w:sz w:val="20"/>
          <w:lang w:val="ru-RU"/>
        </w:rPr>
        <w:t>վերջնաժամկետը</w:t>
      </w:r>
      <w:r w:rsidRPr="00F566BF">
        <w:rPr>
          <w:rFonts w:ascii="GHEA Grapalat" w:hAnsi="GHEA Grapalat" w:cs="Arial Unicode"/>
          <w:sz w:val="20"/>
          <w:lang w:val="af-ZA"/>
        </w:rPr>
        <w:t xml:space="preserve"> </w:t>
      </w:r>
      <w:r w:rsidRPr="00F566BF">
        <w:rPr>
          <w:rFonts w:ascii="GHEA Grapalat" w:hAnsi="GHEA Grapalat" w:cs="Sylfaen"/>
          <w:sz w:val="20"/>
          <w:lang w:val="ru-RU"/>
        </w:rPr>
        <w:t>լրանալուց</w:t>
      </w:r>
      <w:r w:rsidRPr="00F566BF">
        <w:rPr>
          <w:rFonts w:ascii="GHEA Grapalat" w:hAnsi="GHEA Grapalat" w:cs="Arial Unicode"/>
          <w:sz w:val="20"/>
          <w:lang w:val="af-ZA"/>
        </w:rPr>
        <w:t xml:space="preserve"> </w:t>
      </w:r>
      <w:r w:rsidRPr="00F566BF">
        <w:rPr>
          <w:rFonts w:ascii="GHEA Grapalat" w:hAnsi="GHEA Grapalat" w:cs="Sylfaen"/>
          <w:sz w:val="20"/>
          <w:lang w:val="ru-RU"/>
        </w:rPr>
        <w:t>առնվազն</w:t>
      </w:r>
      <w:r w:rsidRPr="00F566BF">
        <w:rPr>
          <w:rFonts w:ascii="GHEA Grapalat" w:hAnsi="GHEA Grapalat" w:cs="Arial Unicode"/>
          <w:sz w:val="20"/>
          <w:lang w:val="af-ZA"/>
        </w:rPr>
        <w:t xml:space="preserve"> </w:t>
      </w:r>
      <w:r w:rsidRPr="00F566BF">
        <w:rPr>
          <w:rFonts w:ascii="GHEA Grapalat" w:hAnsi="GHEA Grapalat" w:cs="Sylfaen"/>
          <w:sz w:val="20"/>
          <w:lang w:val="ru-RU"/>
        </w:rPr>
        <w:t>հինգ</w:t>
      </w:r>
      <w:r w:rsidRPr="00F566BF">
        <w:rPr>
          <w:rFonts w:ascii="GHEA Grapalat" w:hAnsi="GHEA Grapalat" w:cs="Arial Unicode"/>
          <w:sz w:val="20"/>
          <w:lang w:val="af-ZA"/>
        </w:rPr>
        <w:t xml:space="preserve"> </w:t>
      </w:r>
      <w:r w:rsidRPr="00F566BF">
        <w:rPr>
          <w:rFonts w:ascii="GHEA Grapalat" w:hAnsi="GHEA Grapalat" w:cs="Sylfaen"/>
          <w:sz w:val="20"/>
          <w:lang w:val="ru-RU"/>
        </w:rPr>
        <w:t>օրացուցային</w:t>
      </w:r>
      <w:r w:rsidRPr="00F566BF">
        <w:rPr>
          <w:rFonts w:ascii="GHEA Grapalat" w:hAnsi="GHEA Grapalat" w:cs="Arial Unicode"/>
          <w:sz w:val="20"/>
          <w:lang w:val="af-ZA"/>
        </w:rPr>
        <w:t xml:space="preserve"> </w:t>
      </w:r>
      <w:r w:rsidRPr="00F566BF">
        <w:rPr>
          <w:rFonts w:ascii="GHEA Grapalat" w:hAnsi="GHEA Grapalat" w:cs="Sylfaen"/>
          <w:sz w:val="20"/>
          <w:lang w:val="ru-RU"/>
        </w:rPr>
        <w:t>օր</w:t>
      </w:r>
      <w:r w:rsidRPr="00F566BF">
        <w:rPr>
          <w:rFonts w:ascii="GHEA Grapalat" w:hAnsi="GHEA Grapalat" w:cs="Arial Unicode"/>
          <w:sz w:val="20"/>
          <w:lang w:val="af-ZA"/>
        </w:rPr>
        <w:t xml:space="preserve"> </w:t>
      </w:r>
      <w:r w:rsidRPr="00F566BF">
        <w:rPr>
          <w:rFonts w:ascii="GHEA Grapalat" w:hAnsi="GHEA Grapalat" w:cs="Sylfaen"/>
          <w:sz w:val="20"/>
          <w:lang w:val="ru-RU"/>
        </w:rPr>
        <w:t>առաջ</w:t>
      </w:r>
      <w:r w:rsidRPr="00F566BF">
        <w:rPr>
          <w:rFonts w:ascii="GHEA Grapalat" w:hAnsi="GHEA Grapalat" w:cs="Arial Unicode"/>
          <w:sz w:val="20"/>
          <w:lang w:val="af-ZA"/>
        </w:rPr>
        <w:t xml:space="preserve"> </w:t>
      </w:r>
      <w:r w:rsidRPr="00F566BF">
        <w:rPr>
          <w:rFonts w:ascii="GHEA Grapalat" w:hAnsi="GHEA Grapalat" w:cs="Sylfaen"/>
          <w:sz w:val="20"/>
          <w:lang w:val="ru-RU"/>
        </w:rPr>
        <w:t>հրավերում</w:t>
      </w:r>
      <w:r w:rsidRPr="00F566BF">
        <w:rPr>
          <w:rFonts w:ascii="GHEA Grapalat" w:hAnsi="GHEA Grapalat" w:cs="Arial Unicode"/>
          <w:sz w:val="20"/>
          <w:lang w:val="af-ZA"/>
        </w:rPr>
        <w:t xml:space="preserve"> </w:t>
      </w:r>
      <w:r w:rsidRPr="00F566BF">
        <w:rPr>
          <w:rFonts w:ascii="GHEA Grapalat" w:hAnsi="GHEA Grapalat" w:cs="Sylfaen"/>
          <w:sz w:val="20"/>
          <w:lang w:val="ru-RU"/>
        </w:rPr>
        <w:t>կարող</w:t>
      </w:r>
      <w:r w:rsidRPr="00F566BF">
        <w:rPr>
          <w:rFonts w:ascii="GHEA Grapalat" w:hAnsi="GHEA Grapalat" w:cs="Arial Unicode"/>
          <w:sz w:val="20"/>
          <w:lang w:val="af-ZA"/>
        </w:rPr>
        <w:t xml:space="preserve"> </w:t>
      </w:r>
      <w:r w:rsidRPr="00F566BF">
        <w:rPr>
          <w:rFonts w:ascii="GHEA Grapalat" w:hAnsi="GHEA Grapalat" w:cs="Sylfaen"/>
          <w:sz w:val="20"/>
          <w:lang w:val="ru-RU"/>
        </w:rPr>
        <w:t>են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կատարվել</w:t>
      </w:r>
      <w:r w:rsidRPr="00F566BF">
        <w:rPr>
          <w:rFonts w:ascii="GHEA Grapalat" w:hAnsi="GHEA Grapalat" w:cs="Arial Unicode"/>
          <w:sz w:val="20"/>
          <w:lang w:val="af-ZA"/>
        </w:rPr>
        <w:t xml:space="preserve"> </w:t>
      </w:r>
      <w:r w:rsidRPr="00F566BF">
        <w:rPr>
          <w:rFonts w:ascii="GHEA Grapalat" w:hAnsi="GHEA Grapalat" w:cs="Sylfaen"/>
          <w:sz w:val="20"/>
          <w:lang w:val="ru-RU"/>
        </w:rPr>
        <w:t>փոփոխություններ</w:t>
      </w:r>
      <w:r w:rsidR="004D5671" w:rsidRPr="00F566BF">
        <w:rPr>
          <w:rFonts w:ascii="GHEA Grapalat" w:hAnsi="GHEA Grapalat" w:cs="Tahoma"/>
          <w:sz w:val="20"/>
        </w:rPr>
        <w:t>։</w:t>
      </w:r>
      <w:r w:rsidRPr="00F566BF">
        <w:rPr>
          <w:rFonts w:ascii="GHEA Grapalat" w:hAnsi="GHEA Grapalat" w:cs="Arial Unicode"/>
          <w:sz w:val="20"/>
          <w:lang w:val="af-ZA"/>
        </w:rPr>
        <w:t xml:space="preserve"> </w:t>
      </w:r>
      <w:r w:rsidRPr="00F566BF">
        <w:rPr>
          <w:rFonts w:ascii="GHEA Grapalat" w:hAnsi="GHEA Grapalat" w:cs="Sylfaen"/>
          <w:sz w:val="20"/>
        </w:rPr>
        <w:t>Փ</w:t>
      </w:r>
      <w:r w:rsidRPr="00F566BF">
        <w:rPr>
          <w:rFonts w:ascii="GHEA Grapalat" w:hAnsi="GHEA Grapalat" w:cs="Sylfaen"/>
          <w:sz w:val="20"/>
          <w:lang w:val="ru-RU"/>
        </w:rPr>
        <w:t>ոփոխություն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օրվան</w:t>
      </w:r>
      <w:r w:rsidRPr="00F566BF">
        <w:rPr>
          <w:rFonts w:ascii="GHEA Grapalat" w:hAnsi="GHEA Grapalat" w:cs="Arial Unicode"/>
          <w:sz w:val="20"/>
          <w:lang w:val="af-ZA"/>
        </w:rPr>
        <w:t xml:space="preserve"> </w:t>
      </w:r>
      <w:r w:rsidRPr="00F566BF">
        <w:rPr>
          <w:rFonts w:ascii="GHEA Grapalat" w:hAnsi="GHEA Grapalat" w:cs="Sylfaen"/>
          <w:sz w:val="20"/>
          <w:lang w:val="ru-RU"/>
        </w:rPr>
        <w:t>հաջորդող</w:t>
      </w:r>
      <w:r w:rsidRPr="00F566BF">
        <w:rPr>
          <w:rFonts w:ascii="GHEA Grapalat" w:hAnsi="GHEA Grapalat" w:cs="Arial Unicode"/>
          <w:sz w:val="20"/>
          <w:lang w:val="af-ZA"/>
        </w:rPr>
        <w:t xml:space="preserve"> </w:t>
      </w:r>
      <w:r w:rsidRPr="00F566BF">
        <w:rPr>
          <w:rFonts w:ascii="GHEA Grapalat" w:hAnsi="GHEA Grapalat" w:cs="Sylfaen"/>
          <w:sz w:val="20"/>
          <w:lang w:val="ru-RU"/>
        </w:rPr>
        <w:t>երեք</w:t>
      </w:r>
      <w:r w:rsidRPr="00F566BF">
        <w:rPr>
          <w:rFonts w:ascii="GHEA Grapalat" w:hAnsi="GHEA Grapalat" w:cs="Arial Unicode"/>
          <w:sz w:val="20"/>
          <w:lang w:val="af-ZA"/>
        </w:rPr>
        <w:t xml:space="preserve"> </w:t>
      </w:r>
      <w:r w:rsidRPr="00F566BF">
        <w:rPr>
          <w:rFonts w:ascii="GHEA Grapalat" w:hAnsi="GHEA Grapalat" w:cs="Sylfaen"/>
          <w:sz w:val="20"/>
          <w:lang w:val="ru-RU"/>
        </w:rPr>
        <w:t>օրացուցային</w:t>
      </w:r>
      <w:r w:rsidRPr="00F566BF">
        <w:rPr>
          <w:rFonts w:ascii="GHEA Grapalat" w:hAnsi="GHEA Grapalat" w:cs="Arial Unicode"/>
          <w:sz w:val="20"/>
          <w:lang w:val="af-ZA"/>
        </w:rPr>
        <w:t xml:space="preserve"> </w:t>
      </w:r>
      <w:r w:rsidRPr="00F566BF">
        <w:rPr>
          <w:rFonts w:ascii="GHEA Grapalat" w:hAnsi="GHEA Grapalat" w:cs="Sylfaen"/>
          <w:sz w:val="20"/>
          <w:lang w:val="ru-RU"/>
        </w:rPr>
        <w:t>օրվա</w:t>
      </w:r>
      <w:r w:rsidRPr="00F566BF">
        <w:rPr>
          <w:rFonts w:ascii="GHEA Grapalat" w:hAnsi="GHEA Grapalat" w:cs="Arial Unicode"/>
          <w:sz w:val="20"/>
          <w:lang w:val="af-ZA"/>
        </w:rPr>
        <w:t xml:space="preserve"> </w:t>
      </w:r>
      <w:r w:rsidRPr="00F566BF">
        <w:rPr>
          <w:rFonts w:ascii="GHEA Grapalat" w:hAnsi="GHEA Grapalat" w:cs="Sylfaen"/>
          <w:sz w:val="20"/>
          <w:lang w:val="ru-RU"/>
        </w:rPr>
        <w:t>ընթացքում</w:t>
      </w:r>
      <w:r w:rsidRPr="00F566BF">
        <w:rPr>
          <w:rFonts w:ascii="GHEA Grapalat" w:hAnsi="GHEA Grapalat" w:cs="Arial Unicode"/>
          <w:sz w:val="20"/>
          <w:lang w:val="af-ZA"/>
        </w:rPr>
        <w:t xml:space="preserve"> </w:t>
      </w:r>
      <w:r w:rsidRPr="00F566BF">
        <w:rPr>
          <w:rFonts w:ascii="GHEA Grapalat" w:hAnsi="GHEA Grapalat" w:cs="Sylfaen"/>
          <w:sz w:val="20"/>
          <w:lang w:val="ru-RU"/>
        </w:rPr>
        <w:t>փոփոխություն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և</w:t>
      </w:r>
      <w:r w:rsidRPr="00F566BF">
        <w:rPr>
          <w:rFonts w:ascii="GHEA Grapalat" w:hAnsi="GHEA Grapalat" w:cs="Arial Unicode"/>
          <w:sz w:val="20"/>
          <w:lang w:val="af-ZA"/>
        </w:rPr>
        <w:t xml:space="preserve"> </w:t>
      </w:r>
      <w:r w:rsidRPr="00F566BF">
        <w:rPr>
          <w:rFonts w:ascii="GHEA Grapalat" w:hAnsi="GHEA Grapalat" w:cs="Sylfaen"/>
          <w:sz w:val="20"/>
          <w:lang w:val="ru-RU"/>
        </w:rPr>
        <w:t>դրանք</w:t>
      </w:r>
      <w:r w:rsidRPr="00F566BF">
        <w:rPr>
          <w:rFonts w:ascii="GHEA Grapalat" w:hAnsi="GHEA Grapalat" w:cs="Arial Unicode"/>
          <w:sz w:val="20"/>
          <w:lang w:val="af-ZA"/>
        </w:rPr>
        <w:t xml:space="preserve"> </w:t>
      </w:r>
      <w:r w:rsidRPr="00F566BF">
        <w:rPr>
          <w:rFonts w:ascii="GHEA Grapalat" w:hAnsi="GHEA Grapalat" w:cs="Sylfaen"/>
          <w:sz w:val="20"/>
          <w:lang w:val="ru-RU"/>
        </w:rPr>
        <w:t>տրամադրելու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պայմանների</w:t>
      </w:r>
      <w:r w:rsidRPr="00F566BF">
        <w:rPr>
          <w:rFonts w:ascii="GHEA Grapalat" w:hAnsi="GHEA Grapalat" w:cs="Arial Unicode"/>
          <w:sz w:val="20"/>
          <w:lang w:val="af-ZA"/>
        </w:rPr>
        <w:t xml:space="preserve"> </w:t>
      </w:r>
      <w:r w:rsidRPr="00F566BF">
        <w:rPr>
          <w:rFonts w:ascii="GHEA Grapalat" w:hAnsi="GHEA Grapalat" w:cs="Sylfaen"/>
          <w:sz w:val="20"/>
          <w:lang w:val="ru-RU"/>
        </w:rPr>
        <w:t>մասին</w:t>
      </w:r>
      <w:r w:rsidRPr="00F566BF">
        <w:rPr>
          <w:rFonts w:ascii="GHEA Grapalat" w:hAnsi="GHEA Grapalat" w:cs="Arial Unicode"/>
          <w:sz w:val="20"/>
          <w:lang w:val="af-ZA"/>
        </w:rPr>
        <w:t xml:space="preserve"> </w:t>
      </w:r>
      <w:r w:rsidRPr="00F566BF">
        <w:rPr>
          <w:rFonts w:ascii="GHEA Grapalat" w:hAnsi="GHEA Grapalat" w:cs="Sylfaen"/>
          <w:sz w:val="20"/>
          <w:lang w:val="ru-RU"/>
        </w:rPr>
        <w:t>հայտարարություն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Pr="00F566BF">
        <w:rPr>
          <w:rFonts w:ascii="GHEA Grapalat" w:hAnsi="GHEA Grapalat" w:cs="Sylfaen"/>
          <w:sz w:val="20"/>
          <w:lang w:val="ru-RU"/>
        </w:rPr>
        <w:t>հրապարակվում</w:t>
      </w:r>
      <w:r w:rsidRPr="00F566BF">
        <w:rPr>
          <w:rFonts w:ascii="GHEA Grapalat" w:hAnsi="GHEA Grapalat" w:cs="Arial Unicode"/>
          <w:sz w:val="20"/>
          <w:lang w:val="af-ZA"/>
        </w:rPr>
        <w:t xml:space="preserve"> </w:t>
      </w:r>
      <w:r w:rsidR="00781688" w:rsidRPr="00F566BF">
        <w:rPr>
          <w:rFonts w:ascii="GHEA Grapalat" w:hAnsi="GHEA Grapalat" w:cs="Arial Unicode"/>
          <w:sz w:val="20"/>
        </w:rPr>
        <w:t>համակարգում</w:t>
      </w:r>
      <w:r w:rsidR="00781688" w:rsidRPr="00F566BF">
        <w:rPr>
          <w:rFonts w:ascii="GHEA Grapalat" w:hAnsi="GHEA Grapalat" w:cs="Arial Unicode"/>
          <w:sz w:val="20"/>
          <w:lang w:val="af-ZA"/>
        </w:rPr>
        <w:t xml:space="preserve"> </w:t>
      </w:r>
      <w:r w:rsidR="00781688" w:rsidRPr="00F566BF">
        <w:rPr>
          <w:rFonts w:ascii="GHEA Grapalat" w:hAnsi="GHEA Grapalat" w:cs="Arial Unicode"/>
          <w:sz w:val="20"/>
        </w:rPr>
        <w:t>և</w:t>
      </w:r>
      <w:r w:rsidR="00781688" w:rsidRPr="00F566BF">
        <w:rPr>
          <w:rFonts w:ascii="GHEA Grapalat" w:hAnsi="GHEA Grapalat" w:cs="Arial Unicode"/>
          <w:sz w:val="20"/>
          <w:lang w:val="af-ZA"/>
        </w:rPr>
        <w:t xml:space="preserve"> </w:t>
      </w:r>
      <w:r w:rsidRPr="00F566BF">
        <w:rPr>
          <w:rFonts w:ascii="GHEA Grapalat" w:hAnsi="GHEA Grapalat" w:cs="Sylfaen"/>
          <w:sz w:val="20"/>
          <w:lang w:val="ru-RU"/>
        </w:rPr>
        <w:t>տեղեկագրում</w:t>
      </w:r>
      <w:r w:rsidR="004D5671" w:rsidRPr="00F566BF">
        <w:rPr>
          <w:rFonts w:ascii="GHEA Grapalat" w:hAnsi="GHEA Grapalat" w:cs="Tahoma"/>
          <w:sz w:val="20"/>
        </w:rPr>
        <w:t>։</w:t>
      </w:r>
      <w:r w:rsidRPr="00F566BF">
        <w:rPr>
          <w:rFonts w:ascii="GHEA Grapalat" w:hAnsi="GHEA Grapalat" w:cs="Arial Unicode"/>
          <w:sz w:val="20"/>
          <w:lang w:val="af-ZA"/>
        </w:rPr>
        <w:t xml:space="preserve"> </w:t>
      </w:r>
    </w:p>
    <w:p w14:paraId="3EA1882E" w14:textId="77777777" w:rsidR="00581DC3" w:rsidRPr="00F566BF" w:rsidRDefault="005754F7"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D4DC4">
        <w:rPr>
          <w:rFonts w:ascii="GHEA Grapalat" w:hAnsi="GHEA Grapalat" w:cs="Sylfaen"/>
          <w:sz w:val="20"/>
          <w:lang w:val="hy-AM"/>
        </w:rPr>
        <w:t>ս</w:t>
      </w:r>
      <w:r w:rsidRPr="00F566BF">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D4DC4">
        <w:rPr>
          <w:rFonts w:ascii="GHEA Grapalat" w:hAnsi="GHEA Grapalat" w:cs="Sylfaen"/>
          <w:sz w:val="20"/>
          <w:lang w:val="hy-AM"/>
        </w:rPr>
        <w:t xml:space="preserve"> </w:t>
      </w:r>
    </w:p>
    <w:p w14:paraId="55F22D38" w14:textId="7295C18A" w:rsidR="00096865" w:rsidRDefault="00096865"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Arial Unicode"/>
          <w:sz w:val="20"/>
          <w:lang w:val="hy-AM"/>
        </w:rPr>
        <w:t>3.</w:t>
      </w:r>
      <w:r w:rsidR="00BF74AB" w:rsidRPr="00F566BF">
        <w:rPr>
          <w:rFonts w:ascii="GHEA Grapalat" w:hAnsi="GHEA Grapalat" w:cs="Arial Unicode"/>
          <w:sz w:val="20"/>
          <w:lang w:val="hy-AM"/>
        </w:rPr>
        <w:t xml:space="preserve">6 </w:t>
      </w:r>
      <w:r w:rsidRPr="00F566BF">
        <w:rPr>
          <w:rFonts w:ascii="GHEA Grapalat" w:hAnsi="GHEA Grapalat" w:cs="Sylfaen"/>
          <w:sz w:val="20"/>
          <w:lang w:val="hy-AM"/>
        </w:rPr>
        <w:t>Հրավերում</w:t>
      </w:r>
      <w:r w:rsidRPr="00F566BF">
        <w:rPr>
          <w:rFonts w:ascii="GHEA Grapalat" w:hAnsi="GHEA Grapalat" w:cs="Arial Unicode"/>
          <w:sz w:val="20"/>
          <w:lang w:val="hy-AM"/>
        </w:rPr>
        <w:t xml:space="preserve"> </w:t>
      </w:r>
      <w:r w:rsidRPr="00F566BF">
        <w:rPr>
          <w:rFonts w:ascii="GHEA Grapalat" w:hAnsi="GHEA Grapalat" w:cs="Sylfaen"/>
          <w:sz w:val="20"/>
          <w:lang w:val="hy-AM"/>
        </w:rPr>
        <w:t>փոփոխություններ</w:t>
      </w:r>
      <w:r w:rsidRPr="00F566BF">
        <w:rPr>
          <w:rFonts w:ascii="GHEA Grapalat" w:hAnsi="GHEA Grapalat" w:cs="Arial Unicode"/>
          <w:sz w:val="20"/>
          <w:lang w:val="hy-AM"/>
        </w:rPr>
        <w:t xml:space="preserve"> </w:t>
      </w:r>
      <w:r w:rsidRPr="00F566BF">
        <w:rPr>
          <w:rFonts w:ascii="GHEA Grapalat" w:hAnsi="GHEA Grapalat" w:cs="Sylfaen"/>
          <w:sz w:val="20"/>
          <w:lang w:val="hy-AM"/>
        </w:rPr>
        <w:t>կատարվելու</w:t>
      </w:r>
      <w:r w:rsidRPr="00F566BF">
        <w:rPr>
          <w:rFonts w:ascii="GHEA Grapalat" w:hAnsi="GHEA Grapalat" w:cs="Arial Unicode"/>
          <w:sz w:val="20"/>
          <w:lang w:val="hy-AM"/>
        </w:rPr>
        <w:t xml:space="preserve"> </w:t>
      </w:r>
      <w:r w:rsidRPr="00F566BF">
        <w:rPr>
          <w:rFonts w:ascii="GHEA Grapalat" w:hAnsi="GHEA Grapalat" w:cs="Sylfaen"/>
          <w:sz w:val="20"/>
          <w:lang w:val="hy-AM"/>
        </w:rPr>
        <w:t>դեպքում</w:t>
      </w:r>
      <w:r w:rsidRPr="00F566BF">
        <w:rPr>
          <w:rFonts w:ascii="GHEA Grapalat" w:hAnsi="GHEA Grapalat" w:cs="Arial Unicode"/>
          <w:sz w:val="20"/>
          <w:lang w:val="hy-AM"/>
        </w:rPr>
        <w:t xml:space="preserve"> </w:t>
      </w:r>
      <w:r w:rsidRPr="00F566BF">
        <w:rPr>
          <w:rFonts w:ascii="GHEA Grapalat" w:hAnsi="GHEA Grapalat" w:cs="Sylfaen"/>
          <w:sz w:val="20"/>
          <w:lang w:val="hy-AM"/>
        </w:rPr>
        <w:t>հայտերը</w:t>
      </w:r>
      <w:r w:rsidRPr="00F566BF">
        <w:rPr>
          <w:rFonts w:ascii="GHEA Grapalat" w:hAnsi="GHEA Grapalat" w:cs="Arial Unicode"/>
          <w:sz w:val="20"/>
          <w:lang w:val="hy-AM"/>
        </w:rPr>
        <w:t xml:space="preserve"> </w:t>
      </w:r>
      <w:r w:rsidRPr="00F566BF">
        <w:rPr>
          <w:rFonts w:ascii="GHEA Grapalat" w:hAnsi="GHEA Grapalat" w:cs="Sylfaen"/>
          <w:sz w:val="20"/>
          <w:lang w:val="hy-AM"/>
        </w:rPr>
        <w:t>ներկայացնելու</w:t>
      </w:r>
      <w:r w:rsidRPr="00F566BF">
        <w:rPr>
          <w:rFonts w:ascii="GHEA Grapalat" w:hAnsi="GHEA Grapalat" w:cs="Arial Unicode"/>
          <w:sz w:val="20"/>
          <w:lang w:val="hy-AM"/>
        </w:rPr>
        <w:t xml:space="preserve"> </w:t>
      </w:r>
      <w:r w:rsidRPr="00F566BF">
        <w:rPr>
          <w:rFonts w:ascii="GHEA Grapalat" w:hAnsi="GHEA Grapalat" w:cs="Sylfaen"/>
          <w:sz w:val="20"/>
          <w:lang w:val="hy-AM"/>
        </w:rPr>
        <w:t>վերջնաժամկետը</w:t>
      </w:r>
      <w:r w:rsidRPr="00F566BF">
        <w:rPr>
          <w:rFonts w:ascii="GHEA Grapalat" w:hAnsi="GHEA Grapalat" w:cs="Arial Unicode"/>
          <w:sz w:val="20"/>
          <w:lang w:val="hy-AM"/>
        </w:rPr>
        <w:t xml:space="preserve"> </w:t>
      </w:r>
      <w:r w:rsidRPr="00F566BF">
        <w:rPr>
          <w:rFonts w:ascii="GHEA Grapalat" w:hAnsi="GHEA Grapalat" w:cs="Sylfaen"/>
          <w:sz w:val="20"/>
          <w:lang w:val="hy-AM"/>
        </w:rPr>
        <w:t>հաշվվում</w:t>
      </w:r>
      <w:r w:rsidRPr="00F566BF">
        <w:rPr>
          <w:rFonts w:ascii="GHEA Grapalat" w:hAnsi="GHEA Grapalat" w:cs="Arial Unicode"/>
          <w:sz w:val="20"/>
          <w:lang w:val="hy-AM"/>
        </w:rPr>
        <w:t xml:space="preserve"> </w:t>
      </w:r>
      <w:r w:rsidRPr="00F566BF">
        <w:rPr>
          <w:rFonts w:ascii="GHEA Grapalat" w:hAnsi="GHEA Grapalat" w:cs="Sylfaen"/>
          <w:sz w:val="20"/>
          <w:lang w:val="hy-AM"/>
        </w:rPr>
        <w:t>է</w:t>
      </w:r>
      <w:r w:rsidRPr="00F566BF">
        <w:rPr>
          <w:rFonts w:ascii="GHEA Grapalat" w:hAnsi="GHEA Grapalat" w:cs="Arial Unicode"/>
          <w:sz w:val="20"/>
          <w:lang w:val="hy-AM"/>
        </w:rPr>
        <w:t xml:space="preserve"> </w:t>
      </w:r>
      <w:r w:rsidRPr="00F566BF">
        <w:rPr>
          <w:rFonts w:ascii="GHEA Grapalat" w:hAnsi="GHEA Grapalat" w:cs="Sylfaen"/>
          <w:sz w:val="20"/>
          <w:lang w:val="hy-AM"/>
        </w:rPr>
        <w:t>այդ</w:t>
      </w:r>
      <w:r w:rsidRPr="00F566BF">
        <w:rPr>
          <w:rFonts w:ascii="GHEA Grapalat" w:hAnsi="GHEA Grapalat" w:cs="Arial Unicode"/>
          <w:sz w:val="20"/>
          <w:lang w:val="hy-AM"/>
        </w:rPr>
        <w:t xml:space="preserve"> </w:t>
      </w:r>
      <w:r w:rsidRPr="00F566BF">
        <w:rPr>
          <w:rFonts w:ascii="GHEA Grapalat" w:hAnsi="GHEA Grapalat" w:cs="Sylfaen"/>
          <w:sz w:val="20"/>
          <w:lang w:val="hy-AM"/>
        </w:rPr>
        <w:t>փոփոխությունների</w:t>
      </w:r>
      <w:r w:rsidRPr="00F566BF">
        <w:rPr>
          <w:rFonts w:ascii="GHEA Grapalat" w:hAnsi="GHEA Grapalat" w:cs="Arial Unicode"/>
          <w:sz w:val="20"/>
          <w:lang w:val="hy-AM"/>
        </w:rPr>
        <w:t xml:space="preserve"> </w:t>
      </w:r>
      <w:r w:rsidRPr="00F566BF">
        <w:rPr>
          <w:rFonts w:ascii="GHEA Grapalat" w:hAnsi="GHEA Grapalat" w:cs="Sylfaen"/>
          <w:sz w:val="20"/>
          <w:lang w:val="hy-AM"/>
        </w:rPr>
        <w:t>մասին</w:t>
      </w:r>
      <w:r w:rsidRPr="00F566BF">
        <w:rPr>
          <w:rFonts w:ascii="GHEA Grapalat" w:hAnsi="GHEA Grapalat" w:cs="Arial Unicode"/>
          <w:sz w:val="20"/>
          <w:lang w:val="hy-AM"/>
        </w:rPr>
        <w:t xml:space="preserve"> </w:t>
      </w:r>
      <w:r w:rsidR="00781688" w:rsidRPr="00F566BF">
        <w:rPr>
          <w:rFonts w:ascii="GHEA Grapalat" w:hAnsi="GHEA Grapalat" w:cs="Arial Unicode"/>
          <w:sz w:val="20"/>
          <w:lang w:val="hy-AM"/>
        </w:rPr>
        <w:t xml:space="preserve">համակարգում և </w:t>
      </w:r>
      <w:r w:rsidRPr="00F566BF">
        <w:rPr>
          <w:rFonts w:ascii="GHEA Grapalat" w:hAnsi="GHEA Grapalat" w:cs="Sylfaen"/>
          <w:sz w:val="20"/>
          <w:lang w:val="hy-AM"/>
        </w:rPr>
        <w:t>տեղեկագրում</w:t>
      </w:r>
      <w:r w:rsidRPr="00F566BF">
        <w:rPr>
          <w:rFonts w:ascii="GHEA Grapalat" w:hAnsi="GHEA Grapalat" w:cs="Arial"/>
          <w:sz w:val="20"/>
          <w:lang w:val="hy-AM"/>
        </w:rPr>
        <w:t xml:space="preserve"> </w:t>
      </w:r>
      <w:r w:rsidRPr="00F566BF">
        <w:rPr>
          <w:rFonts w:ascii="GHEA Grapalat" w:hAnsi="GHEA Grapalat" w:cs="Sylfaen"/>
          <w:sz w:val="20"/>
          <w:lang w:val="hy-AM"/>
        </w:rPr>
        <w:t>հայտարարության</w:t>
      </w:r>
      <w:r w:rsidRPr="00F566BF">
        <w:rPr>
          <w:rFonts w:ascii="GHEA Grapalat" w:hAnsi="GHEA Grapalat" w:cs="Arial Unicode"/>
          <w:sz w:val="20"/>
          <w:lang w:val="hy-AM"/>
        </w:rPr>
        <w:t xml:space="preserve"> </w:t>
      </w:r>
      <w:r w:rsidRPr="00F566BF">
        <w:rPr>
          <w:rFonts w:ascii="GHEA Grapalat" w:hAnsi="GHEA Grapalat" w:cs="Sylfaen"/>
          <w:sz w:val="20"/>
          <w:lang w:val="hy-AM"/>
        </w:rPr>
        <w:t>հրապարակման</w:t>
      </w:r>
      <w:r w:rsidRPr="00F566BF">
        <w:rPr>
          <w:rFonts w:ascii="GHEA Grapalat" w:hAnsi="GHEA Grapalat" w:cs="Arial Unicode"/>
          <w:sz w:val="20"/>
          <w:lang w:val="hy-AM"/>
        </w:rPr>
        <w:t xml:space="preserve"> </w:t>
      </w:r>
      <w:r w:rsidRPr="00F566BF">
        <w:rPr>
          <w:rFonts w:ascii="GHEA Grapalat" w:hAnsi="GHEA Grapalat" w:cs="Sylfaen"/>
          <w:sz w:val="20"/>
          <w:lang w:val="hy-AM"/>
        </w:rPr>
        <w:t>օրվանից</w:t>
      </w:r>
      <w:r w:rsidR="004D5671" w:rsidRPr="00F566BF">
        <w:rPr>
          <w:rFonts w:ascii="GHEA Grapalat" w:hAnsi="GHEA Grapalat" w:cs="Tahoma"/>
          <w:sz w:val="20"/>
          <w:lang w:val="hy-AM"/>
        </w:rPr>
        <w:t>։</w:t>
      </w:r>
      <w:r w:rsidRPr="00F566BF">
        <w:rPr>
          <w:rFonts w:ascii="GHEA Grapalat" w:hAnsi="GHEA Grapalat" w:cs="Arial Unicode"/>
          <w:sz w:val="20"/>
          <w:lang w:val="hy-AM"/>
        </w:rPr>
        <w:t xml:space="preserve"> </w:t>
      </w:r>
    </w:p>
    <w:p w14:paraId="762EC82F" w14:textId="7BC2B96B" w:rsidR="00300BD8" w:rsidRDefault="00300BD8" w:rsidP="00EF3662">
      <w:pPr>
        <w:autoSpaceDE w:val="0"/>
        <w:autoSpaceDN w:val="0"/>
        <w:adjustRightInd w:val="0"/>
        <w:ind w:firstLine="567"/>
        <w:jc w:val="both"/>
        <w:rPr>
          <w:rFonts w:ascii="GHEA Grapalat" w:hAnsi="GHEA Grapalat" w:cs="Arial Unicode"/>
          <w:sz w:val="20"/>
          <w:lang w:val="hy-AM"/>
        </w:rPr>
      </w:pPr>
    </w:p>
    <w:p w14:paraId="7218BAD9" w14:textId="3798859A" w:rsidR="00096865" w:rsidRPr="00F566BF" w:rsidRDefault="00955A1E" w:rsidP="0092445C">
      <w:pPr>
        <w:ind w:firstLine="567"/>
        <w:jc w:val="center"/>
        <w:rPr>
          <w:rFonts w:ascii="GHEA Grapalat" w:hAnsi="GHEA Grapalat" w:cs="Arial"/>
          <w:b/>
          <w:sz w:val="20"/>
          <w:lang w:val="hy-AM"/>
        </w:rPr>
      </w:pPr>
      <w:r w:rsidRPr="00F566BF">
        <w:rPr>
          <w:rFonts w:ascii="GHEA Grapalat" w:hAnsi="GHEA Grapalat"/>
          <w:b/>
          <w:sz w:val="20"/>
          <w:lang w:val="hy-AM"/>
        </w:rPr>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B8993A6" w14:textId="77777777" w:rsidR="00096865" w:rsidRPr="00F566BF" w:rsidRDefault="000946A3" w:rsidP="00EF3662">
      <w:pPr>
        <w:pStyle w:val="23"/>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այտը ներկայացվում </w:t>
      </w:r>
      <w:r w:rsidRPr="00F566BF">
        <w:rPr>
          <w:rFonts w:ascii="GHEA Grapalat" w:hAnsi="GHEA Grapalat" w:cs="Sylfaen"/>
          <w:szCs w:val="24"/>
          <w:lang w:val="hy-AM"/>
        </w:rPr>
        <w:t xml:space="preserve">է </w:t>
      </w:r>
      <w:r w:rsidR="00096865" w:rsidRPr="00F566BF">
        <w:rPr>
          <w:rFonts w:ascii="GHEA Grapalat" w:hAnsi="GHEA Grapalat" w:cs="Sylfaen"/>
          <w:szCs w:val="24"/>
          <w:lang w:val="hy-AM"/>
        </w:rPr>
        <w:t>մինչև դրա համար սույն հրավերով սահմանված ժամկետի ավարտը</w:t>
      </w:r>
      <w:r w:rsidR="004D5671" w:rsidRPr="00F566BF">
        <w:rPr>
          <w:rFonts w:ascii="GHEA Grapalat" w:hAnsi="GHEA Grapalat" w:cs="Sylfaen"/>
          <w:szCs w:val="24"/>
          <w:lang w:val="hy-AM"/>
        </w:rPr>
        <w:t>։</w:t>
      </w:r>
    </w:p>
    <w:p w14:paraId="17F24869" w14:textId="77777777" w:rsidR="00096865" w:rsidRPr="00F566BF" w:rsidRDefault="000946A3" w:rsidP="00EF3662">
      <w:pPr>
        <w:pStyle w:val="23"/>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A38D671" w14:textId="3496F59F" w:rsidR="00A1059F" w:rsidRDefault="00096865" w:rsidP="00A1059F">
      <w:pPr>
        <w:pStyle w:val="23"/>
        <w:spacing w:line="240" w:lineRule="auto"/>
        <w:ind w:firstLine="567"/>
        <w:rPr>
          <w:rFonts w:ascii="GHEA Grapalat" w:hAnsi="GHEA Grapalat" w:cs="Sylfaen"/>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AE1E2D">
        <w:rPr>
          <w:rFonts w:ascii="GHEA Grapalat" w:hAnsi="GHEA Grapalat" w:cs="Sylfaen"/>
          <w:color w:val="000000" w:themeColor="text1"/>
          <w:szCs w:val="24"/>
          <w:lang w:val="hy-AM"/>
        </w:rPr>
        <w:t>հ</w:t>
      </w:r>
      <w:r w:rsidRPr="00AE1E2D">
        <w:rPr>
          <w:rFonts w:ascii="GHEA Grapalat" w:hAnsi="GHEA Grapalat" w:cs="Sylfaen"/>
          <w:color w:val="000000" w:themeColor="text1"/>
          <w:szCs w:val="24"/>
          <w:lang w:val="hy-AM"/>
        </w:rPr>
        <w:t xml:space="preserve">րապարակվելու </w:t>
      </w:r>
      <w:r w:rsidR="00E46DBA" w:rsidRPr="00AE1E2D">
        <w:rPr>
          <w:rFonts w:ascii="GHEA Grapalat" w:hAnsi="GHEA Grapalat" w:cs="Sylfaen"/>
          <w:color w:val="000000" w:themeColor="text1"/>
          <w:szCs w:val="24"/>
          <w:lang w:val="hy-AM"/>
        </w:rPr>
        <w:t xml:space="preserve">օրվանից </w:t>
      </w:r>
      <w:r w:rsidRPr="00AE1E2D">
        <w:rPr>
          <w:rFonts w:ascii="GHEA Grapalat" w:hAnsi="GHEA Grapalat" w:cs="Sylfaen"/>
          <w:color w:val="000000" w:themeColor="text1"/>
          <w:szCs w:val="24"/>
          <w:lang w:val="hy-AM"/>
        </w:rPr>
        <w:t xml:space="preserve">հաշված </w:t>
      </w:r>
      <w:r w:rsidR="00DF2074" w:rsidRPr="00376304">
        <w:rPr>
          <w:rFonts w:ascii="GHEA Grapalat" w:hAnsi="GHEA Grapalat" w:cs="Sylfaen"/>
          <w:b/>
          <w:color w:val="000000" w:themeColor="text1"/>
          <w:szCs w:val="24"/>
          <w:lang w:val="hy-AM"/>
        </w:rPr>
        <w:t>7-</w:t>
      </w:r>
      <w:r w:rsidRPr="00376304">
        <w:rPr>
          <w:rFonts w:ascii="GHEA Grapalat" w:hAnsi="GHEA Grapalat" w:cs="Sylfaen"/>
          <w:b/>
          <w:color w:val="000000" w:themeColor="text1"/>
          <w:szCs w:val="24"/>
          <w:lang w:val="hy-AM"/>
        </w:rPr>
        <w:t xml:space="preserve">րդ օրվա ժամը </w:t>
      </w:r>
      <w:r w:rsidR="003513FB" w:rsidRPr="00376304">
        <w:rPr>
          <w:rFonts w:ascii="GHEA Grapalat" w:hAnsi="GHEA Grapalat" w:cs="Sylfaen"/>
          <w:b/>
          <w:color w:val="000000" w:themeColor="text1"/>
          <w:szCs w:val="24"/>
          <w:lang w:val="hy-AM"/>
        </w:rPr>
        <w:t>11։</w:t>
      </w:r>
      <w:r w:rsidR="00701D07" w:rsidRPr="00376304">
        <w:rPr>
          <w:rFonts w:ascii="GHEA Grapalat" w:hAnsi="GHEA Grapalat" w:cs="Sylfaen"/>
          <w:b/>
          <w:color w:val="000000" w:themeColor="text1"/>
          <w:szCs w:val="24"/>
          <w:lang w:val="hy-AM"/>
        </w:rPr>
        <w:t>00</w:t>
      </w:r>
      <w:r w:rsidRPr="00376304">
        <w:rPr>
          <w:rFonts w:ascii="GHEA Grapalat" w:hAnsi="GHEA Grapalat" w:cs="Sylfaen"/>
          <w:b/>
          <w:color w:val="000000" w:themeColor="text1"/>
          <w:szCs w:val="24"/>
          <w:lang w:val="hy-AM"/>
        </w:rPr>
        <w:t>-ն</w:t>
      </w:r>
      <w:r w:rsidR="00A1059F" w:rsidRPr="00376304">
        <w:rPr>
          <w:rFonts w:ascii="GHEA Grapalat" w:hAnsi="GHEA Grapalat" w:cs="Sylfaen"/>
          <w:b/>
          <w:color w:val="000000" w:themeColor="text1"/>
          <w:szCs w:val="24"/>
          <w:lang w:val="hy-AM"/>
        </w:rPr>
        <w:t>, ք. Երևան, Կոմիտաս 54 Բ</w:t>
      </w:r>
      <w:r w:rsidR="00911953" w:rsidRPr="00376304">
        <w:rPr>
          <w:rFonts w:ascii="GHEA Grapalat" w:hAnsi="GHEA Grapalat" w:cs="Sylfaen"/>
          <w:b/>
          <w:color w:val="000000" w:themeColor="text1"/>
          <w:szCs w:val="24"/>
          <w:lang w:val="hy-AM"/>
        </w:rPr>
        <w:t xml:space="preserve"> հասցեում</w:t>
      </w:r>
      <w:r w:rsidR="004D5671" w:rsidRPr="000F21A0">
        <w:rPr>
          <w:rFonts w:ascii="GHEA Grapalat" w:hAnsi="GHEA Grapalat" w:cs="Sylfaen"/>
          <w:color w:val="000000" w:themeColor="text1"/>
          <w:szCs w:val="24"/>
          <w:lang w:val="hy-AM"/>
        </w:rPr>
        <w:t>։</w:t>
      </w:r>
      <w:r w:rsidRPr="000F21A0">
        <w:rPr>
          <w:rFonts w:ascii="GHEA Grapalat" w:hAnsi="GHEA Grapalat" w:cs="Sylfaen"/>
          <w:color w:val="000000" w:themeColor="text1"/>
          <w:szCs w:val="24"/>
          <w:lang w:val="hy-AM"/>
        </w:rPr>
        <w:t xml:space="preserve">  </w:t>
      </w:r>
      <w:r w:rsidR="008B1605" w:rsidRPr="000F21A0">
        <w:rPr>
          <w:rFonts w:ascii="GHEA Grapalat" w:hAnsi="GHEA Grapalat" w:cs="Sylfaen"/>
          <w:color w:val="000000" w:themeColor="text1"/>
          <w:szCs w:val="24"/>
          <w:lang w:val="hy-AM"/>
        </w:rPr>
        <w:t>Հայտերը ներկայացնելու վերջնաժամկետը լրանալուց հետո</w:t>
      </w:r>
      <w:r w:rsidR="008B1605" w:rsidRPr="00AE1E2D">
        <w:rPr>
          <w:rFonts w:ascii="GHEA Grapalat" w:hAnsi="GHEA Grapalat" w:cs="Sylfaen"/>
          <w:color w:val="000000" w:themeColor="text1"/>
          <w:szCs w:val="24"/>
          <w:lang w:val="hy-AM"/>
        </w:rPr>
        <w:t xml:space="preserve"> ներկայացված հայտերը չեն </w:t>
      </w:r>
      <w:r w:rsidR="000B31F9">
        <w:rPr>
          <w:rFonts w:ascii="GHEA Grapalat" w:hAnsi="GHEA Grapalat" w:cs="Sylfaen"/>
          <w:szCs w:val="24"/>
          <w:lang w:val="hy-AM"/>
        </w:rPr>
        <w:t>ընդունվում</w:t>
      </w:r>
      <w:r w:rsidR="008B1605" w:rsidRPr="00F566BF">
        <w:rPr>
          <w:rFonts w:ascii="GHEA Grapalat" w:hAnsi="GHEA Grapalat" w:cs="Sylfaen"/>
          <w:szCs w:val="24"/>
          <w:lang w:val="hy-AM"/>
        </w:rPr>
        <w:t>։</w:t>
      </w:r>
      <w:r w:rsidR="00A1059F" w:rsidRPr="00A1059F">
        <w:rPr>
          <w:rFonts w:ascii="GHEA Grapalat" w:hAnsi="GHEA Grapalat" w:cs="Sylfaen"/>
          <w:lang w:val="hy-AM"/>
        </w:rPr>
        <w:t xml:space="preserve"> </w:t>
      </w:r>
    </w:p>
    <w:p w14:paraId="478E16C6" w14:textId="0B16DF1F" w:rsidR="00A1059F" w:rsidRDefault="00A1059F" w:rsidP="00A1059F">
      <w:pPr>
        <w:pStyle w:val="23"/>
        <w:spacing w:line="240" w:lineRule="auto"/>
        <w:ind w:firstLine="567"/>
        <w:rPr>
          <w:rFonts w:ascii="GHEA Grapalat" w:hAnsi="GHEA Grapalat" w:cs="Sylfaen"/>
          <w:szCs w:val="24"/>
          <w:lang w:val="hy-AM"/>
        </w:rPr>
      </w:pPr>
      <w:r>
        <w:rPr>
          <w:rFonts w:ascii="GHEA Grapalat" w:hAnsi="GHEA Grapalat" w:cs="Sylfaen"/>
          <w:szCs w:val="24"/>
          <w:lang w:val="hy-AM"/>
        </w:rPr>
        <w:t>Ընթացակարգի հայտերը ստանում և հայտերի գրանցամատյանում գրանցում է հանձնաժողովի քարտուղար Մանուշակ Գրիգորյանը։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1278282" w14:textId="77777777" w:rsidR="00B67CCD" w:rsidRPr="00F566BF" w:rsidRDefault="00B67CCD" w:rsidP="00EF3662">
      <w:pPr>
        <w:pStyle w:val="23"/>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23"/>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77777777" w:rsidR="003850A0" w:rsidRPr="00F566BF" w:rsidRDefault="003850A0" w:rsidP="003850A0">
      <w:pPr>
        <w:pStyle w:val="23"/>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ա) </w:t>
      </w:r>
      <w:r w:rsidR="000356CC" w:rsidRPr="00F566BF">
        <w:rPr>
          <w:rFonts w:ascii="GHEA Grapalat" w:hAnsi="GHEA Grapalat" w:cs="Sylfaen"/>
          <w:szCs w:val="24"/>
          <w:lang w:val="hy-AM"/>
        </w:rPr>
        <w:t xml:space="preserve">հավաստում </w:t>
      </w:r>
      <w:r w:rsidRPr="00F566BF">
        <w:rPr>
          <w:rFonts w:ascii="GHEA Grapalat" w:hAnsi="GHEA Grapalat" w:cs="Sylfaen"/>
          <w:szCs w:val="24"/>
          <w:lang w:val="hy-AM"/>
        </w:rPr>
        <w:t>սույն հրավերով սահմանված մասնակ</w:t>
      </w:r>
      <w:r w:rsidRPr="00F566BF">
        <w:rPr>
          <w:rFonts w:ascii="GHEA Grapalat" w:hAnsi="GHEA Grapalat" w:cs="Sylfaen"/>
          <w:szCs w:val="24"/>
          <w:lang w:val="hy-AM"/>
        </w:rPr>
        <w:softHyphen/>
        <w:t>ցության իրավունքի պահանջներին իր տվյալների համապատասխանության մասին.</w:t>
      </w:r>
    </w:p>
    <w:p w14:paraId="7CF39A99" w14:textId="77777777" w:rsidR="00C63E1C" w:rsidRPr="00F566BF" w:rsidRDefault="003850A0" w:rsidP="00972668">
      <w:pPr>
        <w:shd w:val="clear" w:color="auto" w:fill="FFFFFF"/>
        <w:ind w:firstLine="567"/>
        <w:jc w:val="both"/>
        <w:rPr>
          <w:rFonts w:ascii="GHEA Grapalat" w:hAnsi="GHEA Grapalat" w:cs="Sylfaen"/>
          <w:sz w:val="20"/>
          <w:lang w:val="hy-AM"/>
        </w:rPr>
      </w:pPr>
      <w:r w:rsidRPr="00F566BF">
        <w:rPr>
          <w:rFonts w:ascii="GHEA Grapalat" w:hAnsi="GHEA Grapalat" w:cs="Sylfaen"/>
          <w:sz w:val="20"/>
          <w:lang w:val="hy-AM"/>
        </w:rPr>
        <w:lastRenderedPageBreak/>
        <w:t>բ)</w:t>
      </w:r>
      <w:r w:rsidRPr="00F566BF">
        <w:rPr>
          <w:rFonts w:ascii="GHEA Grapalat" w:hAnsi="GHEA Grapalat" w:cs="Sylfaen"/>
          <w:lang w:val="hy-AM"/>
        </w:rPr>
        <w:t xml:space="preserve"> </w:t>
      </w:r>
      <w:r w:rsidR="00C63E1C" w:rsidRPr="00F566BF">
        <w:rPr>
          <w:rFonts w:ascii="GHEA Grapalat" w:hAnsi="GHEA Grapalat" w:cs="Sylfaen"/>
          <w:sz w:val="20"/>
          <w:lang w:val="hy-AM"/>
        </w:rPr>
        <w:t>հավաստում՝ ընտրված մասնակից ճանաչվելու դեպքում, սույն հրավեր</w:t>
      </w:r>
      <w:r w:rsidR="00EA68B2" w:rsidRPr="00F566BF">
        <w:rPr>
          <w:rFonts w:ascii="GHEA Grapalat" w:hAnsi="GHEA Grapalat" w:cs="Sylfaen"/>
          <w:sz w:val="20"/>
          <w:lang w:val="hy-AM"/>
        </w:rPr>
        <w:t xml:space="preserve">ի 1-ին մասի 2.4 կետով </w:t>
      </w:r>
      <w:r w:rsidR="00C63E1C" w:rsidRPr="00F566BF">
        <w:rPr>
          <w:rFonts w:ascii="GHEA Grapalat" w:hAnsi="GHEA Grapalat" w:cs="Sylfaen"/>
          <w:sz w:val="20"/>
          <w:lang w:val="hy-AM"/>
        </w:rPr>
        <w:t xml:space="preserve">սահմանված կարգով և ժամկետում որակավորման ապահովում ներկայացնելու պարտավորության </w:t>
      </w:r>
      <w:r w:rsidR="00FE6521">
        <w:rPr>
          <w:rFonts w:ascii="GHEA Grapalat" w:hAnsi="GHEA Grapalat" w:cs="Sylfaen"/>
          <w:sz w:val="20"/>
          <w:lang w:val="hy-AM"/>
        </w:rPr>
        <w:t>կամ</w:t>
      </w:r>
      <w:r w:rsidR="004D4C3B">
        <w:rPr>
          <w:rFonts w:ascii="GHEA Grapalat" w:hAnsi="GHEA Grapalat" w:cs="Sylfaen"/>
          <w:sz w:val="20"/>
          <w:lang w:val="hy-AM"/>
        </w:rPr>
        <w:t xml:space="preserve"> սույն հրավերով նախատեսված</w:t>
      </w:r>
      <w:r w:rsidR="00FE6521">
        <w:rPr>
          <w:rFonts w:ascii="GHEA Grapalat" w:hAnsi="GHEA Grapalat" w:cs="Sylfaen"/>
          <w:sz w:val="20"/>
          <w:lang w:val="hy-AM"/>
        </w:rPr>
        <w:t xml:space="preserve"> վարկունակության վարկանիշ ունենալու</w:t>
      </w:r>
      <w:r w:rsidR="00FE6521" w:rsidRPr="00EF4BBA">
        <w:rPr>
          <w:rFonts w:ascii="GHEA Grapalat" w:hAnsi="GHEA Grapalat" w:cs="Sylfaen"/>
          <w:sz w:val="20"/>
          <w:lang w:val="hy-AM"/>
        </w:rPr>
        <w:t xml:space="preserve"> </w:t>
      </w:r>
      <w:r w:rsidR="00C63E1C" w:rsidRPr="00F566BF">
        <w:rPr>
          <w:rFonts w:ascii="GHEA Grapalat" w:hAnsi="GHEA Grapalat" w:cs="Sylfaen"/>
          <w:sz w:val="20"/>
          <w:lang w:val="hy-AM"/>
        </w:rPr>
        <w:t>մասին</w:t>
      </w:r>
      <w:r w:rsidR="00E038DA" w:rsidRPr="00F566BF">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23"/>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7BE4AAB8"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3"/>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642A4789" w14:textId="1166C688"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2EDAFB64"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r w:rsidR="007367E3" w:rsidRPr="00F566BF">
        <w:rPr>
          <w:rFonts w:ascii="GHEA Grapalat" w:hAnsi="GHEA Grapalat" w:cs="Sylfaen"/>
          <w:sz w:val="20"/>
          <w:lang w:val="es-ES"/>
        </w:rPr>
        <w:t xml:space="preserve">ծառայության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r w:rsidR="00220C7C" w:rsidRPr="00F566BF">
        <w:rPr>
          <w:rFonts w:ascii="GHEA Grapalat" w:hAnsi="GHEA Grapalat"/>
          <w:sz w:val="20"/>
          <w:lang w:val="es-ES"/>
        </w:rPr>
        <w:t>հ</w:t>
      </w:r>
      <w:r w:rsidR="00A45946" w:rsidRPr="00F566BF">
        <w:rPr>
          <w:rFonts w:ascii="GHEA Grapalat" w:hAnsi="GHEA Grapalat"/>
          <w:sz w:val="20"/>
          <w:lang w:val="es-ES"/>
        </w:rPr>
        <w:t>ամակարգի միջոցով:</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r w:rsidR="00337F3C" w:rsidRPr="00F566BF">
        <w:rPr>
          <w:rFonts w:ascii="GHEA Grapalat" w:hAnsi="GHEA Grapalat" w:cs="Sylfaen"/>
          <w:sz w:val="20"/>
          <w:szCs w:val="24"/>
          <w:lang w:val="es-ES" w:eastAsia="en-US"/>
        </w:rPr>
        <w:t>Ընդ որում՝</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proofErr w:type="gramStart"/>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w:t>
      </w:r>
      <w:proofErr w:type="gramEnd"/>
      <w:r w:rsidRPr="00F566BF">
        <w:rPr>
          <w:rFonts w:ascii="GHEA Grapalat" w:hAnsi="GHEA Grapalat" w:cs="Sylfaen"/>
          <w:sz w:val="20"/>
          <w:szCs w:val="24"/>
          <w:lang w:val="hy-AM" w:eastAsia="en-US"/>
        </w:rPr>
        <w:t xml:space="preserve">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eastAsia="en-US"/>
        </w:rPr>
        <w:t>ու</w:t>
      </w:r>
      <w:r w:rsidRPr="00F566BF">
        <w:rPr>
          <w:rFonts w:ascii="GHEA Grapalat" w:hAnsi="GHEA Grapalat" w:cs="Sylfaen"/>
          <w:sz w:val="20"/>
          <w:szCs w:val="24"/>
          <w:lang w:val="hy-AM" w:eastAsia="en-US"/>
        </w:rPr>
        <w:t xml:space="preserve"> համեմատումն իրականացվում </w:t>
      </w:r>
      <w:r w:rsidRPr="00F566BF">
        <w:rPr>
          <w:rFonts w:ascii="GHEA Grapalat" w:hAnsi="GHEA Grapalat" w:cs="Sylfaen"/>
          <w:sz w:val="20"/>
          <w:szCs w:val="24"/>
          <w:lang w:eastAsia="en-US"/>
        </w:rPr>
        <w:t>են</w:t>
      </w:r>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w:t>
      </w:r>
      <w:r w:rsidRPr="00F566BF">
        <w:rPr>
          <w:rFonts w:ascii="GHEA Grapalat" w:hAnsi="GHEA Grapalat" w:cs="Sylfaen"/>
          <w:sz w:val="20"/>
          <w:lang w:val="hy-AM"/>
        </w:rPr>
        <w:lastRenderedPageBreak/>
        <w:t>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566BF">
        <w:rPr>
          <w:rFonts w:ascii="GHEA Grapalat" w:hAnsi="GHEA Grapalat"/>
          <w:sz w:val="20"/>
          <w:lang w:val="es-ES"/>
        </w:rPr>
        <w:t>մ</w:t>
      </w:r>
      <w:r w:rsidR="00A45946" w:rsidRPr="00F566BF">
        <w:rPr>
          <w:rFonts w:ascii="GHEA Grapalat" w:hAnsi="GHEA Grapalat"/>
          <w:sz w:val="20"/>
          <w:lang w:val="es-ES"/>
        </w:rPr>
        <w:t>ասնակցի շահույթի չափը չի կարող հրավերով սահմանափակվել:</w:t>
      </w:r>
    </w:p>
    <w:p w14:paraId="280FB4BE" w14:textId="77777777" w:rsidR="00096865" w:rsidRPr="00F566BF" w:rsidRDefault="00096865" w:rsidP="00EF3662">
      <w:pPr>
        <w:pStyle w:val="23"/>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a3"/>
        <w:spacing w:line="240" w:lineRule="auto"/>
        <w:ind w:firstLine="567"/>
        <w:rPr>
          <w:rFonts w:ascii="GHEA Grapalat" w:hAnsi="GHEA Grapalat"/>
          <w:b/>
          <w:lang w:val="af-ZA"/>
        </w:rPr>
      </w:pPr>
    </w:p>
    <w:p w14:paraId="0A3EAA4F" w14:textId="77777777" w:rsidR="00096865" w:rsidRPr="00F566BF" w:rsidRDefault="00220C7C" w:rsidP="00EF3662">
      <w:pPr>
        <w:pStyle w:val="a3"/>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28F661C4" w:rsidR="00096865" w:rsidRPr="0094702C" w:rsidRDefault="00220C7C" w:rsidP="00EF3662">
      <w:pPr>
        <w:pStyle w:val="a3"/>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0F11609E" w14:textId="77777777" w:rsidR="00DA52F1" w:rsidRPr="00F566BF" w:rsidRDefault="00DA52F1" w:rsidP="00EF3662">
      <w:pPr>
        <w:pStyle w:val="a3"/>
        <w:spacing w:line="240" w:lineRule="auto"/>
        <w:ind w:firstLine="567"/>
        <w:rPr>
          <w:rFonts w:ascii="GHEA Grapalat" w:hAnsi="GHEA Grapalat" w:cs="Sylfaen"/>
          <w:i w:val="0"/>
          <w:szCs w:val="24"/>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49351FE5" w:rsidR="00096865" w:rsidRPr="00F566BF" w:rsidRDefault="00FD2748" w:rsidP="00EF3662">
      <w:pPr>
        <w:pStyle w:val="23"/>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r w:rsidR="004C3803" w:rsidRPr="00F566BF">
        <w:rPr>
          <w:rFonts w:ascii="GHEA Grapalat" w:hAnsi="GHEA Grapalat" w:cs="Sylfaen"/>
          <w:szCs w:val="24"/>
          <w:lang w:val="en-US"/>
        </w:rPr>
        <w:t>համակարգի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միջոցով</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օրվանից</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DF2074" w:rsidRPr="00E20323">
        <w:rPr>
          <w:rFonts w:ascii="GHEA Grapalat" w:hAnsi="GHEA Grapalat" w:cs="Sylfaen"/>
          <w:b/>
          <w:color w:val="0D0D0D" w:themeColor="text1" w:themeTint="F2"/>
          <w:szCs w:val="24"/>
          <w:lang w:val="hy-AM"/>
        </w:rPr>
        <w:t>7-</w:t>
      </w:r>
      <w:r w:rsidR="004C3803" w:rsidRPr="00E20323">
        <w:rPr>
          <w:rFonts w:ascii="GHEA Grapalat" w:hAnsi="GHEA Grapalat" w:cs="Sylfaen"/>
          <w:b/>
          <w:color w:val="0D0D0D" w:themeColor="text1" w:themeTint="F2"/>
          <w:szCs w:val="24"/>
          <w:lang w:val="ru-RU"/>
        </w:rPr>
        <w:t>րդ</w:t>
      </w:r>
      <w:r w:rsidR="004C3803" w:rsidRPr="00E20323">
        <w:rPr>
          <w:rFonts w:ascii="GHEA Grapalat" w:hAnsi="GHEA Grapalat" w:cs="Sylfaen"/>
          <w:b/>
          <w:color w:val="0D0D0D" w:themeColor="text1" w:themeTint="F2"/>
          <w:szCs w:val="24"/>
        </w:rPr>
        <w:t xml:space="preserve"> </w:t>
      </w:r>
      <w:r w:rsidR="004C3803" w:rsidRPr="00E20323">
        <w:rPr>
          <w:rFonts w:ascii="GHEA Grapalat" w:hAnsi="GHEA Grapalat" w:cs="Sylfaen"/>
          <w:b/>
          <w:color w:val="0D0D0D" w:themeColor="text1" w:themeTint="F2"/>
          <w:szCs w:val="24"/>
          <w:lang w:val="ru-RU"/>
        </w:rPr>
        <w:t>օրվա</w:t>
      </w:r>
      <w:r w:rsidR="004C3803" w:rsidRPr="00E20323">
        <w:rPr>
          <w:rFonts w:ascii="GHEA Grapalat" w:hAnsi="GHEA Grapalat" w:cs="Sylfaen"/>
          <w:b/>
          <w:color w:val="0D0D0D" w:themeColor="text1" w:themeTint="F2"/>
          <w:szCs w:val="24"/>
        </w:rPr>
        <w:t xml:space="preserve"> </w:t>
      </w:r>
      <w:r w:rsidR="004C3803" w:rsidRPr="00E20323">
        <w:rPr>
          <w:rFonts w:ascii="GHEA Grapalat" w:hAnsi="GHEA Grapalat" w:cs="Sylfaen"/>
          <w:b/>
          <w:color w:val="0D0D0D" w:themeColor="text1" w:themeTint="F2"/>
          <w:szCs w:val="24"/>
          <w:lang w:val="ru-RU"/>
        </w:rPr>
        <w:t>ժամը</w:t>
      </w:r>
      <w:r w:rsidR="004C3803" w:rsidRPr="00E20323">
        <w:rPr>
          <w:rFonts w:ascii="GHEA Grapalat" w:hAnsi="GHEA Grapalat" w:cs="Sylfaen"/>
          <w:b/>
          <w:color w:val="0D0D0D" w:themeColor="text1" w:themeTint="F2"/>
          <w:szCs w:val="24"/>
        </w:rPr>
        <w:t xml:space="preserve"> </w:t>
      </w:r>
      <w:r w:rsidR="003513FB" w:rsidRPr="00E20323">
        <w:rPr>
          <w:rFonts w:ascii="GHEA Grapalat" w:hAnsi="GHEA Grapalat" w:cs="Sylfaen"/>
          <w:b/>
          <w:color w:val="0D0D0D" w:themeColor="text1" w:themeTint="F2"/>
          <w:szCs w:val="24"/>
          <w:lang w:val="hy-AM"/>
        </w:rPr>
        <w:t>11։</w:t>
      </w:r>
      <w:r w:rsidR="005E44BD" w:rsidRPr="00E20323">
        <w:rPr>
          <w:rFonts w:ascii="GHEA Grapalat" w:hAnsi="GHEA Grapalat" w:cs="Sylfaen"/>
          <w:b/>
          <w:color w:val="0D0D0D" w:themeColor="text1" w:themeTint="F2"/>
          <w:szCs w:val="24"/>
          <w:lang w:val="hy-AM"/>
        </w:rPr>
        <w:t>0</w:t>
      </w:r>
      <w:r w:rsidR="003513FB" w:rsidRPr="00E20323">
        <w:rPr>
          <w:rFonts w:ascii="GHEA Grapalat" w:hAnsi="GHEA Grapalat" w:cs="Sylfaen"/>
          <w:b/>
          <w:color w:val="0D0D0D" w:themeColor="text1" w:themeTint="F2"/>
          <w:szCs w:val="24"/>
          <w:lang w:val="hy-AM"/>
        </w:rPr>
        <w:t>0</w:t>
      </w:r>
      <w:r w:rsidR="004C3803" w:rsidRPr="00E20323">
        <w:rPr>
          <w:rFonts w:ascii="GHEA Grapalat" w:hAnsi="GHEA Grapalat" w:cs="Sylfaen"/>
          <w:b/>
          <w:color w:val="0D0D0D" w:themeColor="text1" w:themeTint="F2"/>
          <w:szCs w:val="24"/>
        </w:rPr>
        <w:t xml:space="preserve"> -</w:t>
      </w:r>
      <w:r w:rsidR="004C3803" w:rsidRPr="00E20323">
        <w:rPr>
          <w:rFonts w:ascii="GHEA Grapalat" w:hAnsi="GHEA Grapalat" w:cs="Sylfaen"/>
          <w:b/>
          <w:color w:val="0D0D0D" w:themeColor="text1" w:themeTint="F2"/>
          <w:szCs w:val="24"/>
          <w:lang w:val="hy-AM"/>
        </w:rPr>
        <w:t>ին</w:t>
      </w:r>
      <w:r w:rsidR="004C3803" w:rsidRPr="00C8707D">
        <w:rPr>
          <w:rFonts w:ascii="GHEA Grapalat" w:hAnsi="GHEA Grapalat" w:cs="Sylfaen"/>
          <w:szCs w:val="24"/>
          <w:lang w:val="hy-AM"/>
        </w:rPr>
        <w:t>։</w:t>
      </w:r>
      <w:r w:rsidR="004C3803"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C8707D">
        <w:rPr>
          <w:rFonts w:ascii="GHEA Grapalat" w:hAnsi="GHEA Grapalat" w:cs="Sylfaen"/>
          <w:sz w:val="20"/>
          <w:lang w:val="hy-AM"/>
        </w:rPr>
        <w:t>Հայտերի</w:t>
      </w:r>
      <w:r w:rsidRPr="00F566BF">
        <w:rPr>
          <w:rFonts w:ascii="GHEA Grapalat" w:hAnsi="GHEA Grapalat" w:cs="Sylfaen"/>
          <w:sz w:val="20"/>
          <w:lang w:val="af-ZA"/>
        </w:rPr>
        <w:t xml:space="preserve"> </w:t>
      </w:r>
      <w:r w:rsidRPr="00C8707D">
        <w:rPr>
          <w:rFonts w:ascii="GHEA Grapalat" w:hAnsi="GHEA Grapalat" w:cs="Sylfaen"/>
          <w:sz w:val="20"/>
          <w:lang w:val="hy-AM"/>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C8707D">
        <w:rPr>
          <w:rFonts w:ascii="GHEA Grapalat" w:hAnsi="GHEA Grapalat" w:cs="Sylfaen"/>
          <w:sz w:val="20"/>
          <w:lang w:val="hy-AM"/>
        </w:rPr>
        <w:t>նիստում</w:t>
      </w:r>
      <w:r w:rsidRPr="00F566BF">
        <w:rPr>
          <w:rFonts w:ascii="GHEA Grapalat" w:hAnsi="GHEA Grapalat" w:cs="Sylfaen"/>
          <w:sz w:val="20"/>
          <w:lang w:val="af-ZA"/>
        </w:rPr>
        <w:t xml:space="preserve"> </w:t>
      </w:r>
      <w:r w:rsidRPr="00C8707D">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C8707D">
        <w:rPr>
          <w:rFonts w:ascii="GHEA Grapalat" w:hAnsi="GHEA Grapalat" w:cs="Sylfaen"/>
          <w:sz w:val="20"/>
          <w:lang w:val="hy-AM"/>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r w:rsidR="00A222D7" w:rsidRPr="00C8707D">
        <w:rPr>
          <w:rFonts w:ascii="GHEA Grapalat" w:hAnsi="GHEA Grapalat" w:cs="Sylfaen"/>
          <w:sz w:val="20"/>
          <w:lang w:val="hy-AM"/>
        </w:rPr>
        <w:t>սույն</w:t>
      </w:r>
      <w:r w:rsidR="00A222D7" w:rsidRPr="00F566BF">
        <w:rPr>
          <w:rFonts w:ascii="GHEA Grapalat" w:hAnsi="GHEA Grapalat" w:cs="Sylfaen"/>
          <w:sz w:val="20"/>
          <w:lang w:val="af-ZA"/>
        </w:rPr>
        <w:t xml:space="preserve"> </w:t>
      </w:r>
      <w:r w:rsidR="00A222D7" w:rsidRPr="00C8707D">
        <w:rPr>
          <w:rFonts w:ascii="GHEA Grapalat" w:hAnsi="GHEA Grapalat" w:cs="Sylfaen"/>
          <w:sz w:val="20"/>
          <w:lang w:val="hy-AM"/>
        </w:rPr>
        <w:t>ընթացակարգի</w:t>
      </w:r>
      <w:r w:rsidR="00A222D7" w:rsidRPr="00F566BF">
        <w:rPr>
          <w:rFonts w:ascii="GHEA Grapalat" w:hAnsi="GHEA Grapalat" w:cs="Sylfaen"/>
          <w:sz w:val="20"/>
          <w:lang w:val="af-ZA"/>
        </w:rPr>
        <w:t xml:space="preserve"> </w:t>
      </w:r>
      <w:r w:rsidR="00A222D7" w:rsidRPr="00C8707D">
        <w:rPr>
          <w:rFonts w:ascii="GHEA Grapalat" w:hAnsi="GHEA Grapalat" w:cs="Sylfaen"/>
          <w:sz w:val="20"/>
          <w:lang w:val="hy-AM"/>
        </w:rPr>
        <w:t>շրջանակում</w:t>
      </w:r>
      <w:r w:rsidR="00A222D7" w:rsidRPr="00F566BF">
        <w:rPr>
          <w:rFonts w:ascii="GHEA Grapalat" w:hAnsi="GHEA Grapalat" w:cs="Sylfaen"/>
          <w:sz w:val="20"/>
          <w:lang w:val="af-ZA"/>
        </w:rPr>
        <w:t xml:space="preserve"> </w:t>
      </w:r>
      <w:r w:rsidR="00A222D7" w:rsidRPr="00C8707D">
        <w:rPr>
          <w:rFonts w:ascii="GHEA Grapalat" w:hAnsi="GHEA Grapalat" w:cs="Sylfaen"/>
          <w:sz w:val="20"/>
          <w:lang w:val="hy-AM"/>
        </w:rPr>
        <w:t>գնվելիք</w:t>
      </w:r>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r w:rsidR="00745561" w:rsidRPr="00C8707D">
        <w:rPr>
          <w:rFonts w:ascii="GHEA Grapalat" w:hAnsi="GHEA Grapalat" w:cs="Sylfaen"/>
          <w:sz w:val="20"/>
          <w:lang w:val="hy-AM"/>
        </w:rPr>
        <w:t>ինչպես</w:t>
      </w:r>
      <w:r w:rsidR="00745561" w:rsidRPr="00F566BF">
        <w:rPr>
          <w:rFonts w:ascii="GHEA Grapalat" w:hAnsi="GHEA Grapalat" w:cs="Sylfaen"/>
          <w:sz w:val="20"/>
          <w:lang w:val="af-ZA"/>
        </w:rPr>
        <w:t xml:space="preserve"> </w:t>
      </w:r>
      <w:r w:rsidR="00745561" w:rsidRPr="00C8707D">
        <w:rPr>
          <w:rFonts w:ascii="GHEA Grapalat" w:hAnsi="GHEA Grapalat" w:cs="Sylfaen"/>
          <w:sz w:val="20"/>
          <w:lang w:val="hy-AM"/>
        </w:rPr>
        <w:t>նաև</w:t>
      </w:r>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r w:rsidR="00F61898" w:rsidRPr="00F566BF">
        <w:rPr>
          <w:rFonts w:ascii="GHEA Grapalat" w:hAnsi="GHEA Grapalat" w:cs="Sylfaen"/>
          <w:sz w:val="20"/>
        </w:rPr>
        <w:t>Հայտերը</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գնահատվում</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են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սույն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հրավերով</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սահմանված</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կարգով</w:t>
      </w:r>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1692C0CE" w:rsidR="009A796C" w:rsidRPr="00F566BF" w:rsidRDefault="00F7009A" w:rsidP="00F7009A">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w:t>
      </w:r>
      <w:r w:rsidR="009A796C" w:rsidRPr="00F566BF">
        <w:rPr>
          <w:rFonts w:ascii="GHEA Grapalat" w:hAnsi="GHEA Grapalat" w:cs="Sylfaen"/>
          <w:sz w:val="20"/>
        </w:rPr>
        <w:t>այտերի</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գնահատումն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իրականացվում</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դրանց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ներկայացման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վերջնաժամկետը</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լրանալու</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օրվանից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հաշված</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տաս</w:t>
      </w:r>
      <w:r w:rsidR="0043390C">
        <w:rPr>
          <w:rFonts w:ascii="GHEA Grapalat" w:hAnsi="GHEA Grapalat" w:cs="Sylfaen"/>
          <w:sz w:val="20"/>
          <w:lang w:val="hy-AM"/>
        </w:rPr>
        <w:t>նհինգ</w:t>
      </w:r>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r w:rsidR="009A796C" w:rsidRPr="00F566BF">
        <w:rPr>
          <w:rFonts w:ascii="GHEA Grapalat" w:hAnsi="GHEA Grapalat" w:cs="Sylfaen"/>
          <w:sz w:val="20"/>
        </w:rPr>
        <w:t>աշխատանքային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ընթացքում</w:t>
      </w:r>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16FB619A" w:rsidR="00ED6836" w:rsidRPr="00F566BF" w:rsidRDefault="00745561" w:rsidP="00EF3662">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r w:rsidR="00B46279" w:rsidRPr="00F566BF">
        <w:rPr>
          <w:rFonts w:ascii="GHEA Grapalat" w:hAnsi="GHEA Grapalat" w:cs="Sylfaen"/>
          <w:sz w:val="20"/>
        </w:rPr>
        <w:t>Ընդ</w:t>
      </w:r>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r w:rsidR="00B46279" w:rsidRPr="00F566BF">
        <w:rPr>
          <w:rFonts w:ascii="GHEA Grapalat" w:hAnsi="GHEA Grapalat" w:cs="Sylfaen"/>
          <w:sz w:val="20"/>
        </w:rPr>
        <w:t>որոնցում</w:t>
      </w:r>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ED6836" w:rsidRPr="00F566BF">
        <w:rPr>
          <w:rFonts w:ascii="GHEA Grapalat" w:hAnsi="GHEA Grapalat" w:cs="Sylfaen"/>
          <w:sz w:val="20"/>
        </w:rPr>
        <w:t>գնային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կամ</w:t>
      </w:r>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r w:rsidR="00ED6836" w:rsidRPr="00F566BF">
        <w:rPr>
          <w:rFonts w:ascii="GHEA Grapalat" w:hAnsi="GHEA Grapalat" w:cs="Sylfaen"/>
          <w:sz w:val="20"/>
        </w:rPr>
        <w:t>ներկայացված</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են</w:t>
      </w:r>
      <w:r w:rsidR="00B1695D" w:rsidRPr="00F566BF">
        <w:rPr>
          <w:rFonts w:ascii="GHEA Grapalat" w:hAnsi="GHEA Grapalat" w:cs="Sylfaen"/>
          <w:sz w:val="20"/>
          <w:lang w:val="af-ZA"/>
        </w:rPr>
        <w:t xml:space="preserve"> </w:t>
      </w:r>
      <w:r w:rsidR="00ED6836" w:rsidRPr="00F566BF">
        <w:rPr>
          <w:rFonts w:ascii="GHEA Grapalat" w:hAnsi="GHEA Grapalat" w:cs="Sylfaen"/>
          <w:sz w:val="20"/>
        </w:rPr>
        <w:t>հրավերի</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պահանջներին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անհամապատասխան</w:t>
      </w:r>
      <w:r w:rsidR="00B5713B" w:rsidRPr="00F566BF">
        <w:rPr>
          <w:rFonts w:ascii="GHEA Grapalat" w:hAnsi="GHEA Grapalat" w:cs="Sylfaen"/>
          <w:sz w:val="20"/>
          <w:lang w:val="hy-AM"/>
        </w:rPr>
        <w:t>, բացառությամբ</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28B43AA8"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DA52F1">
        <w:rPr>
          <w:rFonts w:ascii="GHEA Grapalat" w:hAnsi="GHEA Grapalat" w:cs="Sylfaen"/>
          <w:sz w:val="20"/>
          <w:szCs w:val="24"/>
          <w:lang w:val="hy-AM" w:eastAsia="en-US"/>
        </w:rPr>
        <w:t xml:space="preserve"> </w:t>
      </w:r>
      <w:r w:rsidR="003755FD" w:rsidRPr="00F566BF">
        <w:rPr>
          <w:rFonts w:ascii="GHEA Grapalat" w:hAnsi="GHEA Grapalat" w:cs="Sylfaen"/>
          <w:sz w:val="20"/>
          <w:szCs w:val="24"/>
          <w:lang w:eastAsia="en-US"/>
        </w:rPr>
        <w:t>մասնակիցների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որոշման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նպատակով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նախագահն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ավտոմատ</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եղանակով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ստեղծում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հայտերի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գնահատման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մասին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արձանագրություն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որը</w:t>
      </w:r>
      <w:r w:rsidR="003755FD" w:rsidRPr="00F566BF">
        <w:rPr>
          <w:rFonts w:ascii="GHEA Grapalat" w:hAnsi="GHEA Grapalat" w:cs="Sylfaen"/>
          <w:sz w:val="20"/>
          <w:szCs w:val="24"/>
          <w:lang w:val="af-ZA" w:eastAsia="en-US"/>
        </w:rPr>
        <w:t xml:space="preserve"> </w:t>
      </w:r>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հաստատվում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անդամների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կողմից</w:t>
      </w:r>
      <w:r w:rsidR="003755FD" w:rsidRPr="00F566BF">
        <w:rPr>
          <w:rFonts w:ascii="GHEA Grapalat" w:hAnsi="GHEA Grapalat" w:cs="Sylfaen"/>
          <w:sz w:val="20"/>
          <w:szCs w:val="24"/>
          <w:lang w:val="af-ZA" w:eastAsia="en-US"/>
        </w:rPr>
        <w:t xml:space="preserve">` </w:t>
      </w:r>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նշում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կատարելու</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միջոցով</w:t>
      </w:r>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23"/>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r w:rsidR="00F61898" w:rsidRPr="00F566BF">
        <w:rPr>
          <w:rFonts w:ascii="GHEA Grapalat" w:hAnsi="GHEA Grapalat" w:cs="Sylfaen"/>
          <w:lang w:val="en-US"/>
        </w:rPr>
        <w:t>հիմք</w:t>
      </w:r>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r w:rsidR="00F61898" w:rsidRPr="00F566BF">
        <w:rPr>
          <w:rFonts w:ascii="GHEA Grapalat" w:hAnsi="GHEA Grapalat" w:cs="Sylfaen"/>
          <w:lang w:val="en-US"/>
        </w:rPr>
        <w:t>ընդունում</w:t>
      </w:r>
      <w:r w:rsidR="00F61898" w:rsidRPr="00F566BF">
        <w:rPr>
          <w:rFonts w:ascii="GHEA Grapalat" w:hAnsi="GHEA Grapalat" w:cs="Sylfaen"/>
        </w:rPr>
        <w:t xml:space="preserve"> </w:t>
      </w:r>
      <w:r w:rsidR="00153C87" w:rsidRPr="00F566BF">
        <w:rPr>
          <w:rFonts w:ascii="GHEA Grapalat" w:hAnsi="GHEA Grapalat" w:cs="Sylfaen"/>
        </w:rPr>
        <w:t>հ</w:t>
      </w:r>
      <w:r w:rsidR="00153C87" w:rsidRPr="00F566BF">
        <w:rPr>
          <w:rFonts w:ascii="GHEA Grapalat" w:hAnsi="GHEA Grapalat" w:cs="Sylfaen"/>
          <w:lang w:val="en-US"/>
        </w:rPr>
        <w:t>ամակարգում</w:t>
      </w:r>
      <w:r w:rsidR="00153C87" w:rsidRPr="00F566BF">
        <w:rPr>
          <w:rFonts w:ascii="GHEA Grapalat" w:hAnsi="GHEA Grapalat" w:cs="Sylfaen"/>
        </w:rPr>
        <w:t xml:space="preserve"> </w:t>
      </w:r>
      <w:r w:rsidR="00F61898" w:rsidRPr="00F566BF">
        <w:rPr>
          <w:rFonts w:ascii="GHEA Grapalat" w:hAnsi="GHEA Grapalat" w:cs="Sylfaen"/>
          <w:lang w:val="en-US"/>
        </w:rPr>
        <w:t>կցված</w:t>
      </w:r>
      <w:r w:rsidR="00F61898" w:rsidRPr="00F566BF">
        <w:rPr>
          <w:rFonts w:ascii="GHEA Grapalat" w:hAnsi="GHEA Grapalat" w:cs="Sylfaen"/>
        </w:rPr>
        <w:t xml:space="preserve">` </w:t>
      </w:r>
      <w:r w:rsidR="00AE4008" w:rsidRPr="00F566BF">
        <w:rPr>
          <w:rFonts w:ascii="GHEA Grapalat" w:hAnsi="GHEA Grapalat" w:cs="Sylfaen"/>
          <w:lang w:val="en-US"/>
        </w:rPr>
        <w:t>մ</w:t>
      </w:r>
      <w:r w:rsidR="00F61898" w:rsidRPr="00F566BF">
        <w:rPr>
          <w:rFonts w:ascii="GHEA Grapalat" w:hAnsi="GHEA Grapalat" w:cs="Sylfaen"/>
          <w:lang w:val="en-US"/>
        </w:rPr>
        <w:t>ասնակցի</w:t>
      </w:r>
      <w:r w:rsidR="00F61898" w:rsidRPr="00F566BF">
        <w:rPr>
          <w:rFonts w:ascii="GHEA Grapalat" w:hAnsi="GHEA Grapalat" w:cs="Sylfaen"/>
        </w:rPr>
        <w:t xml:space="preserve"> </w:t>
      </w:r>
      <w:r w:rsidR="00F61898" w:rsidRPr="00F566BF">
        <w:rPr>
          <w:rFonts w:ascii="GHEA Grapalat" w:hAnsi="GHEA Grapalat" w:cs="Sylfaen"/>
          <w:lang w:val="en-US"/>
        </w:rPr>
        <w:t>կողմից</w:t>
      </w:r>
      <w:r w:rsidR="00F61898" w:rsidRPr="00F566BF">
        <w:rPr>
          <w:rFonts w:ascii="GHEA Grapalat" w:hAnsi="GHEA Grapalat" w:cs="Sylfaen"/>
        </w:rPr>
        <w:t xml:space="preserve"> </w:t>
      </w:r>
      <w:r w:rsidR="00F61898" w:rsidRPr="00F566BF">
        <w:rPr>
          <w:rFonts w:ascii="GHEA Grapalat" w:hAnsi="GHEA Grapalat" w:cs="Sylfaen"/>
          <w:lang w:val="en-US"/>
        </w:rPr>
        <w:t>հաստատված</w:t>
      </w:r>
      <w:r w:rsidR="00F61898" w:rsidRPr="00F566BF">
        <w:rPr>
          <w:rFonts w:ascii="GHEA Grapalat" w:hAnsi="GHEA Grapalat" w:cs="Sylfaen"/>
        </w:rPr>
        <w:t xml:space="preserve"> </w:t>
      </w:r>
      <w:r w:rsidR="00F61898" w:rsidRPr="00F566BF">
        <w:rPr>
          <w:rFonts w:ascii="GHEA Grapalat" w:hAnsi="GHEA Grapalat" w:cs="Sylfaen"/>
          <w:lang w:val="en-US"/>
        </w:rPr>
        <w:t>գնային</w:t>
      </w:r>
      <w:r w:rsidR="00F61898" w:rsidRPr="00F566BF">
        <w:rPr>
          <w:rFonts w:ascii="GHEA Grapalat" w:hAnsi="GHEA Grapalat" w:cs="Sylfaen"/>
        </w:rPr>
        <w:t xml:space="preserve"> </w:t>
      </w:r>
      <w:r w:rsidR="00F61898" w:rsidRPr="00F566BF">
        <w:rPr>
          <w:rFonts w:ascii="GHEA Grapalat" w:hAnsi="GHEA Grapalat" w:cs="Sylfaen"/>
          <w:lang w:val="en-US"/>
        </w:rPr>
        <w:t>առաջարկը</w:t>
      </w:r>
      <w:r w:rsidR="00F61898" w:rsidRPr="00F566BF">
        <w:rPr>
          <w:rFonts w:ascii="GHEA Grapalat" w:hAnsi="GHEA Grapalat" w:cs="Sylfaen"/>
          <w:lang w:val="hy-AM"/>
        </w:rPr>
        <w:t>:</w:t>
      </w:r>
    </w:p>
    <w:p w14:paraId="640B7DFE" w14:textId="309A7ECA" w:rsidR="00096865" w:rsidRPr="003368BC" w:rsidRDefault="00FD2748" w:rsidP="00EF3662">
      <w:pPr>
        <w:pStyle w:val="a3"/>
        <w:spacing w:line="240" w:lineRule="auto"/>
        <w:ind w:firstLine="567"/>
        <w:rPr>
          <w:rFonts w:ascii="GHEA Grapalat" w:hAnsi="GHEA Grapalat" w:cs="Sylfaen"/>
          <w:i w:val="0"/>
          <w:color w:val="FF000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առաջարկվող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գները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երկու</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արժույթներով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համեմատվում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Հայաստանի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Հանրապետության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դրամով</w:t>
      </w:r>
      <w:r w:rsidR="00096865" w:rsidRPr="003368BC">
        <w:rPr>
          <w:rFonts w:ascii="GHEA Grapalat" w:hAnsi="GHEA Grapalat" w:cs="Sylfaen"/>
          <w:i w:val="0"/>
          <w:color w:val="FF0000"/>
          <w:szCs w:val="24"/>
          <w:lang w:val="af-ZA"/>
        </w:rPr>
        <w:t xml:space="preserve">` </w:t>
      </w:r>
      <w:r w:rsidR="00DF2074" w:rsidRPr="003368BC">
        <w:rPr>
          <w:rFonts w:ascii="GHEA Grapalat" w:hAnsi="GHEA Grapalat" w:cs="Sylfaen"/>
          <w:i w:val="0"/>
          <w:color w:val="FF0000"/>
          <w:szCs w:val="24"/>
          <w:lang w:val="hy-AM"/>
        </w:rPr>
        <w:t>ՀՀ Կենտրոնական բանկի սահմանած տվյալ օրվա</w:t>
      </w:r>
      <w:r w:rsidR="00DF2074" w:rsidRPr="003368BC">
        <w:rPr>
          <w:rFonts w:ascii="GHEA Grapalat" w:hAnsi="GHEA Grapalat" w:cs="Sylfaen"/>
          <w:i w:val="0"/>
          <w:color w:val="FF0000"/>
          <w:szCs w:val="24"/>
          <w:lang w:val="af-ZA"/>
        </w:rPr>
        <w:t xml:space="preserve"> </w:t>
      </w:r>
      <w:r w:rsidR="00DF2074" w:rsidRPr="003368BC">
        <w:rPr>
          <w:rFonts w:ascii="GHEA Grapalat" w:hAnsi="GHEA Grapalat" w:cs="Sylfaen"/>
          <w:i w:val="0"/>
          <w:color w:val="FF0000"/>
          <w:szCs w:val="24"/>
          <w:lang w:val="ru-RU"/>
        </w:rPr>
        <w:t>փոխարժեքով</w:t>
      </w:r>
      <w:r w:rsidR="004D5671" w:rsidRPr="003368BC">
        <w:rPr>
          <w:rFonts w:ascii="GHEA Grapalat" w:hAnsi="GHEA Grapalat" w:cs="Sylfaen"/>
          <w:i w:val="0"/>
          <w:color w:val="FF0000"/>
          <w:szCs w:val="24"/>
          <w:lang w:val="ru-RU"/>
        </w:rPr>
        <w:t>։</w:t>
      </w:r>
      <w:r w:rsidR="00507FEA" w:rsidRPr="003368BC">
        <w:rPr>
          <w:rFonts w:ascii="GHEA Grapalat" w:hAnsi="GHEA Grapalat" w:cs="Sylfaen"/>
          <w:i w:val="0"/>
          <w:color w:val="FF0000"/>
          <w:szCs w:val="24"/>
          <w:lang w:val="af-ZA"/>
        </w:rPr>
        <w:t xml:space="preserve"> </w:t>
      </w:r>
    </w:p>
    <w:p w14:paraId="27ED688B" w14:textId="77777777" w:rsidR="00096865" w:rsidRPr="00F566BF" w:rsidRDefault="00FD2748" w:rsidP="00EF3662">
      <w:pPr>
        <w:pStyle w:val="a3"/>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6</w:t>
      </w:r>
      <w:r w:rsidR="00D7435F"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af-ZA"/>
        </w:rPr>
        <w:t>Հ</w:t>
      </w:r>
      <w:r w:rsidR="00096865" w:rsidRPr="00F566BF">
        <w:rPr>
          <w:rFonts w:ascii="GHEA Grapalat" w:hAnsi="GHEA Grapalat" w:cs="Sylfaen"/>
          <w:i w:val="0"/>
          <w:szCs w:val="24"/>
          <w:lang w:val="ru-RU"/>
        </w:rPr>
        <w:t>անձնաժողովի</w:t>
      </w:r>
      <w:r w:rsidR="00096865"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en-US"/>
        </w:rPr>
        <w:t>պ</w:t>
      </w:r>
      <w:r w:rsidR="00153C87" w:rsidRPr="00F566BF">
        <w:rPr>
          <w:rFonts w:ascii="GHEA Grapalat" w:hAnsi="GHEA Grapalat" w:cs="Sylfaen"/>
          <w:i w:val="0"/>
          <w:szCs w:val="24"/>
          <w:lang w:val="ru-RU"/>
        </w:rPr>
        <w:t>ատվիրատուի</w:t>
      </w:r>
      <w:r w:rsidR="00153C87"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և</w:t>
      </w:r>
      <w:r w:rsidR="00096865"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en-US"/>
        </w:rPr>
        <w:t>մ</w:t>
      </w:r>
      <w:r w:rsidR="00153C87" w:rsidRPr="00F566BF">
        <w:rPr>
          <w:rFonts w:ascii="GHEA Grapalat" w:hAnsi="GHEA Grapalat" w:cs="Sylfaen"/>
          <w:i w:val="0"/>
          <w:szCs w:val="24"/>
          <w:lang w:val="ru-RU"/>
        </w:rPr>
        <w:t>ասնակիցների</w:t>
      </w:r>
      <w:r w:rsidR="00153C87"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բանակցություններն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արգելվում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բացառությամբ</w:t>
      </w:r>
      <w:r w:rsidR="00096865" w:rsidRPr="00F566BF">
        <w:rPr>
          <w:rFonts w:ascii="GHEA Grapalat" w:hAnsi="GHEA Grapalat" w:cs="Sylfaen"/>
          <w:i w:val="0"/>
          <w:szCs w:val="24"/>
          <w:lang w:val="af-ZA"/>
        </w:rPr>
        <w:t>`</w:t>
      </w:r>
    </w:p>
    <w:p w14:paraId="59D06C38" w14:textId="77777777" w:rsidR="00096865" w:rsidRPr="00F566BF" w:rsidRDefault="00096865" w:rsidP="00EF3662">
      <w:pPr>
        <w:pStyle w:val="a3"/>
        <w:spacing w:line="240" w:lineRule="auto"/>
        <w:rPr>
          <w:rFonts w:ascii="GHEA Grapalat" w:hAnsi="GHEA Grapalat" w:cs="Sylfaen"/>
          <w:i w:val="0"/>
          <w:szCs w:val="24"/>
          <w:lang w:val="af-ZA"/>
        </w:rPr>
      </w:pPr>
      <w:r w:rsidRPr="00F566BF">
        <w:rPr>
          <w:rFonts w:ascii="GHEA Grapalat" w:hAnsi="GHEA Grapalat" w:cs="Sylfaen"/>
          <w:i w:val="0"/>
          <w:szCs w:val="24"/>
          <w:lang w:val="af-ZA"/>
        </w:rPr>
        <w:lastRenderedPageBreak/>
        <w:t xml:space="preserve">1) </w:t>
      </w:r>
      <w:r w:rsidRPr="00F566BF">
        <w:rPr>
          <w:rFonts w:ascii="GHEA Grapalat" w:hAnsi="GHEA Grapalat" w:cs="Sylfaen"/>
          <w:i w:val="0"/>
          <w:szCs w:val="24"/>
          <w:lang w:val="ru-RU"/>
        </w:rPr>
        <w:t>երբ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ընթացակարգին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մեկ</w:t>
      </w:r>
      <w:r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af-ZA"/>
        </w:rPr>
        <w:t>մ</w:t>
      </w:r>
      <w:r w:rsidR="00153C87" w:rsidRPr="00F566BF">
        <w:rPr>
          <w:rFonts w:ascii="GHEA Grapalat" w:hAnsi="GHEA Grapalat" w:cs="Sylfaen"/>
          <w:i w:val="0"/>
          <w:szCs w:val="24"/>
          <w:lang w:val="ru-RU"/>
        </w:rPr>
        <w:t>ասնակից</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որի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ներկայացրած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պահանջներին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գնահատման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արդյունքում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պահանջներին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գնահատվել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մեկ</w:t>
      </w:r>
      <w:r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af-ZA"/>
        </w:rPr>
        <w:t>մ</w:t>
      </w:r>
      <w:r w:rsidR="00153C87" w:rsidRPr="00F566BF">
        <w:rPr>
          <w:rFonts w:ascii="GHEA Grapalat" w:hAnsi="GHEA Grapalat" w:cs="Sylfaen"/>
          <w:i w:val="0"/>
          <w:szCs w:val="24"/>
          <w:lang w:val="ru-RU"/>
        </w:rPr>
        <w:t>ասնակցի</w:t>
      </w:r>
      <w:r w:rsidR="00153C87"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կամ</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առաջարկված</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նվազագույն</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գների</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հավասարության</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դեպքում</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կամ</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եթե</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ոչ</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գնային</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պայմանները</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բավարարող</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գնահատված</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հայտեր</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ներկայացրած</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բոլոր</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մասնակիցների</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ներկայացրած</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գնային</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առաջարկները</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գերազանցում</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են</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այդ</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գնումը</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կատարելու</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համար</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նախատեսված</w:t>
      </w:r>
      <w:r w:rsidR="00153C87"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en-US"/>
        </w:rPr>
        <w:t>սույն</w:t>
      </w:r>
      <w:r w:rsidR="00153C87"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en-US"/>
        </w:rPr>
        <w:t>հրավերի</w:t>
      </w:r>
      <w:r w:rsidR="00153C87" w:rsidRPr="00F566BF">
        <w:rPr>
          <w:rFonts w:ascii="GHEA Grapalat" w:hAnsi="GHEA Grapalat" w:cs="Sylfaen"/>
          <w:i w:val="0"/>
          <w:szCs w:val="24"/>
          <w:lang w:val="af-ZA"/>
        </w:rPr>
        <w:t xml:space="preserve"> 1-</w:t>
      </w:r>
      <w:r w:rsidR="00153C87" w:rsidRPr="00F566BF">
        <w:rPr>
          <w:rFonts w:ascii="GHEA Grapalat" w:hAnsi="GHEA Grapalat" w:cs="Sylfaen"/>
          <w:i w:val="0"/>
          <w:szCs w:val="24"/>
          <w:lang w:val="en-US"/>
        </w:rPr>
        <w:t>ին</w:t>
      </w:r>
      <w:r w:rsidR="00153C87"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en-US"/>
        </w:rPr>
        <w:t>մասի</w:t>
      </w:r>
      <w:r w:rsidR="00153C87" w:rsidRPr="00F566BF">
        <w:rPr>
          <w:rFonts w:ascii="GHEA Grapalat" w:hAnsi="GHEA Grapalat" w:cs="Sylfaen"/>
          <w:i w:val="0"/>
          <w:szCs w:val="24"/>
          <w:lang w:val="af-ZA"/>
        </w:rPr>
        <w:t xml:space="preserve"> </w:t>
      </w:r>
      <w:r w:rsidR="00A150A9" w:rsidRPr="00F566BF">
        <w:rPr>
          <w:rFonts w:ascii="GHEA Grapalat" w:hAnsi="GHEA Grapalat" w:cs="Sylfaen"/>
          <w:i w:val="0"/>
          <w:szCs w:val="24"/>
          <w:lang w:val="af-ZA"/>
        </w:rPr>
        <w:t>8</w:t>
      </w:r>
      <w:r w:rsidR="00153C87" w:rsidRPr="00F566BF">
        <w:rPr>
          <w:rFonts w:ascii="GHEA Grapalat" w:hAnsi="GHEA Grapalat" w:cs="Sylfaen"/>
          <w:i w:val="0"/>
          <w:szCs w:val="24"/>
          <w:lang w:val="af-ZA"/>
        </w:rPr>
        <w:t xml:space="preserve">.1 </w:t>
      </w:r>
      <w:r w:rsidR="00153C87" w:rsidRPr="00F566BF">
        <w:rPr>
          <w:rFonts w:ascii="GHEA Grapalat" w:hAnsi="GHEA Grapalat" w:cs="Sylfaen"/>
          <w:i w:val="0"/>
          <w:szCs w:val="24"/>
          <w:lang w:val="en-US"/>
        </w:rPr>
        <w:t>կետի</w:t>
      </w:r>
      <w:r w:rsidR="00153C87" w:rsidRPr="00F566BF">
        <w:rPr>
          <w:rFonts w:ascii="GHEA Grapalat" w:hAnsi="GHEA Grapalat" w:cs="Sylfaen"/>
          <w:i w:val="0"/>
          <w:szCs w:val="24"/>
          <w:lang w:val="af-ZA"/>
        </w:rPr>
        <w:t xml:space="preserve"> 2-</w:t>
      </w:r>
      <w:r w:rsidR="00153C87" w:rsidRPr="00F566BF">
        <w:rPr>
          <w:rFonts w:ascii="GHEA Grapalat" w:hAnsi="GHEA Grapalat" w:cs="Sylfaen"/>
          <w:i w:val="0"/>
          <w:szCs w:val="24"/>
          <w:lang w:val="en-US"/>
        </w:rPr>
        <w:t>րդ</w:t>
      </w:r>
      <w:r w:rsidR="00153C87"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en-US"/>
        </w:rPr>
        <w:t>պարբերությամբ</w:t>
      </w:r>
      <w:r w:rsidR="00153C87" w:rsidRPr="00F566BF">
        <w:rPr>
          <w:rFonts w:ascii="GHEA Grapalat" w:hAnsi="GHEA Grapalat" w:cs="Sylfaen"/>
          <w:i w:val="0"/>
          <w:szCs w:val="24"/>
          <w:lang w:val="af-ZA"/>
        </w:rPr>
        <w:t xml:space="preserve"> </w:t>
      </w:r>
      <w:r w:rsidR="00153C87" w:rsidRPr="00F566BF">
        <w:rPr>
          <w:rFonts w:ascii="GHEA Grapalat" w:hAnsi="GHEA Grapalat" w:cs="Sylfaen"/>
          <w:i w:val="0"/>
          <w:szCs w:val="24"/>
          <w:lang w:val="en-US"/>
        </w:rPr>
        <w:t>նախատեսված</w:t>
      </w:r>
      <w:r w:rsidR="00153C87"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ֆինանսական</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միջոցները</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կամ</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գնումն</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իրականացվում</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է</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Օրենքի</w:t>
      </w:r>
      <w:r w:rsidR="002D601F" w:rsidRPr="00F566BF">
        <w:rPr>
          <w:rFonts w:ascii="GHEA Grapalat" w:hAnsi="GHEA Grapalat" w:cs="Sylfaen"/>
          <w:i w:val="0"/>
          <w:szCs w:val="24"/>
          <w:lang w:val="af-ZA"/>
        </w:rPr>
        <w:t xml:space="preserve"> 15-</w:t>
      </w:r>
      <w:r w:rsidR="002D601F" w:rsidRPr="00F566BF">
        <w:rPr>
          <w:rFonts w:ascii="GHEA Grapalat" w:hAnsi="GHEA Grapalat" w:cs="Sylfaen"/>
          <w:i w:val="0"/>
          <w:szCs w:val="24"/>
          <w:lang w:val="ru-RU"/>
        </w:rPr>
        <w:t>րդ</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հոդվածի</w:t>
      </w:r>
      <w:r w:rsidR="002D601F" w:rsidRPr="00F566BF">
        <w:rPr>
          <w:rFonts w:ascii="GHEA Grapalat" w:hAnsi="GHEA Grapalat" w:cs="Sylfaen"/>
          <w:i w:val="0"/>
          <w:szCs w:val="24"/>
          <w:lang w:val="af-ZA"/>
        </w:rPr>
        <w:t xml:space="preserve"> 6-</w:t>
      </w:r>
      <w:r w:rsidR="002D601F" w:rsidRPr="00F566BF">
        <w:rPr>
          <w:rFonts w:ascii="GHEA Grapalat" w:hAnsi="GHEA Grapalat" w:cs="Sylfaen"/>
          <w:i w:val="0"/>
          <w:szCs w:val="24"/>
          <w:lang w:val="ru-RU"/>
        </w:rPr>
        <w:t>րդ</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մասի</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հիման</w:t>
      </w:r>
      <w:r w:rsidR="002D601F" w:rsidRPr="00F566BF">
        <w:rPr>
          <w:rFonts w:ascii="GHEA Grapalat" w:hAnsi="GHEA Grapalat" w:cs="Sylfaen"/>
          <w:i w:val="0"/>
          <w:szCs w:val="24"/>
          <w:lang w:val="af-ZA"/>
        </w:rPr>
        <w:t xml:space="preserve"> </w:t>
      </w:r>
      <w:r w:rsidR="002D601F" w:rsidRPr="00F566BF">
        <w:rPr>
          <w:rFonts w:ascii="GHEA Grapalat" w:hAnsi="GHEA Grapalat" w:cs="Sylfaen"/>
          <w:i w:val="0"/>
          <w:szCs w:val="24"/>
          <w:lang w:val="ru-RU"/>
        </w:rPr>
        <w:t>վրա</w:t>
      </w:r>
      <w:r w:rsidR="004D5671" w:rsidRPr="00F566BF">
        <w:rPr>
          <w:rFonts w:ascii="GHEA Grapalat" w:hAnsi="GHEA Grapalat" w:cs="Sylfaen"/>
          <w:i w:val="0"/>
          <w:szCs w:val="24"/>
          <w:lang w:val="ru-RU"/>
        </w:rPr>
        <w:t>։</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վարվող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բանակցությունները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նվազեցմանը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վճարման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փոփոխությանը</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իսկ</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բանակցությունները</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վարվում</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են</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միաժամանակյա</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բոլոր</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մասնակիցների</w:t>
      </w:r>
      <w:r w:rsidR="00940C2A" w:rsidRPr="00F566BF">
        <w:rPr>
          <w:rFonts w:ascii="GHEA Grapalat" w:hAnsi="GHEA Grapalat" w:cs="Sylfaen"/>
          <w:i w:val="0"/>
          <w:szCs w:val="24"/>
          <w:lang w:val="af-ZA"/>
        </w:rPr>
        <w:t xml:space="preserve"> </w:t>
      </w:r>
      <w:r w:rsidR="00940C2A" w:rsidRPr="00F566BF">
        <w:rPr>
          <w:rFonts w:ascii="GHEA Grapalat" w:hAnsi="GHEA Grapalat" w:cs="Sylfaen"/>
          <w:i w:val="0"/>
          <w:szCs w:val="24"/>
          <w:lang w:val="ru-RU"/>
        </w:rPr>
        <w:t>հետ</w:t>
      </w:r>
      <w:r w:rsidRPr="00F566BF">
        <w:rPr>
          <w:rFonts w:ascii="GHEA Grapalat" w:hAnsi="GHEA Grapalat" w:cs="Sylfaen"/>
          <w:i w:val="0"/>
          <w:szCs w:val="24"/>
          <w:lang w:val="af-ZA"/>
        </w:rPr>
        <w:t>.</w:t>
      </w:r>
    </w:p>
    <w:p w14:paraId="2BD48460" w14:textId="77777777" w:rsidR="00096865" w:rsidRPr="00F566BF" w:rsidDel="00992C40" w:rsidRDefault="00096865" w:rsidP="00EF3662">
      <w:pPr>
        <w:pStyle w:val="23"/>
        <w:spacing w:line="240" w:lineRule="auto"/>
        <w:ind w:firstLine="567"/>
        <w:rPr>
          <w:rFonts w:ascii="GHEA Grapalat" w:hAnsi="GHEA Grapalat" w:cs="Sylfaen"/>
          <w:szCs w:val="24"/>
        </w:rPr>
      </w:pPr>
      <w:r w:rsidRPr="00F566BF">
        <w:rPr>
          <w:rFonts w:ascii="GHEA Grapalat" w:hAnsi="GHEA Grapalat" w:cs="Sylfaen"/>
          <w:szCs w:val="24"/>
        </w:rPr>
        <w:t xml:space="preserve">2)  </w:t>
      </w:r>
      <w:r w:rsidRPr="00F566BF">
        <w:rPr>
          <w:rFonts w:ascii="GHEA Grapalat" w:hAnsi="GHEA Grapalat" w:cs="Sylfaen"/>
          <w:szCs w:val="24"/>
          <w:lang w:val="ru-RU"/>
        </w:rPr>
        <w:t>Օրենքով</w:t>
      </w:r>
      <w:r w:rsidRPr="00F566BF">
        <w:rPr>
          <w:rFonts w:ascii="GHEA Grapalat" w:hAnsi="GHEA Grapalat" w:cs="Sylfaen"/>
          <w:szCs w:val="24"/>
        </w:rPr>
        <w:t xml:space="preserve"> </w:t>
      </w:r>
      <w:r w:rsidRPr="00F566BF">
        <w:rPr>
          <w:rFonts w:ascii="GHEA Grapalat" w:hAnsi="GHEA Grapalat" w:cs="Sylfaen"/>
          <w:szCs w:val="24"/>
          <w:lang w:val="ru-RU"/>
        </w:rPr>
        <w:t>նախատեսված</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դեպքերի</w:t>
      </w:r>
      <w:r w:rsidR="004D5671" w:rsidRPr="00F566BF">
        <w:rPr>
          <w:rFonts w:ascii="GHEA Grapalat" w:hAnsi="GHEA Grapalat" w:cs="Sylfaen"/>
          <w:szCs w:val="24"/>
          <w:lang w:val="ru-RU"/>
        </w:rPr>
        <w:t>։</w:t>
      </w:r>
    </w:p>
    <w:p w14:paraId="12E71D29" w14:textId="77777777"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770E9" w:rsidRPr="00F566BF">
        <w:rPr>
          <w:rFonts w:ascii="GHEA Grapalat" w:hAnsi="GHEA Grapalat"/>
          <w:sz w:val="20"/>
          <w:lang w:val="hy-AM" w:eastAsia="x-none"/>
        </w:rPr>
        <w:t>7</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F566BF">
        <w:rPr>
          <w:rFonts w:ascii="GHEA Grapalat" w:hAnsi="GHEA Grapalat" w:cs="Sylfaen"/>
          <w:sz w:val="20"/>
          <w:szCs w:val="24"/>
          <w:lang w:val="ru-RU" w:eastAsia="en-US"/>
        </w:rPr>
        <w:t>անձնաժողովը</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հրավերի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պահանջների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նկատմամբ</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բավարար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գնահատված</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հայտեր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ներկայացրած</w:t>
      </w:r>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00973FB1" w:rsidRPr="00F566BF">
        <w:rPr>
          <w:rFonts w:ascii="GHEA Grapalat" w:hAnsi="GHEA Grapalat" w:cs="Sylfaen"/>
          <w:sz w:val="20"/>
          <w:szCs w:val="24"/>
          <w:lang w:val="ru-RU" w:eastAsia="en-US"/>
        </w:rPr>
        <w:t>ասնակիցներից</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որոշում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հայտարարում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 xml:space="preserve">այդպիսին չճանաչված </w:t>
      </w:r>
      <w:r w:rsidR="00973FB1" w:rsidRPr="00F566BF">
        <w:rPr>
          <w:rFonts w:ascii="GHEA Grapalat" w:hAnsi="GHEA Grapalat" w:cs="Sylfaen"/>
          <w:sz w:val="20"/>
          <w:szCs w:val="24"/>
          <w:lang w:val="ru-RU"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Առաջարկված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նվազագույն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գների</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հավասարության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դեպքում</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կամ</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եթե</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ոչ</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գնային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պայմաններին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բավարարող</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գնահատված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հայտեր</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ներկայացրած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բոլոր</w:t>
      </w:r>
      <w:r w:rsidR="009B6D58"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009B6D58" w:rsidRPr="00F566BF">
        <w:rPr>
          <w:rFonts w:ascii="GHEA Grapalat" w:hAnsi="GHEA Grapalat" w:cs="Sylfaen"/>
          <w:sz w:val="20"/>
          <w:szCs w:val="24"/>
          <w:lang w:val="ru-RU" w:eastAsia="en-US"/>
        </w:rPr>
        <w:t>ասնակիցների</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ներկայացրած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գնային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առաջարկները</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գերազանցում</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են</w:t>
      </w:r>
      <w:r w:rsidR="009B6D58"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սույն</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ընթացակարգի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շրջանակում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գնվելիք</w:t>
      </w:r>
      <w:r w:rsidR="00973FB1" w:rsidRPr="00F566BF">
        <w:rPr>
          <w:rFonts w:ascii="GHEA Grapalat" w:hAnsi="GHEA Grapalat" w:cs="Sylfaen"/>
          <w:sz w:val="20"/>
          <w:szCs w:val="24"/>
          <w:lang w:val="af-ZA" w:eastAsia="en-US"/>
        </w:rPr>
        <w:t xml:space="preserve"> </w:t>
      </w:r>
      <w:r w:rsidR="00315C31" w:rsidRPr="00F566BF">
        <w:rPr>
          <w:rFonts w:ascii="GHEA Grapalat" w:hAnsi="GHEA Grapalat" w:cs="Sylfaen"/>
          <w:sz w:val="20"/>
          <w:szCs w:val="24"/>
          <w:lang w:val="af-ZA" w:eastAsia="en-US"/>
        </w:rPr>
        <w:t xml:space="preserve">ծառայությունների </w:t>
      </w:r>
      <w:r w:rsidR="00973FB1" w:rsidRPr="00F566BF">
        <w:rPr>
          <w:rFonts w:ascii="GHEA Grapalat" w:hAnsi="GHEA Grapalat" w:cs="Sylfaen"/>
          <w:sz w:val="20"/>
          <w:szCs w:val="24"/>
          <w:lang w:val="ru-RU" w:eastAsia="en-US"/>
        </w:rPr>
        <w:t>գնման</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գինը</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կամ</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գնումն</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իրականացվում</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է</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Օրենքի</w:t>
      </w:r>
      <w:r w:rsidR="00FF3E3D" w:rsidRPr="00F566BF">
        <w:rPr>
          <w:rFonts w:ascii="GHEA Grapalat" w:hAnsi="GHEA Grapalat" w:cs="Sylfaen"/>
          <w:sz w:val="20"/>
          <w:szCs w:val="24"/>
          <w:lang w:val="af-ZA" w:eastAsia="en-US"/>
        </w:rPr>
        <w:t xml:space="preserve"> 15-</w:t>
      </w:r>
      <w:r w:rsidR="00FF3E3D" w:rsidRPr="00F566BF">
        <w:rPr>
          <w:rFonts w:ascii="GHEA Grapalat" w:hAnsi="GHEA Grapalat" w:cs="Sylfaen"/>
          <w:sz w:val="20"/>
          <w:szCs w:val="24"/>
          <w:lang w:val="ru-RU" w:eastAsia="en-US"/>
        </w:rPr>
        <w:t>րդ</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հոդվածի</w:t>
      </w:r>
      <w:r w:rsidR="00FF3E3D" w:rsidRPr="00F566BF">
        <w:rPr>
          <w:rFonts w:ascii="GHEA Grapalat" w:hAnsi="GHEA Grapalat" w:cs="Sylfaen"/>
          <w:sz w:val="20"/>
          <w:szCs w:val="24"/>
          <w:lang w:val="af-ZA" w:eastAsia="en-US"/>
        </w:rPr>
        <w:t xml:space="preserve"> 6-</w:t>
      </w:r>
      <w:r w:rsidR="00FF3E3D" w:rsidRPr="00F566BF">
        <w:rPr>
          <w:rFonts w:ascii="GHEA Grapalat" w:hAnsi="GHEA Grapalat" w:cs="Sylfaen"/>
          <w:sz w:val="20"/>
          <w:szCs w:val="24"/>
          <w:lang w:val="ru-RU" w:eastAsia="en-US"/>
        </w:rPr>
        <w:t>րդ</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մասի</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հիման</w:t>
      </w:r>
      <w:r w:rsidR="00FF3E3D" w:rsidRPr="00F566BF">
        <w:rPr>
          <w:rFonts w:ascii="GHEA Grapalat" w:hAnsi="GHEA Grapalat" w:cs="Sylfaen"/>
          <w:sz w:val="20"/>
          <w:szCs w:val="24"/>
          <w:lang w:val="af-ZA" w:eastAsia="en-US"/>
        </w:rPr>
        <w:t xml:space="preserve"> </w:t>
      </w:r>
      <w:r w:rsidR="00FF3E3D" w:rsidRPr="00F566BF">
        <w:rPr>
          <w:rFonts w:ascii="GHEA Grapalat" w:hAnsi="GHEA Grapalat" w:cs="Sylfaen"/>
          <w:sz w:val="20"/>
          <w:szCs w:val="24"/>
          <w:lang w:val="ru-RU" w:eastAsia="en-US"/>
        </w:rPr>
        <w:t>վրա</w:t>
      </w:r>
      <w:r w:rsidR="009B6D58" w:rsidRPr="00F566BF">
        <w:rPr>
          <w:rFonts w:ascii="GHEA Grapalat" w:hAnsi="GHEA Grapalat" w:cs="Sylfaen"/>
          <w:sz w:val="20"/>
          <w:szCs w:val="24"/>
          <w:lang w:val="ru-RU" w:eastAsia="en-US"/>
        </w:rPr>
        <w:t>՝</w:t>
      </w:r>
      <w:r w:rsidR="009B6D58" w:rsidRPr="00F566BF">
        <w:rPr>
          <w:rFonts w:ascii="GHEA Grapalat" w:hAnsi="GHEA Grapalat" w:cs="Sylfaen"/>
          <w:sz w:val="20"/>
          <w:szCs w:val="24"/>
          <w:lang w:val="af-ZA" w:eastAsia="en-US"/>
        </w:rPr>
        <w:t xml:space="preserve"> </w:t>
      </w:r>
    </w:p>
    <w:p w14:paraId="47566FE8" w14:textId="77777777"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պայման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77777777"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հայտեր</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7777777"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յուրաքանչյուր</w:t>
      </w:r>
      <w:r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566BF">
        <w:rPr>
          <w:rFonts w:ascii="GHEA Grapalat" w:hAnsi="GHEA Grapalat" w:cs="Sylfaen"/>
          <w:sz w:val="20"/>
          <w:szCs w:val="24"/>
          <w:lang w:val="ru-RU" w:eastAsia="en-US"/>
        </w:rPr>
        <w:t>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տվյալ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հրապարակվում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մյուս</w:t>
      </w:r>
      <w:r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վերջնաժամկետի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ավարտը</w:t>
      </w:r>
      <w:r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կարող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վերանայել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առաջարկը</w:t>
      </w:r>
      <w:r w:rsidRPr="00F566BF">
        <w:rPr>
          <w:rFonts w:ascii="GHEA Grapalat" w:hAnsi="GHEA Grapalat" w:cs="Sylfaen"/>
          <w:sz w:val="20"/>
          <w:szCs w:val="24"/>
          <w:lang w:val="af-ZA" w:eastAsia="en-US"/>
        </w:rPr>
        <w:t>,</w:t>
      </w:r>
    </w:p>
    <w:p w14:paraId="684A3BD7" w14:textId="77777777"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վերջնաժամկետը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լրանալու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ըստ</w:t>
      </w:r>
      <w:r w:rsidR="00F4506C" w:rsidRPr="00F566BF">
        <w:rPr>
          <w:rFonts w:ascii="GHEA Grapalat" w:hAnsi="GHEA Grapalat" w:cs="Sylfaen"/>
          <w:sz w:val="20"/>
          <w:szCs w:val="24"/>
          <w:lang w:val="hy-AM" w:eastAsia="en-US"/>
        </w:rPr>
        <w:t xml:space="preserve"> դրան ներկա</w:t>
      </w:r>
      <w:r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00A11BD0" w:rsidRPr="00F566BF">
        <w:rPr>
          <w:rFonts w:ascii="GHEA Grapalat" w:hAnsi="GHEA Grapalat" w:cs="Sylfaen"/>
          <w:sz w:val="20"/>
          <w:szCs w:val="24"/>
          <w:lang w:val="hy-AM" w:eastAsia="en-US"/>
        </w:rPr>
        <w:t>որոնք չեն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գերազանցում</w:t>
      </w:r>
      <w:r w:rsidR="00AB1DD6" w:rsidRPr="00F566BF">
        <w:rPr>
          <w:rFonts w:ascii="GHEA Grapalat" w:hAnsi="GHEA Grapalat" w:cs="Sylfaen"/>
          <w:sz w:val="20"/>
          <w:szCs w:val="24"/>
          <w:lang w:val="hy-AM" w:eastAsia="en-US"/>
        </w:rPr>
        <w:t xml:space="preserve"> գնման գինը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AB1DD6" w:rsidRPr="00F566BF">
        <w:rPr>
          <w:rFonts w:ascii="GHEA Grapalat" w:hAnsi="GHEA Grapalat" w:cs="Sylfaen"/>
          <w:sz w:val="20"/>
          <w:szCs w:val="24"/>
          <w:lang w:val="hy-AM" w:eastAsia="en-US"/>
        </w:rPr>
        <w:t>ընտրված</w:t>
      </w:r>
      <w:r w:rsidR="00AB1DD6"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w:t>
      </w:r>
    </w:p>
    <w:p w14:paraId="02E691E2" w14:textId="77777777" w:rsidR="00387F66" w:rsidRDefault="009B6D58" w:rsidP="002836C2">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ru-RU"/>
        </w:rPr>
        <w:t>զ</w:t>
      </w:r>
      <w:r w:rsidRPr="00F566BF">
        <w:rPr>
          <w:rFonts w:ascii="GHEA Grapalat" w:hAnsi="GHEA Grapalat" w:cs="Sylfaen"/>
          <w:sz w:val="20"/>
          <w:lang w:val="af-ZA"/>
        </w:rPr>
        <w:t xml:space="preserve">. </w:t>
      </w:r>
      <w:r w:rsidR="004830AB" w:rsidRPr="00B01C80">
        <w:rPr>
          <w:rFonts w:ascii="GHEA Grapalat" w:hAnsi="GHEA Grapalat" w:cs="Sylfaen"/>
          <w:sz w:val="20"/>
          <w:lang w:val="ru-RU"/>
        </w:rPr>
        <w:t>բանակցությունների</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համար</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սահմանված</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վերջնաժամկետը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լրանալու</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պահին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եթե</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դրան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ներկա</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մասնակիցների</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ներկայացրած</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գները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գերազանցում</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են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գնման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գինը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ապա</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գնահատող</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հանձնաժողովը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կարող</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է</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բանակցությունների</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արդյունքում</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ցածր</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գնային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առաջարկ</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ներկայացրած</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մասնակցին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հայտարարել</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ընտրված</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մասնակից՝</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պայմանով</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որ</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վերջինիս</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հետ</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կնքվող</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պայմանագրով</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նախատեսված</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կողմերի</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իրավունքներն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ու</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պարտականություններն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ուժի</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մեջ</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են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մտնում</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գնման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գինը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գերազանցող</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չափով</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լրացուցիչ</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ֆինանսական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միջոցներ</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նախատեսվելու</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և</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դրա</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հիման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վրա</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կողմերի</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միջև</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համաձայնագիր</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կնքելու</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դեպքում</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Ընդ</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որում</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համաձայնագիրը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կնքվում</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է</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լրացուցիչ</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ֆինանսական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միջոցները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նախատեսվելուն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հաջորդող</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տասնհինգ</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աշխատանքային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օրվա</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ընթացքում՝</w:t>
      </w:r>
      <w:r w:rsidR="004830AB" w:rsidRPr="00B01C80">
        <w:rPr>
          <w:rFonts w:ascii="GHEA Grapalat" w:hAnsi="GHEA Grapalat" w:cs="Sylfaen"/>
          <w:sz w:val="20"/>
          <w:lang w:val="af-ZA"/>
        </w:rPr>
        <w:t xml:space="preserve"> </w:t>
      </w:r>
      <w:r w:rsidR="004830AB">
        <w:rPr>
          <w:rFonts w:ascii="GHEA Grapalat" w:hAnsi="GHEA Grapalat" w:cs="Sylfaen"/>
          <w:sz w:val="20"/>
          <w:lang w:val="hy-AM"/>
        </w:rPr>
        <w:t>ծառայության մատուցման</w:t>
      </w:r>
      <w:r w:rsidR="00615D8F">
        <w:rPr>
          <w:rFonts w:ascii="GHEA Grapalat" w:hAnsi="GHEA Grapalat" w:cs="Sylfaen"/>
          <w:sz w:val="20"/>
          <w:lang w:val="hy-AM"/>
        </w:rPr>
        <w:t xml:space="preserve"> </w:t>
      </w:r>
      <w:r w:rsidR="004830AB" w:rsidRPr="00B01C80">
        <w:rPr>
          <w:rFonts w:ascii="GHEA Grapalat" w:hAnsi="GHEA Grapalat" w:cs="Sylfaen"/>
          <w:sz w:val="20"/>
          <w:lang w:val="ru-RU"/>
        </w:rPr>
        <w:t>ժամկետները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երկարաձգելով</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պայմանագրի</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կնքման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օրվանից</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մինչև</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համաձայնագրի</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կնքման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օրն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ընկած</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ժամանակահատվածով</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Սույն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պարբերության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համաձայն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կնքված</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պայմանագիրը</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լուծվում</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է</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եթե</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կնքելուն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հաջորդող</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վաթսուն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օրացուցային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օրվա</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ընթացքում</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լրացուցիչ</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ֆինանսական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միջոցներ</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չեն</w:t>
      </w:r>
      <w:r w:rsidR="004830AB" w:rsidRPr="00B01C80">
        <w:rPr>
          <w:rFonts w:ascii="GHEA Grapalat" w:hAnsi="GHEA Grapalat" w:cs="Sylfaen"/>
          <w:sz w:val="20"/>
          <w:lang w:val="af-ZA"/>
        </w:rPr>
        <w:t xml:space="preserve"> </w:t>
      </w:r>
      <w:r w:rsidR="004830AB" w:rsidRPr="00B01C80">
        <w:rPr>
          <w:rFonts w:ascii="GHEA Grapalat" w:hAnsi="GHEA Grapalat" w:cs="Sylfaen"/>
          <w:sz w:val="20"/>
          <w:lang w:val="ru-RU"/>
        </w:rPr>
        <w:t>նախատեսվում</w:t>
      </w:r>
      <w:r w:rsidR="004E2F96">
        <w:rPr>
          <w:rFonts w:ascii="GHEA Grapalat" w:hAnsi="GHEA Grapalat" w:cs="Sylfaen"/>
          <w:sz w:val="20"/>
          <w:lang w:val="hy-AM"/>
        </w:rPr>
        <w:t>:</w:t>
      </w:r>
      <w:r w:rsidR="004830AB" w:rsidRPr="00260A2C" w:rsidDel="004830AB">
        <w:rPr>
          <w:rFonts w:ascii="GHEA Grapalat" w:hAnsi="GHEA Grapalat" w:cs="Sylfaen"/>
          <w:sz w:val="20"/>
          <w:lang w:val="af-ZA"/>
        </w:rPr>
        <w:t xml:space="preserve"> </w:t>
      </w:r>
    </w:p>
    <w:p w14:paraId="6277385B" w14:textId="77777777" w:rsidR="004E2F96" w:rsidRPr="004E2F96" w:rsidRDefault="004E2F96" w:rsidP="004E2F96">
      <w:pPr>
        <w:shd w:val="clear" w:color="auto" w:fill="FFFFFF"/>
        <w:ind w:firstLine="375"/>
        <w:jc w:val="both"/>
        <w:rPr>
          <w:rFonts w:ascii="GHEA Grapalat" w:hAnsi="GHEA Grapalat" w:cs="Sylfaen"/>
          <w:sz w:val="20"/>
          <w:lang w:val="hy-AM"/>
        </w:rPr>
      </w:pPr>
      <w:r w:rsidRPr="009E1D1C">
        <w:rPr>
          <w:rFonts w:ascii="GHEA Grapalat" w:hAnsi="GHEA Grapalat" w:cs="Sylfaen"/>
          <w:sz w:val="20"/>
          <w:lang w:val="hy-AM"/>
        </w:rPr>
        <w:t>Սույն</w:t>
      </w:r>
      <w:r w:rsidRPr="004B72E3">
        <w:rPr>
          <w:rFonts w:ascii="GHEA Grapalat" w:hAnsi="GHEA Grapalat" w:cs="Sylfaen"/>
          <w:sz w:val="20"/>
          <w:lang w:val="af-ZA"/>
        </w:rPr>
        <w:t xml:space="preserve"> </w:t>
      </w:r>
      <w:r w:rsidRPr="009E1D1C">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9E1D1C">
        <w:rPr>
          <w:rFonts w:ascii="GHEA Grapalat" w:hAnsi="GHEA Grapalat" w:cs="Sylfaen"/>
          <w:sz w:val="20"/>
          <w:lang w:val="hy-AM"/>
        </w:rPr>
        <w:t>պահանջները</w:t>
      </w:r>
      <w:r w:rsidRPr="004B72E3">
        <w:rPr>
          <w:rFonts w:ascii="GHEA Grapalat" w:hAnsi="GHEA Grapalat" w:cs="Sylfaen"/>
          <w:sz w:val="20"/>
          <w:lang w:val="af-ZA"/>
        </w:rPr>
        <w:t xml:space="preserve"> </w:t>
      </w:r>
      <w:r w:rsidRPr="009E1D1C">
        <w:rPr>
          <w:rFonts w:ascii="GHEA Grapalat" w:hAnsi="GHEA Grapalat" w:cs="Sylfaen"/>
          <w:sz w:val="20"/>
          <w:lang w:val="hy-AM"/>
        </w:rPr>
        <w:t>չեն</w:t>
      </w:r>
      <w:r w:rsidRPr="004B72E3">
        <w:rPr>
          <w:rFonts w:ascii="GHEA Grapalat" w:hAnsi="GHEA Grapalat" w:cs="Sylfaen"/>
          <w:sz w:val="20"/>
          <w:lang w:val="af-ZA"/>
        </w:rPr>
        <w:t xml:space="preserve"> </w:t>
      </w:r>
      <w:r w:rsidRPr="009E1D1C">
        <w:rPr>
          <w:rFonts w:ascii="GHEA Grapalat" w:hAnsi="GHEA Grapalat" w:cs="Sylfaen"/>
          <w:sz w:val="20"/>
          <w:lang w:val="hy-AM"/>
        </w:rPr>
        <w:t>կիրառվում</w:t>
      </w:r>
      <w:r w:rsidRPr="004B72E3">
        <w:rPr>
          <w:rFonts w:ascii="GHEA Grapalat" w:hAnsi="GHEA Grapalat" w:cs="Sylfaen"/>
          <w:sz w:val="20"/>
          <w:lang w:val="af-ZA"/>
        </w:rPr>
        <w:t xml:space="preserve"> </w:t>
      </w:r>
      <w:r w:rsidRPr="009E1D1C">
        <w:rPr>
          <w:rFonts w:ascii="GHEA Grapalat" w:hAnsi="GHEA Grapalat" w:cs="Sylfaen"/>
          <w:sz w:val="20"/>
          <w:lang w:val="hy-AM"/>
        </w:rPr>
        <w:t>այն</w:t>
      </w:r>
      <w:r w:rsidRPr="004B72E3">
        <w:rPr>
          <w:rFonts w:ascii="GHEA Grapalat" w:hAnsi="GHEA Grapalat" w:cs="Sylfaen"/>
          <w:sz w:val="20"/>
          <w:lang w:val="af-ZA"/>
        </w:rPr>
        <w:t xml:space="preserve"> </w:t>
      </w:r>
      <w:r w:rsidRPr="009E1D1C">
        <w:rPr>
          <w:rFonts w:ascii="GHEA Grapalat" w:hAnsi="GHEA Grapalat" w:cs="Sylfaen"/>
          <w:sz w:val="20"/>
          <w:lang w:val="hy-AM"/>
        </w:rPr>
        <w:t>դեպքում</w:t>
      </w:r>
      <w:r w:rsidRPr="004B72E3">
        <w:rPr>
          <w:rFonts w:ascii="GHEA Grapalat" w:hAnsi="GHEA Grapalat" w:cs="Sylfaen"/>
          <w:sz w:val="20"/>
          <w:lang w:val="af-ZA"/>
        </w:rPr>
        <w:t xml:space="preserve">, </w:t>
      </w:r>
      <w:r w:rsidRPr="009E1D1C">
        <w:rPr>
          <w:rFonts w:ascii="GHEA Grapalat" w:hAnsi="GHEA Grapalat" w:cs="Sylfaen"/>
          <w:sz w:val="20"/>
          <w:lang w:val="hy-AM"/>
        </w:rPr>
        <w:t>երբ</w:t>
      </w:r>
      <w:r w:rsidRPr="004B72E3">
        <w:rPr>
          <w:rFonts w:ascii="GHEA Grapalat" w:hAnsi="GHEA Grapalat" w:cs="Sylfaen"/>
          <w:sz w:val="20"/>
          <w:lang w:val="af-ZA"/>
        </w:rPr>
        <w:t xml:space="preserve"> </w:t>
      </w:r>
      <w:r w:rsidRPr="009E1D1C">
        <w:rPr>
          <w:rFonts w:ascii="GHEA Grapalat" w:hAnsi="GHEA Grapalat" w:cs="Sylfaen"/>
          <w:sz w:val="20"/>
          <w:lang w:val="hy-AM"/>
        </w:rPr>
        <w:t>հայտ</w:t>
      </w:r>
      <w:r w:rsidRPr="004B72E3">
        <w:rPr>
          <w:rFonts w:ascii="GHEA Grapalat" w:hAnsi="GHEA Grapalat" w:cs="Sylfaen"/>
          <w:sz w:val="20"/>
          <w:lang w:val="af-ZA"/>
        </w:rPr>
        <w:t xml:space="preserve"> </w:t>
      </w:r>
      <w:r w:rsidRPr="009E1D1C">
        <w:rPr>
          <w:rFonts w:ascii="GHEA Grapalat" w:hAnsi="GHEA Grapalat" w:cs="Sylfaen"/>
          <w:sz w:val="20"/>
          <w:lang w:val="hy-AM"/>
        </w:rPr>
        <w:t>է</w:t>
      </w:r>
      <w:r w:rsidRPr="004B72E3">
        <w:rPr>
          <w:rFonts w:ascii="GHEA Grapalat" w:hAnsi="GHEA Grapalat" w:cs="Sylfaen"/>
          <w:sz w:val="20"/>
          <w:lang w:val="af-ZA"/>
        </w:rPr>
        <w:t xml:space="preserve"> </w:t>
      </w:r>
      <w:r w:rsidRPr="009E1D1C">
        <w:rPr>
          <w:rFonts w:ascii="GHEA Grapalat" w:hAnsi="GHEA Grapalat" w:cs="Sylfaen"/>
          <w:sz w:val="20"/>
          <w:lang w:val="hy-AM"/>
        </w:rPr>
        <w:t>ներկայացել</w:t>
      </w:r>
      <w:r w:rsidRPr="004B72E3">
        <w:rPr>
          <w:rFonts w:ascii="GHEA Grapalat" w:hAnsi="GHEA Grapalat" w:cs="Sylfaen"/>
          <w:sz w:val="20"/>
          <w:lang w:val="af-ZA"/>
        </w:rPr>
        <w:t xml:space="preserve"> </w:t>
      </w:r>
      <w:r w:rsidRPr="009E1D1C">
        <w:rPr>
          <w:rFonts w:ascii="GHEA Grapalat" w:hAnsi="GHEA Grapalat" w:cs="Sylfaen"/>
          <w:sz w:val="20"/>
          <w:lang w:val="hy-AM"/>
        </w:rPr>
        <w:t>մեկ</w:t>
      </w:r>
      <w:r w:rsidRPr="004B72E3">
        <w:rPr>
          <w:rFonts w:ascii="GHEA Grapalat" w:hAnsi="GHEA Grapalat" w:cs="Sylfaen"/>
          <w:sz w:val="20"/>
          <w:lang w:val="af-ZA"/>
        </w:rPr>
        <w:t xml:space="preserve"> </w:t>
      </w:r>
      <w:r w:rsidRPr="009E1D1C">
        <w:rPr>
          <w:rFonts w:ascii="GHEA Grapalat" w:hAnsi="GHEA Grapalat" w:cs="Sylfaen"/>
          <w:sz w:val="20"/>
          <w:lang w:val="hy-AM"/>
        </w:rPr>
        <w:t>մասնակից</w:t>
      </w:r>
      <w:r w:rsidRPr="004B72E3">
        <w:rPr>
          <w:rFonts w:ascii="GHEA Grapalat" w:hAnsi="GHEA Grapalat" w:cs="Sylfaen"/>
          <w:sz w:val="20"/>
          <w:lang w:val="af-ZA"/>
        </w:rPr>
        <w:t xml:space="preserve"> </w:t>
      </w:r>
      <w:r w:rsidRPr="009E1D1C">
        <w:rPr>
          <w:rFonts w:ascii="GHEA Grapalat" w:hAnsi="GHEA Grapalat" w:cs="Sylfaen"/>
          <w:sz w:val="20"/>
          <w:lang w:val="hy-AM"/>
        </w:rPr>
        <w:t>կամ</w:t>
      </w:r>
      <w:r w:rsidRPr="004B72E3">
        <w:rPr>
          <w:rFonts w:ascii="GHEA Grapalat" w:hAnsi="GHEA Grapalat" w:cs="Sylfaen"/>
          <w:sz w:val="20"/>
          <w:lang w:val="af-ZA"/>
        </w:rPr>
        <w:t xml:space="preserve"> </w:t>
      </w:r>
      <w:r w:rsidRPr="009E1D1C">
        <w:rPr>
          <w:rFonts w:ascii="GHEA Grapalat" w:hAnsi="GHEA Grapalat" w:cs="Sylfaen"/>
          <w:sz w:val="20"/>
          <w:lang w:val="hy-AM"/>
        </w:rPr>
        <w:t>հրավերի</w:t>
      </w:r>
      <w:r w:rsidRPr="004B72E3">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9E1D1C">
        <w:rPr>
          <w:rFonts w:ascii="GHEA Grapalat" w:hAnsi="GHEA Grapalat" w:cs="Sylfaen"/>
          <w:sz w:val="20"/>
          <w:lang w:val="hy-AM"/>
        </w:rPr>
        <w:t>բավարար</w:t>
      </w:r>
      <w:r w:rsidRPr="004B72E3">
        <w:rPr>
          <w:rFonts w:ascii="GHEA Grapalat" w:hAnsi="GHEA Grapalat" w:cs="Sylfaen"/>
          <w:sz w:val="20"/>
          <w:lang w:val="af-ZA"/>
        </w:rPr>
        <w:t xml:space="preserve"> </w:t>
      </w:r>
      <w:r w:rsidRPr="009E1D1C">
        <w:rPr>
          <w:rFonts w:ascii="GHEA Grapalat" w:hAnsi="GHEA Grapalat" w:cs="Sylfaen"/>
          <w:sz w:val="20"/>
          <w:lang w:val="hy-AM"/>
        </w:rPr>
        <w:t>է</w:t>
      </w:r>
      <w:r w:rsidRPr="004B72E3">
        <w:rPr>
          <w:rFonts w:ascii="GHEA Grapalat" w:hAnsi="GHEA Grapalat" w:cs="Sylfaen"/>
          <w:sz w:val="20"/>
          <w:lang w:val="af-ZA"/>
        </w:rPr>
        <w:t xml:space="preserve"> </w:t>
      </w:r>
      <w:r w:rsidRPr="009E1D1C">
        <w:rPr>
          <w:rFonts w:ascii="GHEA Grapalat" w:hAnsi="GHEA Grapalat" w:cs="Sylfaen"/>
          <w:sz w:val="20"/>
          <w:lang w:val="hy-AM"/>
        </w:rPr>
        <w:t>գնահատվել</w:t>
      </w:r>
      <w:r w:rsidRPr="004B72E3">
        <w:rPr>
          <w:rFonts w:ascii="GHEA Grapalat" w:hAnsi="GHEA Grapalat" w:cs="Sylfaen"/>
          <w:sz w:val="20"/>
          <w:lang w:val="af-ZA"/>
        </w:rPr>
        <w:t xml:space="preserve"> </w:t>
      </w:r>
      <w:r w:rsidRPr="009E1D1C">
        <w:rPr>
          <w:rFonts w:ascii="GHEA Grapalat" w:hAnsi="GHEA Grapalat" w:cs="Sylfaen"/>
          <w:sz w:val="20"/>
          <w:lang w:val="hy-AM"/>
        </w:rPr>
        <w:t>միայն</w:t>
      </w:r>
      <w:r w:rsidRPr="004B72E3">
        <w:rPr>
          <w:rFonts w:ascii="GHEA Grapalat" w:hAnsi="GHEA Grapalat" w:cs="Sylfaen"/>
          <w:sz w:val="20"/>
          <w:lang w:val="af-ZA"/>
        </w:rPr>
        <w:t xml:space="preserve"> </w:t>
      </w:r>
      <w:r w:rsidRPr="009E1D1C">
        <w:rPr>
          <w:rFonts w:ascii="GHEA Grapalat" w:hAnsi="GHEA Grapalat" w:cs="Sylfaen"/>
          <w:sz w:val="20"/>
          <w:lang w:val="hy-AM"/>
        </w:rPr>
        <w:t>մեկ</w:t>
      </w:r>
      <w:r w:rsidRPr="004B72E3">
        <w:rPr>
          <w:rFonts w:ascii="GHEA Grapalat" w:hAnsi="GHEA Grapalat" w:cs="Sylfaen"/>
          <w:sz w:val="20"/>
          <w:lang w:val="af-ZA"/>
        </w:rPr>
        <w:t xml:space="preserve"> </w:t>
      </w:r>
      <w:r w:rsidRPr="009E1D1C">
        <w:rPr>
          <w:rFonts w:ascii="GHEA Grapalat" w:hAnsi="GHEA Grapalat" w:cs="Sylfaen"/>
          <w:sz w:val="20"/>
          <w:lang w:val="hy-AM"/>
        </w:rPr>
        <w:t>մասնակցի</w:t>
      </w:r>
      <w:r w:rsidRPr="004B72E3">
        <w:rPr>
          <w:rFonts w:ascii="GHEA Grapalat" w:hAnsi="GHEA Grapalat" w:cs="Sylfaen"/>
          <w:sz w:val="20"/>
          <w:lang w:val="af-ZA"/>
        </w:rPr>
        <w:t xml:space="preserve"> </w:t>
      </w:r>
      <w:r w:rsidRPr="009E1D1C">
        <w:rPr>
          <w:rFonts w:ascii="GHEA Grapalat" w:hAnsi="GHEA Grapalat" w:cs="Sylfaen"/>
          <w:sz w:val="20"/>
          <w:lang w:val="hy-AM"/>
        </w:rPr>
        <w:t>հայտ</w:t>
      </w:r>
      <w:r>
        <w:rPr>
          <w:rFonts w:ascii="GHEA Grapalat" w:hAnsi="GHEA Grapalat" w:cs="Sylfaen"/>
          <w:sz w:val="20"/>
          <w:lang w:val="hy-AM"/>
        </w:rPr>
        <w:t>,</w:t>
      </w:r>
    </w:p>
    <w:p w14:paraId="12B9F02D" w14:textId="77777777" w:rsidR="006A15BC" w:rsidRPr="00260A2C" w:rsidRDefault="00704862" w:rsidP="00EF3662">
      <w:pPr>
        <w:ind w:firstLine="708"/>
        <w:jc w:val="both"/>
        <w:rPr>
          <w:rFonts w:ascii="GHEA Grapalat" w:hAnsi="GHEA Grapalat" w:cs="Sylfaen"/>
          <w:sz w:val="20"/>
          <w:lang w:val="hy-AM"/>
        </w:rPr>
      </w:pPr>
      <w:r w:rsidRPr="00F566BF">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F566BF">
        <w:rPr>
          <w:rFonts w:ascii="GHEA Grapalat" w:hAnsi="GHEA Grapalat" w:cs="Sylfaen"/>
          <w:sz w:val="20"/>
          <w:lang w:val="hy-AM"/>
        </w:rPr>
        <w:t>կամ</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նվազագույն</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գները</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հավասար</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են</w:t>
      </w:r>
      <w:r w:rsidR="00973FB1" w:rsidRPr="00F566BF">
        <w:rPr>
          <w:rFonts w:ascii="GHEA Grapalat" w:hAnsi="GHEA Grapalat" w:cs="Sylfaen"/>
          <w:sz w:val="20"/>
          <w:lang w:val="af-ZA"/>
        </w:rPr>
        <w:t>,</w:t>
      </w:r>
      <w:r w:rsidR="009B6D58" w:rsidRPr="00F566BF">
        <w:rPr>
          <w:rFonts w:ascii="GHEA Grapalat" w:hAnsi="GHEA Grapalat" w:cs="Sylfaen"/>
          <w:sz w:val="20"/>
          <w:lang w:val="af-ZA"/>
        </w:rPr>
        <w:t xml:space="preserve"> </w:t>
      </w:r>
      <w:r w:rsidR="009B6D58" w:rsidRPr="00F566BF">
        <w:rPr>
          <w:rFonts w:ascii="GHEA Grapalat" w:hAnsi="GHEA Grapalat" w:cs="Sylfaen"/>
          <w:sz w:val="20"/>
          <w:lang w:val="hy-AM"/>
        </w:rPr>
        <w:t>գնման</w:t>
      </w:r>
      <w:r w:rsidR="009B6D58" w:rsidRPr="00F566BF">
        <w:rPr>
          <w:rFonts w:ascii="GHEA Grapalat" w:hAnsi="GHEA Grapalat" w:cs="Sylfaen"/>
          <w:sz w:val="20"/>
          <w:lang w:val="af-ZA"/>
        </w:rPr>
        <w:t xml:space="preserve"> </w:t>
      </w:r>
      <w:r w:rsidR="009B6D58" w:rsidRPr="00F566BF">
        <w:rPr>
          <w:rFonts w:ascii="GHEA Grapalat" w:hAnsi="GHEA Grapalat" w:cs="Sylfaen"/>
          <w:sz w:val="20"/>
          <w:lang w:val="hy-AM"/>
        </w:rPr>
        <w:t>ընթացակարգը</w:t>
      </w:r>
      <w:r w:rsidR="009B6D58" w:rsidRPr="00F566BF">
        <w:rPr>
          <w:rFonts w:ascii="GHEA Grapalat" w:hAnsi="GHEA Grapalat" w:cs="Sylfaen"/>
          <w:sz w:val="20"/>
          <w:lang w:val="af-ZA"/>
        </w:rPr>
        <w:t xml:space="preserve"> </w:t>
      </w:r>
      <w:r w:rsidR="005A3DC6" w:rsidRPr="00F566BF">
        <w:rPr>
          <w:rFonts w:ascii="GHEA Grapalat" w:hAnsi="GHEA Grapalat" w:cs="Sylfaen"/>
          <w:sz w:val="20"/>
          <w:lang w:val="hy-AM"/>
        </w:rPr>
        <w:t>Օ</w:t>
      </w:r>
      <w:r w:rsidR="00973FB1" w:rsidRPr="00F566BF">
        <w:rPr>
          <w:rFonts w:ascii="GHEA Grapalat" w:hAnsi="GHEA Grapalat" w:cs="Sylfaen"/>
          <w:sz w:val="20"/>
          <w:lang w:val="hy-AM"/>
        </w:rPr>
        <w:t>րենքի</w:t>
      </w:r>
      <w:r w:rsidR="00973FB1" w:rsidRPr="00F566BF">
        <w:rPr>
          <w:rFonts w:ascii="GHEA Grapalat" w:hAnsi="GHEA Grapalat" w:cs="Sylfaen"/>
          <w:sz w:val="20"/>
          <w:lang w:val="af-ZA"/>
        </w:rPr>
        <w:t xml:space="preserve"> 37-</w:t>
      </w:r>
      <w:r w:rsidR="00973FB1" w:rsidRPr="00F566BF">
        <w:rPr>
          <w:rFonts w:ascii="GHEA Grapalat" w:hAnsi="GHEA Grapalat" w:cs="Sylfaen"/>
          <w:sz w:val="20"/>
          <w:lang w:val="hy-AM"/>
        </w:rPr>
        <w:t>րդ</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հոդվածի</w:t>
      </w:r>
      <w:r w:rsidR="00973FB1" w:rsidRPr="00F566BF">
        <w:rPr>
          <w:rFonts w:ascii="GHEA Grapalat" w:hAnsi="GHEA Grapalat" w:cs="Sylfaen"/>
          <w:sz w:val="20"/>
          <w:lang w:val="af-ZA"/>
        </w:rPr>
        <w:t xml:space="preserve"> 1-</w:t>
      </w:r>
      <w:r w:rsidR="00973FB1" w:rsidRPr="00F566BF">
        <w:rPr>
          <w:rFonts w:ascii="GHEA Grapalat" w:hAnsi="GHEA Grapalat" w:cs="Sylfaen"/>
          <w:sz w:val="20"/>
          <w:lang w:val="hy-AM"/>
        </w:rPr>
        <w:t>ին</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մասի</w:t>
      </w:r>
      <w:r w:rsidR="00973FB1" w:rsidRPr="00F566BF">
        <w:rPr>
          <w:rFonts w:ascii="GHEA Grapalat" w:hAnsi="GHEA Grapalat" w:cs="Sylfaen"/>
          <w:sz w:val="20"/>
          <w:lang w:val="af-ZA"/>
        </w:rPr>
        <w:t xml:space="preserve"> 1-</w:t>
      </w:r>
      <w:r w:rsidR="00973FB1" w:rsidRPr="00F566BF">
        <w:rPr>
          <w:rFonts w:ascii="GHEA Grapalat" w:hAnsi="GHEA Grapalat" w:cs="Sylfaen"/>
          <w:sz w:val="20"/>
          <w:lang w:val="hy-AM"/>
        </w:rPr>
        <w:t>ին</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կետի</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հիման</w:t>
      </w:r>
      <w:r w:rsidR="00973FB1" w:rsidRPr="00F566BF">
        <w:rPr>
          <w:rFonts w:ascii="GHEA Grapalat" w:hAnsi="GHEA Grapalat" w:cs="Sylfaen"/>
          <w:sz w:val="20"/>
          <w:lang w:val="af-ZA"/>
        </w:rPr>
        <w:t xml:space="preserve"> </w:t>
      </w:r>
      <w:r w:rsidR="00973FB1" w:rsidRPr="00F566BF">
        <w:rPr>
          <w:rFonts w:ascii="GHEA Grapalat" w:hAnsi="GHEA Grapalat" w:cs="Sylfaen"/>
          <w:sz w:val="20"/>
          <w:lang w:val="hy-AM"/>
        </w:rPr>
        <w:t>վրա</w:t>
      </w:r>
      <w:r w:rsidR="00973FB1" w:rsidRPr="00F566BF">
        <w:rPr>
          <w:rFonts w:ascii="GHEA Grapalat" w:hAnsi="GHEA Grapalat" w:cs="Sylfaen"/>
          <w:sz w:val="20"/>
          <w:lang w:val="af-ZA"/>
        </w:rPr>
        <w:t xml:space="preserve"> </w:t>
      </w:r>
      <w:r w:rsidR="009B6D58" w:rsidRPr="00F566BF">
        <w:rPr>
          <w:rFonts w:ascii="GHEA Grapalat" w:hAnsi="GHEA Grapalat" w:cs="Sylfaen"/>
          <w:sz w:val="20"/>
          <w:lang w:val="hy-AM"/>
        </w:rPr>
        <w:t>հայտարարվում</w:t>
      </w:r>
      <w:r w:rsidR="009B6D58" w:rsidRPr="00F566BF">
        <w:rPr>
          <w:rFonts w:ascii="GHEA Grapalat" w:hAnsi="GHEA Grapalat" w:cs="Sylfaen"/>
          <w:sz w:val="20"/>
          <w:lang w:val="af-ZA"/>
        </w:rPr>
        <w:t xml:space="preserve"> </w:t>
      </w:r>
      <w:r w:rsidR="009B6D58" w:rsidRPr="00F566BF">
        <w:rPr>
          <w:rFonts w:ascii="GHEA Grapalat" w:hAnsi="GHEA Grapalat" w:cs="Sylfaen"/>
          <w:sz w:val="20"/>
          <w:lang w:val="hy-AM"/>
        </w:rPr>
        <w:t>է</w:t>
      </w:r>
      <w:r w:rsidR="009B6D58" w:rsidRPr="00F566BF">
        <w:rPr>
          <w:rFonts w:ascii="GHEA Grapalat" w:hAnsi="GHEA Grapalat" w:cs="Sylfaen"/>
          <w:sz w:val="20"/>
          <w:lang w:val="af-ZA"/>
        </w:rPr>
        <w:t xml:space="preserve"> </w:t>
      </w:r>
      <w:r w:rsidR="009B6D58" w:rsidRPr="00F566BF">
        <w:rPr>
          <w:rFonts w:ascii="GHEA Grapalat" w:hAnsi="GHEA Grapalat" w:cs="Sylfaen"/>
          <w:sz w:val="20"/>
          <w:lang w:val="hy-AM"/>
        </w:rPr>
        <w:t>չկայացած</w:t>
      </w:r>
      <w:r w:rsidR="003D1FE3" w:rsidRPr="00F566BF">
        <w:rPr>
          <w:rFonts w:ascii="GHEA Grapalat" w:hAnsi="GHEA Grapalat" w:cs="Sylfaen"/>
          <w:sz w:val="20"/>
          <w:lang w:val="hy-AM"/>
        </w:rPr>
        <w:t>, բացառությամբ սույն ենթակետի «զ» պարբերությամբ նախատեսված դեպքի:</w:t>
      </w:r>
    </w:p>
    <w:p w14:paraId="023FB529" w14:textId="6F39CC29"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 հայտի</w:t>
      </w:r>
      <w:r w:rsidR="0094702C">
        <w:rPr>
          <w:rFonts w:ascii="GHEA Grapalat" w:hAnsi="GHEA Grapalat"/>
          <w:sz w:val="20"/>
          <w:szCs w:val="20"/>
          <w:lang w:val="af-ZA" w:eastAsia="x-none"/>
        </w:rPr>
        <w:t xml:space="preserve"> </w:t>
      </w:r>
      <w:r w:rsidR="00B514E8" w:rsidRPr="00F566BF">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5"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lastRenderedPageBreak/>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77777777"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xml:space="preserve">, ներառյալ եթե մասնակիցը սույն </w:t>
      </w:r>
      <w:r w:rsidR="001C0B2D" w:rsidRPr="00F566BF">
        <w:rPr>
          <w:rFonts w:ascii="GHEA Grapalat" w:hAnsi="GHEA Grapalat" w:cs="Sylfaen"/>
          <w:sz w:val="20"/>
          <w:szCs w:val="24"/>
          <w:lang w:val="hy-AM" w:eastAsia="en-US"/>
        </w:rPr>
        <w:t xml:space="preserve">հրավերով </w:t>
      </w:r>
      <w:r w:rsidR="00D14B02" w:rsidRPr="00F566BF">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77777777" w:rsidR="006A15BC" w:rsidRPr="00915006" w:rsidRDefault="00A150A9" w:rsidP="00D571F0">
      <w:pPr>
        <w:pStyle w:val="23"/>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r w:rsidR="00EA58C8" w:rsidRPr="00F566BF">
        <w:rPr>
          <w:rFonts w:ascii="GHEA Grapalat" w:hAnsi="GHEA Grapalat" w:cs="Sylfaen"/>
          <w:szCs w:val="24"/>
          <w:lang w:val="es-ES"/>
        </w:rPr>
        <w:t xml:space="preserve">Հայտերը բացվելուց </w:t>
      </w:r>
      <w:r w:rsidR="007A3F75" w:rsidRPr="00F566BF">
        <w:rPr>
          <w:rFonts w:ascii="GHEA Grapalat" w:hAnsi="GHEA Grapalat" w:cs="Sylfaen"/>
          <w:szCs w:val="24"/>
          <w:lang w:val="es-ES"/>
        </w:rPr>
        <w:t xml:space="preserve">և գնահատվելուց  </w:t>
      </w:r>
      <w:r w:rsidR="00EA58C8" w:rsidRPr="00F566BF">
        <w:rPr>
          <w:rFonts w:ascii="GHEA Grapalat" w:hAnsi="GHEA Grapalat" w:cs="Sylfaen"/>
          <w:szCs w:val="24"/>
          <w:lang w:val="es-ES"/>
        </w:rPr>
        <w:t>հետո կազմվում է արձանագրություն`</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23"/>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23"/>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77777777" w:rsidR="008B73CD" w:rsidRPr="00F566BF" w:rsidRDefault="008B73CD" w:rsidP="00EF3662">
      <w:pPr>
        <w:pStyle w:val="23"/>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9E1D1C" w:rsidRDefault="008769B4" w:rsidP="00EF3662">
      <w:pPr>
        <w:ind w:firstLine="375"/>
        <w:jc w:val="both"/>
        <w:rPr>
          <w:rFonts w:ascii="GHEA Grapalat" w:hAnsi="GHEA Grapalat" w:cs="Sylfaen"/>
          <w:sz w:val="20"/>
          <w:lang w:val="hy-AM"/>
        </w:rPr>
      </w:pPr>
      <w:r w:rsidRPr="00F566BF">
        <w:rPr>
          <w:rFonts w:ascii="GHEA Grapalat" w:hAnsi="GHEA Grapalat"/>
          <w:lang w:val="af-ZA"/>
        </w:rPr>
        <w:tab/>
      </w:r>
      <w:r w:rsidR="00A150A9" w:rsidRPr="00F566BF">
        <w:rPr>
          <w:rFonts w:ascii="GHEA Grapalat" w:hAnsi="GHEA Grapalat" w:cs="Sylfaen"/>
          <w:sz w:val="20"/>
          <w:lang w:val="af-ZA"/>
        </w:rPr>
        <w:t>8</w:t>
      </w:r>
      <w:r w:rsidR="0036230B" w:rsidRPr="00F566BF">
        <w:rPr>
          <w:rFonts w:ascii="GHEA Grapalat" w:hAnsi="GHEA Grapalat" w:cs="Sylfaen"/>
          <w:sz w:val="20"/>
          <w:lang w:val="af-ZA"/>
        </w:rPr>
        <w:t>.</w:t>
      </w:r>
      <w:r w:rsidR="009D03A4" w:rsidRPr="00F566BF">
        <w:rPr>
          <w:rFonts w:ascii="GHEA Grapalat" w:hAnsi="GHEA Grapalat" w:cs="Sylfaen"/>
          <w:sz w:val="20"/>
          <w:lang w:val="af-ZA"/>
        </w:rPr>
        <w:t>1</w:t>
      </w:r>
      <w:r w:rsidR="00B56A92">
        <w:rPr>
          <w:rFonts w:ascii="GHEA Grapalat" w:hAnsi="GHEA Grapalat" w:cs="Sylfaen"/>
          <w:sz w:val="20"/>
          <w:lang w:val="af-ZA"/>
        </w:rPr>
        <w:t>4</w:t>
      </w:r>
      <w:r w:rsidR="009D03A4" w:rsidRPr="00F566BF">
        <w:rPr>
          <w:rFonts w:ascii="GHEA Grapalat" w:hAnsi="GHEA Grapalat" w:cs="Sylfaen"/>
          <w:sz w:val="20"/>
          <w:lang w:val="af-ZA"/>
        </w:rPr>
        <w:t xml:space="preserve"> </w:t>
      </w:r>
      <w:r w:rsidR="0036230B" w:rsidRPr="00F566BF">
        <w:rPr>
          <w:rFonts w:ascii="GHEA Grapalat" w:hAnsi="GHEA Grapalat" w:cs="Sylfaen"/>
          <w:sz w:val="20"/>
        </w:rPr>
        <w:t>Օրենքի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հոդվածի</w:t>
      </w:r>
      <w:r w:rsidR="0036230B" w:rsidRPr="00F566BF">
        <w:rPr>
          <w:rFonts w:ascii="GHEA Grapalat" w:hAnsi="GHEA Grapalat" w:cs="Sylfaen"/>
          <w:sz w:val="20"/>
          <w:lang w:val="af-ZA"/>
        </w:rPr>
        <w:t xml:space="preserve"> 1-</w:t>
      </w:r>
      <w:r w:rsidR="0036230B" w:rsidRPr="00F566BF">
        <w:rPr>
          <w:rFonts w:ascii="GHEA Grapalat" w:hAnsi="GHEA Grapalat" w:cs="Sylfaen"/>
          <w:sz w:val="20"/>
        </w:rPr>
        <w:t>ին</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մասի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9E1D1C">
        <w:rPr>
          <w:rFonts w:ascii="GHEA Grapalat" w:hAnsi="GHEA Grapalat" w:cs="Sylfaen"/>
          <w:sz w:val="20"/>
        </w:rPr>
        <w:t>կետով</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նախատեսված</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հիմքերն</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ի</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հայտ</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գալու</w:t>
      </w:r>
      <w:r w:rsidR="0036230B"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պատվիրատուի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ղեկավարի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պատճառաբանված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վրա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BA41C0">
        <w:rPr>
          <w:rFonts w:ascii="GHEA Grapalat" w:hAnsi="GHEA Grapalat" w:cs="Sylfaen"/>
          <w:sz w:val="20"/>
          <w:lang w:val="ru-RU"/>
        </w:rPr>
        <w:t>չունեցող</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մասնակիցների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ցուցակում։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Ընդ</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որում</w:t>
      </w:r>
      <w:r w:rsidR="004E2F96" w:rsidRPr="00BA41C0">
        <w:rPr>
          <w:rFonts w:ascii="GHEA Grapalat" w:hAnsi="GHEA Grapalat" w:cs="Sylfaen"/>
          <w:sz w:val="20"/>
          <w:lang w:val="af-ZA"/>
        </w:rPr>
        <w:t xml:space="preserve"> </w:t>
      </w:r>
      <w:r w:rsidR="004E2F96" w:rsidRPr="00BA41C0">
        <w:rPr>
          <w:rFonts w:ascii="Calibri" w:hAnsi="Calibri" w:cs="Calibri"/>
          <w:sz w:val="20"/>
          <w:lang w:val="af-ZA"/>
        </w:rPr>
        <w:t> </w:t>
      </w:r>
      <w:r w:rsidR="004E2F96" w:rsidRPr="00BA41C0">
        <w:rPr>
          <w:rFonts w:ascii="GHEA Grapalat" w:hAnsi="GHEA Grapalat" w:cs="Sylfaen"/>
          <w:sz w:val="20"/>
          <w:lang w:val="ru-RU"/>
        </w:rPr>
        <w:t>սույն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կետում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նշված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որոշումը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պատվիրատուի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ղեկավարը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կայացնում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է</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գնման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ընթացակարգը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չկայացած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հայտարարվելու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կնքված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վերաբերյալ</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հայտարարությունը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հրապարակելու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պայմանագիրը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միակողմանի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լուծելու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մասին</w:t>
      </w:r>
      <w:r w:rsidR="004E2F96" w:rsidRPr="00BA41C0">
        <w:rPr>
          <w:rFonts w:ascii="GHEA Grapalat" w:hAnsi="GHEA Grapalat" w:cs="Sylfaen"/>
          <w:sz w:val="20"/>
          <w:lang w:val="af-ZA"/>
        </w:rPr>
        <w:t xml:space="preserve"> </w:t>
      </w:r>
      <w:r w:rsidR="004E2F96" w:rsidRPr="009E1D1C">
        <w:rPr>
          <w:rFonts w:ascii="GHEA Grapalat" w:hAnsi="GHEA Grapalat" w:cs="Sylfaen"/>
          <w:sz w:val="20"/>
          <w:lang w:val="ru-RU"/>
        </w:rPr>
        <w:t>հայտարարությունը</w:t>
      </w:r>
      <w:r w:rsidR="004E2F96" w:rsidRPr="009E1D1C">
        <w:rPr>
          <w:rFonts w:ascii="GHEA Grapalat" w:hAnsi="GHEA Grapalat" w:cs="Sylfaen"/>
          <w:sz w:val="20"/>
          <w:lang w:val="af-ZA"/>
        </w:rPr>
        <w:t xml:space="preserve"> </w:t>
      </w:r>
      <w:r w:rsidR="003D0C33" w:rsidRPr="009E1D1C">
        <w:rPr>
          <w:rFonts w:ascii="GHEA Grapalat" w:hAnsi="GHEA Grapalat" w:cs="Sylfaen"/>
          <w:sz w:val="20"/>
          <w:lang w:val="af-ZA"/>
        </w:rPr>
        <w:t>(</w:t>
      </w:r>
      <w:r w:rsidR="003D0C33" w:rsidRPr="009E1D1C">
        <w:rPr>
          <w:rFonts w:ascii="GHEA Grapalat" w:hAnsi="GHEA Grapalat" w:cs="Sylfaen"/>
          <w:sz w:val="20"/>
          <w:lang w:val="hy-AM"/>
        </w:rPr>
        <w:t>ծանուցումը</w:t>
      </w:r>
      <w:r w:rsidR="003D0C33" w:rsidRPr="009E1D1C">
        <w:rPr>
          <w:rFonts w:ascii="GHEA Grapalat" w:hAnsi="GHEA Grapalat" w:cs="Sylfaen"/>
          <w:sz w:val="20"/>
          <w:lang w:val="af-ZA"/>
        </w:rPr>
        <w:t xml:space="preserve">) </w:t>
      </w:r>
      <w:r w:rsidR="004E2F96" w:rsidRPr="009E1D1C">
        <w:rPr>
          <w:rFonts w:ascii="GHEA Grapalat" w:hAnsi="GHEA Grapalat" w:cs="Sylfaen"/>
          <w:sz w:val="20"/>
          <w:lang w:val="ru-RU"/>
        </w:rPr>
        <w:t>հրապարակելու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տասն</w:t>
      </w:r>
      <w:r w:rsidR="003D0C33" w:rsidRPr="009E1D1C">
        <w:rPr>
          <w:rFonts w:ascii="GHEA Grapalat" w:hAnsi="GHEA Grapalat" w:cs="Sylfaen"/>
          <w:sz w:val="20"/>
          <w:lang w:val="hy-AM"/>
        </w:rPr>
        <w:t>երորդ 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կայացվելուն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այն</w:t>
      </w:r>
      <w:r w:rsidR="004E2F96" w:rsidRPr="009E1D1C">
        <w:rPr>
          <w:rFonts w:ascii="GHEA Grapalat" w:hAnsi="GHEA Grapalat" w:cs="Sylfaen"/>
          <w:sz w:val="20"/>
          <w:lang w:val="af-ZA"/>
        </w:rPr>
        <w:t xml:space="preserve"> գրավոր </w:t>
      </w:r>
      <w:r w:rsidR="004E2F96" w:rsidRPr="009E1D1C">
        <w:rPr>
          <w:rFonts w:ascii="GHEA Grapalat" w:hAnsi="GHEA Grapalat" w:cs="Sylfaen"/>
          <w:sz w:val="20"/>
          <w:lang w:val="ru-RU"/>
        </w:rPr>
        <w:t>տրամադրվում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մարմնին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չունեցող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մասնակիցների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ցուցակում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r w:rsidR="004E2F96" w:rsidRPr="009E1D1C">
        <w:rPr>
          <w:rFonts w:ascii="GHEA Grapalat" w:hAnsi="GHEA Grapalat" w:cs="Sylfaen"/>
          <w:sz w:val="20"/>
        </w:rPr>
        <w:t>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իսկ</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դրությամբ</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կողմից</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բողոքարկման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վերաբերյալ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հարուցված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չավարտված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առկայության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տվյալ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եզրափակիչ</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ակտն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ուժի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մեջ</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մտնելու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r w:rsidR="004E2F96" w:rsidRPr="009E1D1C">
        <w:rPr>
          <w:rFonts w:ascii="GHEA Grapalat" w:hAnsi="GHEA Grapalat" w:cs="Sylfaen"/>
          <w:sz w:val="20"/>
        </w:rPr>
        <w:t>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եթե</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քննության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արդյունքով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կատարման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հնարավորությունը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վերացել</w:t>
      </w:r>
      <w:r w:rsidR="004E2F96" w:rsidRPr="009E1D1C">
        <w:rPr>
          <w:rFonts w:ascii="GHEA Grapalat" w:hAnsi="GHEA Grapalat" w:cs="Sylfaen"/>
          <w:sz w:val="20"/>
          <w:lang w:val="hy-AM"/>
        </w:rPr>
        <w:t>:</w:t>
      </w:r>
    </w:p>
    <w:p w14:paraId="7689F6B5" w14:textId="77777777" w:rsidR="003D0C33" w:rsidRPr="009E1D1C" w:rsidRDefault="003D0C33" w:rsidP="003D0C33">
      <w:pPr>
        <w:shd w:val="clear" w:color="auto" w:fill="FFFFFF"/>
        <w:ind w:firstLine="375"/>
        <w:jc w:val="both"/>
        <w:rPr>
          <w:rFonts w:ascii="GHEA Grapalat" w:hAnsi="GHEA Grapalat" w:cs="Sylfaen"/>
          <w:sz w:val="20"/>
          <w:lang w:val="af-ZA"/>
        </w:rPr>
      </w:pPr>
      <w:r w:rsidRPr="009E1D1C">
        <w:rPr>
          <w:rFonts w:ascii="GHEA Grapalat" w:hAnsi="GHEA Grapalat" w:cs="Sylfaen"/>
          <w:sz w:val="20"/>
          <w:lang w:val="af-ZA"/>
        </w:rPr>
        <w:t>Ընդ որում, եթե՝</w:t>
      </w:r>
    </w:p>
    <w:p w14:paraId="25CA6681" w14:textId="77777777" w:rsidR="003D0C33" w:rsidRPr="009E1D1C" w:rsidRDefault="003D0C33" w:rsidP="003D0C33">
      <w:pPr>
        <w:pStyle w:val="aff3"/>
        <w:numPr>
          <w:ilvl w:val="0"/>
          <w:numId w:val="18"/>
        </w:numPr>
        <w:shd w:val="clear" w:color="auto" w:fill="FFFFFF"/>
        <w:ind w:left="0" w:firstLine="630"/>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7777777" w:rsidR="003D0C33" w:rsidRPr="009E1D1C" w:rsidRDefault="003D0C33" w:rsidP="003D0C33">
      <w:pPr>
        <w:pStyle w:val="aff3"/>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նին որոշումը ներկայացվելու վերջնաժամկետը լրանալու</w:t>
      </w:r>
      <w:r w:rsidRPr="009E1D1C">
        <w:rPr>
          <w:rFonts w:ascii="GHEA Grapalat" w:hAnsi="GHEA Grapalat" w:cs="Sylfaen"/>
          <w:sz w:val="20"/>
          <w:lang w:val="en-US"/>
        </w:rPr>
        <w:t>ց</w:t>
      </w:r>
      <w:r w:rsidRPr="009E1D1C">
        <w:rPr>
          <w:rFonts w:ascii="GHEA Grapalat" w:hAnsi="GHEA Grapalat" w:cs="Sylfaen"/>
          <w:sz w:val="20"/>
          <w:lang w:val="af-ZA"/>
        </w:rPr>
        <w:t xml:space="preserve"> </w:t>
      </w:r>
      <w:r w:rsidRPr="009E1D1C">
        <w:rPr>
          <w:rFonts w:ascii="GHEA Grapalat" w:hAnsi="GHEA Grapalat" w:cs="Sylfaen"/>
          <w:sz w:val="20"/>
          <w:lang w:val="en-US"/>
        </w:rPr>
        <w:t>հետո</w:t>
      </w:r>
      <w:r w:rsidRPr="009E1D1C">
        <w:rPr>
          <w:rFonts w:ascii="GHEA Grapalat" w:hAnsi="GHEA Grapalat" w:cs="Sylfaen"/>
          <w:sz w:val="20"/>
          <w:lang w:val="af-ZA"/>
        </w:rPr>
        <w:t xml:space="preserve">, </w:t>
      </w:r>
      <w:r w:rsidRPr="009E1D1C">
        <w:rPr>
          <w:rFonts w:ascii="GHEA Grapalat" w:hAnsi="GHEA Grapalat" w:cs="Sylfaen"/>
          <w:sz w:val="20"/>
          <w:lang w:val="en-US"/>
        </w:rPr>
        <w:t>բայց</w:t>
      </w:r>
      <w:r w:rsidRPr="009E1D1C">
        <w:rPr>
          <w:rFonts w:ascii="GHEA Grapalat" w:hAnsi="GHEA Grapalat" w:cs="Sylfaen"/>
          <w:sz w:val="20"/>
          <w:lang w:val="af-ZA"/>
        </w:rPr>
        <w:t xml:space="preserve"> </w:t>
      </w:r>
      <w:r w:rsidRPr="009E1D1C">
        <w:rPr>
          <w:rFonts w:ascii="GHEA Grapalat" w:hAnsi="GHEA Grapalat" w:cs="Sylfaen"/>
          <w:sz w:val="20"/>
          <w:lang w:val="en-US"/>
        </w:rPr>
        <w:t>ոչ</w:t>
      </w:r>
      <w:r w:rsidRPr="009E1D1C">
        <w:rPr>
          <w:rFonts w:ascii="GHEA Grapalat" w:hAnsi="GHEA Grapalat" w:cs="Sylfaen"/>
          <w:sz w:val="20"/>
          <w:lang w:val="af-ZA"/>
        </w:rPr>
        <w:t xml:space="preserve"> </w:t>
      </w:r>
      <w:r w:rsidRPr="009E1D1C">
        <w:rPr>
          <w:rFonts w:ascii="GHEA Grapalat" w:hAnsi="GHEA Grapalat" w:cs="Sylfaen"/>
          <w:sz w:val="20"/>
          <w:lang w:val="en-US"/>
        </w:rPr>
        <w:t>ուշ</w:t>
      </w:r>
      <w:r w:rsidRPr="009E1D1C">
        <w:rPr>
          <w:rFonts w:ascii="GHEA Grapalat" w:hAnsi="GHEA Grapalat" w:cs="Sylfaen"/>
          <w:sz w:val="20"/>
          <w:lang w:val="af-ZA"/>
        </w:rPr>
        <w:t xml:space="preserve">, </w:t>
      </w:r>
      <w:r w:rsidRPr="009E1D1C">
        <w:rPr>
          <w:rFonts w:ascii="GHEA Grapalat" w:hAnsi="GHEA Grapalat" w:cs="Sylfaen"/>
          <w:sz w:val="20"/>
          <w:lang w:val="en-US"/>
        </w:rPr>
        <w:t>քան</w:t>
      </w:r>
      <w:r w:rsidRPr="009E1D1C">
        <w:rPr>
          <w:rFonts w:ascii="GHEA Grapalat" w:hAnsi="GHEA Grapalat" w:cs="Sylfaen"/>
          <w:sz w:val="20"/>
          <w:lang w:val="af-ZA"/>
        </w:rPr>
        <w:t xml:space="preserve"> </w:t>
      </w:r>
      <w:r w:rsidRPr="009E1D1C">
        <w:rPr>
          <w:rFonts w:ascii="GHEA Grapalat" w:hAnsi="GHEA Grapalat" w:cs="Sylfaen"/>
          <w:sz w:val="20"/>
          <w:lang w:val="en-US"/>
        </w:rPr>
        <w:t>մասնակցին</w:t>
      </w:r>
      <w:r w:rsidRPr="009E1D1C">
        <w:rPr>
          <w:rFonts w:ascii="GHEA Grapalat" w:hAnsi="GHEA Grapalat" w:cs="Sylfaen"/>
          <w:sz w:val="20"/>
          <w:lang w:val="af-ZA"/>
        </w:rPr>
        <w:t xml:space="preserve"> </w:t>
      </w:r>
      <w:r w:rsidRPr="009E1D1C">
        <w:rPr>
          <w:rFonts w:ascii="GHEA Grapalat" w:hAnsi="GHEA Grapalat" w:cs="Sylfaen"/>
          <w:sz w:val="20"/>
          <w:lang w:val="en-US"/>
        </w:rPr>
        <w:t>կամ</w:t>
      </w:r>
      <w:r w:rsidRPr="009E1D1C">
        <w:rPr>
          <w:rFonts w:ascii="GHEA Grapalat" w:hAnsi="GHEA Grapalat" w:cs="Sylfaen"/>
          <w:sz w:val="20"/>
          <w:lang w:val="af-ZA"/>
        </w:rPr>
        <w:t xml:space="preserve"> </w:t>
      </w:r>
      <w:r w:rsidRPr="009E1D1C">
        <w:rPr>
          <w:rFonts w:ascii="GHEA Grapalat" w:hAnsi="GHEA Grapalat" w:cs="Sylfaen"/>
          <w:sz w:val="20"/>
          <w:lang w:val="en-US"/>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en-US"/>
        </w:rPr>
        <w:t>կնքած</w:t>
      </w:r>
      <w:r w:rsidRPr="009E1D1C">
        <w:rPr>
          <w:rFonts w:ascii="GHEA Grapalat" w:hAnsi="GHEA Grapalat" w:cs="Sylfaen"/>
          <w:sz w:val="20"/>
          <w:lang w:val="af-ZA"/>
        </w:rPr>
        <w:t xml:space="preserve"> </w:t>
      </w:r>
      <w:r w:rsidRPr="009E1D1C">
        <w:rPr>
          <w:rFonts w:ascii="GHEA Grapalat" w:hAnsi="GHEA Grapalat" w:cs="Sylfaen"/>
          <w:sz w:val="20"/>
          <w:lang w:val="en-US"/>
        </w:rPr>
        <w:t>անձին</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 xml:space="preserve"> </w:t>
      </w:r>
      <w:r w:rsidRPr="009E1D1C">
        <w:rPr>
          <w:rFonts w:ascii="GHEA Grapalat" w:hAnsi="GHEA Grapalat" w:cs="Sylfaen"/>
          <w:sz w:val="20"/>
          <w:lang w:val="en-US"/>
        </w:rPr>
        <w:t>ներառելու</w:t>
      </w:r>
      <w:r w:rsidRPr="009E1D1C">
        <w:rPr>
          <w:rFonts w:ascii="GHEA Grapalat" w:hAnsi="GHEA Grapalat" w:cs="Sylfaen"/>
          <w:sz w:val="20"/>
          <w:lang w:val="af-ZA"/>
        </w:rPr>
        <w:t xml:space="preserve"> </w:t>
      </w:r>
      <w:r w:rsidRPr="009E1D1C">
        <w:rPr>
          <w:rFonts w:ascii="GHEA Grapalat" w:hAnsi="GHEA Grapalat" w:cs="Sylfaen"/>
          <w:sz w:val="20"/>
          <w:lang w:val="en-US"/>
        </w:rPr>
        <w:t>վերջնաժամկետը</w:t>
      </w:r>
      <w:r w:rsidRPr="009E1D1C">
        <w:rPr>
          <w:rFonts w:ascii="GHEA Grapalat" w:hAnsi="GHEA Grapalat" w:cs="Sylfaen"/>
          <w:sz w:val="20"/>
          <w:lang w:val="af-ZA"/>
        </w:rPr>
        <w:t xml:space="preserve"> </w:t>
      </w:r>
      <w:r w:rsidRPr="009E1D1C">
        <w:rPr>
          <w:rFonts w:ascii="GHEA Grapalat" w:hAnsi="GHEA Grapalat" w:cs="Sylfaen"/>
          <w:sz w:val="20"/>
          <w:lang w:val="en-US"/>
        </w:rPr>
        <w:t>լրանալու</w:t>
      </w:r>
      <w:r w:rsidRPr="009E1D1C">
        <w:rPr>
          <w:rFonts w:ascii="GHEA Grapalat" w:hAnsi="GHEA Grapalat" w:cs="Sylfaen"/>
          <w:sz w:val="20"/>
          <w:lang w:val="af-ZA"/>
        </w:rPr>
        <w:t xml:space="preserve"> </w:t>
      </w:r>
      <w:r w:rsidRPr="009E1D1C">
        <w:rPr>
          <w:rFonts w:ascii="GHEA Grapalat" w:hAnsi="GHEA Grapalat" w:cs="Sylfaen"/>
          <w:sz w:val="20"/>
          <w:lang w:val="en-US"/>
        </w:rPr>
        <w:t>օրը</w:t>
      </w:r>
      <w:r w:rsidRPr="009E1D1C">
        <w:rPr>
          <w:rFonts w:ascii="GHEA Grapalat" w:hAnsi="GHEA Grapalat" w:cs="Sylfaen"/>
          <w:sz w:val="20"/>
          <w:lang w:val="af-ZA"/>
        </w:rPr>
        <w:t xml:space="preserve">, </w:t>
      </w:r>
      <w:r w:rsidRPr="009E1D1C">
        <w:rPr>
          <w:rFonts w:ascii="GHEA Grapalat" w:hAnsi="GHEA Grapalat" w:cs="Sylfaen"/>
          <w:sz w:val="20"/>
          <w:lang w:val="en-US"/>
        </w:rPr>
        <w:t>ապա</w:t>
      </w:r>
      <w:r w:rsidRPr="009E1D1C">
        <w:rPr>
          <w:rFonts w:ascii="GHEA Grapalat" w:hAnsi="GHEA Grapalat" w:cs="Sylfaen"/>
          <w:sz w:val="20"/>
          <w:lang w:val="af-ZA"/>
        </w:rPr>
        <w:t xml:space="preserve"> </w:t>
      </w:r>
      <w:r w:rsidRPr="009E1D1C">
        <w:rPr>
          <w:rFonts w:ascii="GHEA Grapalat" w:hAnsi="GHEA Grapalat" w:cs="Sylfaen"/>
          <w:sz w:val="20"/>
          <w:lang w:val="en-US"/>
        </w:rPr>
        <w:t>պատվիրատուն</w:t>
      </w:r>
      <w:r w:rsidRPr="009E1D1C">
        <w:rPr>
          <w:rFonts w:ascii="GHEA Grapalat" w:hAnsi="GHEA Grapalat" w:cs="Sylfaen"/>
          <w:sz w:val="20"/>
          <w:lang w:val="af-ZA"/>
        </w:rPr>
        <w:t xml:space="preserve"> </w:t>
      </w:r>
      <w:r w:rsidRPr="009E1D1C">
        <w:rPr>
          <w:rFonts w:ascii="GHEA Grapalat" w:hAnsi="GHEA Grapalat" w:cs="Sylfaen"/>
          <w:sz w:val="20"/>
          <w:lang w:val="en-US"/>
        </w:rPr>
        <w:t>դրա</w:t>
      </w:r>
      <w:r w:rsidRPr="009E1D1C">
        <w:rPr>
          <w:rFonts w:ascii="GHEA Grapalat" w:hAnsi="GHEA Grapalat" w:cs="Sylfaen"/>
          <w:sz w:val="20"/>
          <w:lang w:val="af-ZA"/>
        </w:rPr>
        <w:t xml:space="preserve"> </w:t>
      </w:r>
      <w:r w:rsidRPr="009E1D1C">
        <w:rPr>
          <w:rFonts w:ascii="GHEA Grapalat" w:hAnsi="GHEA Grapalat" w:cs="Sylfaen"/>
          <w:sz w:val="20"/>
          <w:lang w:val="en-US"/>
        </w:rPr>
        <w:t>մասին</w:t>
      </w:r>
      <w:r w:rsidRPr="009E1D1C">
        <w:rPr>
          <w:rFonts w:ascii="GHEA Grapalat" w:hAnsi="GHEA Grapalat" w:cs="Sylfaen"/>
          <w:sz w:val="20"/>
          <w:lang w:val="af-ZA"/>
        </w:rPr>
        <w:t xml:space="preserve"> </w:t>
      </w:r>
      <w:r w:rsidRPr="009E1D1C">
        <w:rPr>
          <w:rFonts w:ascii="GHEA Grapalat" w:hAnsi="GHEA Grapalat" w:cs="Sylfaen"/>
          <w:sz w:val="20"/>
          <w:lang w:val="en-US"/>
        </w:rPr>
        <w:t>գրավոր</w:t>
      </w:r>
      <w:r w:rsidRPr="009E1D1C">
        <w:rPr>
          <w:rFonts w:ascii="GHEA Grapalat" w:hAnsi="GHEA Grapalat" w:cs="Sylfaen"/>
          <w:sz w:val="20"/>
          <w:lang w:val="af-ZA"/>
        </w:rPr>
        <w:t xml:space="preserve"> </w:t>
      </w:r>
      <w:r w:rsidRPr="009E1D1C">
        <w:rPr>
          <w:rFonts w:ascii="GHEA Grapalat" w:hAnsi="GHEA Grapalat" w:cs="Sylfaen"/>
          <w:sz w:val="20"/>
          <w:lang w:val="en-US"/>
        </w:rPr>
        <w:t>տեղեկացնում</w:t>
      </w:r>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r w:rsidRPr="009E1D1C">
        <w:rPr>
          <w:rFonts w:ascii="GHEA Grapalat" w:hAnsi="GHEA Grapalat" w:cs="Sylfaen"/>
          <w:sz w:val="20"/>
          <w:lang w:val="en-US"/>
        </w:rPr>
        <w:t>լիազորված</w:t>
      </w:r>
      <w:r w:rsidRPr="009E1D1C">
        <w:rPr>
          <w:rFonts w:ascii="GHEA Grapalat" w:hAnsi="GHEA Grapalat" w:cs="Sylfaen"/>
          <w:sz w:val="20"/>
          <w:lang w:val="af-ZA"/>
        </w:rPr>
        <w:t xml:space="preserve"> </w:t>
      </w:r>
      <w:r w:rsidRPr="009E1D1C">
        <w:rPr>
          <w:rFonts w:ascii="GHEA Grapalat" w:hAnsi="GHEA Grapalat" w:cs="Sylfaen"/>
          <w:sz w:val="20"/>
          <w:lang w:val="en-US"/>
        </w:rPr>
        <w:t>մարմին</w:t>
      </w:r>
      <w:r w:rsidRPr="009E1D1C">
        <w:rPr>
          <w:rFonts w:ascii="GHEA Grapalat" w:hAnsi="GHEA Grapalat" w:cs="Sylfaen"/>
          <w:sz w:val="20"/>
          <w:lang w:val="af-ZA"/>
        </w:rPr>
        <w:t xml:space="preserve">, </w:t>
      </w:r>
      <w:r w:rsidRPr="009E1D1C">
        <w:rPr>
          <w:rFonts w:ascii="GHEA Grapalat" w:hAnsi="GHEA Grapalat" w:cs="Sylfaen"/>
          <w:sz w:val="20"/>
          <w:lang w:val="en-US"/>
        </w:rPr>
        <w:t>որի</w:t>
      </w:r>
      <w:r w:rsidRPr="009E1D1C">
        <w:rPr>
          <w:rFonts w:ascii="GHEA Grapalat" w:hAnsi="GHEA Grapalat" w:cs="Sylfaen"/>
          <w:sz w:val="20"/>
          <w:lang w:val="af-ZA"/>
        </w:rPr>
        <w:t xml:space="preserve"> </w:t>
      </w:r>
      <w:r w:rsidRPr="009E1D1C">
        <w:rPr>
          <w:rFonts w:ascii="GHEA Grapalat" w:hAnsi="GHEA Grapalat" w:cs="Sylfaen"/>
          <w:sz w:val="20"/>
          <w:lang w:val="en-US"/>
        </w:rPr>
        <w:t>հիման</w:t>
      </w:r>
      <w:r w:rsidRPr="009E1D1C">
        <w:rPr>
          <w:rFonts w:ascii="GHEA Grapalat" w:hAnsi="GHEA Grapalat" w:cs="Sylfaen"/>
          <w:sz w:val="20"/>
          <w:lang w:val="af-ZA"/>
        </w:rPr>
        <w:t xml:space="preserve"> </w:t>
      </w:r>
      <w:r w:rsidRPr="009E1D1C">
        <w:rPr>
          <w:rFonts w:ascii="GHEA Grapalat" w:hAnsi="GHEA Grapalat" w:cs="Sylfaen"/>
          <w:sz w:val="20"/>
          <w:lang w:val="en-US"/>
        </w:rPr>
        <w:t>վրա</w:t>
      </w:r>
      <w:r w:rsidRPr="009E1D1C">
        <w:rPr>
          <w:rFonts w:ascii="GHEA Grapalat" w:hAnsi="GHEA Grapalat" w:cs="Sylfaen"/>
          <w:sz w:val="20"/>
          <w:lang w:val="af-ZA"/>
        </w:rPr>
        <w:t xml:space="preserve"> </w:t>
      </w:r>
      <w:r w:rsidRPr="009E1D1C">
        <w:rPr>
          <w:rFonts w:ascii="GHEA Grapalat" w:hAnsi="GHEA Grapalat" w:cs="Sylfaen"/>
          <w:sz w:val="20"/>
          <w:lang w:val="en-US"/>
        </w:rPr>
        <w:t>մասնակիցը</w:t>
      </w:r>
      <w:r w:rsidRPr="009E1D1C">
        <w:rPr>
          <w:rFonts w:ascii="GHEA Grapalat" w:hAnsi="GHEA Grapalat" w:cs="Sylfaen"/>
          <w:sz w:val="20"/>
          <w:lang w:val="af-ZA"/>
        </w:rPr>
        <w:t xml:space="preserve"> </w:t>
      </w:r>
      <w:r w:rsidRPr="009E1D1C">
        <w:rPr>
          <w:rFonts w:ascii="GHEA Grapalat" w:hAnsi="GHEA Grapalat" w:cs="Sylfaen"/>
          <w:sz w:val="20"/>
          <w:lang w:val="en-US"/>
        </w:rPr>
        <w:t>չի</w:t>
      </w:r>
      <w:r w:rsidRPr="009E1D1C">
        <w:rPr>
          <w:rFonts w:ascii="GHEA Grapalat" w:hAnsi="GHEA Grapalat" w:cs="Sylfaen"/>
          <w:sz w:val="20"/>
          <w:lang w:val="af-ZA"/>
        </w:rPr>
        <w:t xml:space="preserve"> </w:t>
      </w:r>
      <w:r w:rsidRPr="009E1D1C">
        <w:rPr>
          <w:rFonts w:ascii="GHEA Grapalat" w:hAnsi="GHEA Grapalat" w:cs="Sylfaen"/>
          <w:sz w:val="20"/>
          <w:lang w:val="en-US"/>
        </w:rPr>
        <w:t>ներառվում</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lastRenderedPageBreak/>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r w:rsidR="00D371A7" w:rsidRPr="00F566BF">
        <w:rPr>
          <w:rFonts w:ascii="GHEA Grapalat" w:hAnsi="GHEA Grapalat" w:cs="Sylfaen"/>
          <w:sz w:val="20"/>
          <w:szCs w:val="24"/>
          <w:lang w:eastAsia="en-US"/>
        </w:rPr>
        <w:t>սահմանված</w:t>
      </w:r>
      <w:r w:rsidR="00D371A7" w:rsidRPr="00F566BF">
        <w:rPr>
          <w:rFonts w:ascii="GHEA Grapalat" w:hAnsi="GHEA Grapalat" w:cs="Sylfaen"/>
          <w:sz w:val="20"/>
          <w:szCs w:val="24"/>
          <w:lang w:val="af-ZA" w:eastAsia="en-US"/>
        </w:rPr>
        <w:t xml:space="preserve"> </w:t>
      </w:r>
      <w:r w:rsidR="00D371A7" w:rsidRPr="00F566BF">
        <w:rPr>
          <w:rFonts w:ascii="GHEA Grapalat" w:hAnsi="GHEA Grapalat" w:cs="Sylfaen"/>
          <w:sz w:val="20"/>
          <w:szCs w:val="24"/>
          <w:lang w:eastAsia="en-US"/>
        </w:rPr>
        <w:t>ժամկետում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ուղարկելու</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23"/>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23"/>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հայտում</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ներառվող</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իրենց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կողմից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հաստատվող</w:t>
      </w:r>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23"/>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23"/>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23"/>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23"/>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23"/>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7C523A83" w:rsidR="004E2F96" w:rsidRDefault="004E2F96" w:rsidP="004E2F96">
      <w:pPr>
        <w:pStyle w:val="23"/>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00DF2074" w:rsidRPr="00DF2074">
        <w:rPr>
          <w:rFonts w:ascii="GHEA Grapalat" w:hAnsi="GHEA Grapalat" w:cs="Sylfaen"/>
          <w:color w:val="FF0000"/>
          <w:lang w:val="hy-AM"/>
        </w:rPr>
        <w:t>10</w:t>
      </w:r>
      <w:r w:rsidRPr="005E1F72">
        <w:rPr>
          <w:rFonts w:ascii="GHEA Grapalat" w:hAnsi="GHEA Grapalat" w:cs="Sylfaen"/>
          <w:lang w:val="es-ES"/>
        </w:rPr>
        <w:t xml:space="preserve">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64BB1A8A" w14:textId="77777777" w:rsidR="004E2F96" w:rsidRDefault="004E2F96" w:rsidP="004E2F96">
      <w:pPr>
        <w:pStyle w:val="23"/>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78F619BD" w14:textId="77777777" w:rsidR="004E2F96" w:rsidRPr="00BA41C0" w:rsidRDefault="004E2F96" w:rsidP="004E2F96">
      <w:pPr>
        <w:pStyle w:val="23"/>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6AE9082B" w14:textId="77777777" w:rsidR="004E2F96" w:rsidRPr="003B135C" w:rsidRDefault="004E2F96" w:rsidP="004E2F96">
      <w:pPr>
        <w:pStyle w:val="23"/>
        <w:spacing w:line="240" w:lineRule="auto"/>
        <w:ind w:firstLine="567"/>
        <w:rPr>
          <w:rFonts w:ascii="GHEA Grapalat" w:hAnsi="GHEA Grapalat" w:cs="Sylfaen"/>
          <w:szCs w:val="24"/>
          <w:lang w:val="es-ES"/>
        </w:rPr>
      </w:pPr>
      <w:r w:rsidRPr="004B72E3">
        <w:rPr>
          <w:rFonts w:ascii="GHEA Grapalat" w:hAnsi="GHEA Grapalat" w:cs="Sylfaen"/>
          <w:szCs w:val="24"/>
          <w:lang w:val="hy-AM"/>
        </w:rPr>
        <w:lastRenderedPageBreak/>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0279EB6" w:rsidR="00583092" w:rsidRDefault="00583092" w:rsidP="00EF3662">
      <w:pPr>
        <w:ind w:firstLine="567"/>
        <w:jc w:val="center"/>
        <w:rPr>
          <w:rFonts w:ascii="GHEA Grapalat" w:hAnsi="GHEA Grapalat"/>
          <w:b/>
          <w:sz w:val="20"/>
          <w:lang w:val="es-ES"/>
        </w:rPr>
      </w:pPr>
    </w:p>
    <w:p w14:paraId="3B009791" w14:textId="77777777" w:rsidR="00300BD8" w:rsidRPr="00F566BF" w:rsidRDefault="00300BD8"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175A3CD4"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0094702C" w:rsidRPr="0094702C">
        <w:rPr>
          <w:rFonts w:ascii="GHEA Grapalat" w:hAnsi="GHEA Grapalat" w:cs="Sylfaen"/>
          <w:sz w:val="20"/>
          <w:lang w:val="af-ZA"/>
        </w:rPr>
        <w:t xml:space="preserve"> </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9E1D1C"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r w:rsidR="00EA7474" w:rsidRPr="00F566BF">
        <w:rPr>
          <w:rFonts w:ascii="GHEA Grapalat" w:hAnsi="GHEA Grapalat" w:cs="Sylfaen"/>
          <w:sz w:val="20"/>
        </w:rPr>
        <w:t>ընտրված</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a3"/>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a3"/>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59800F67" w14:textId="20DBCB05" w:rsidR="004F1415" w:rsidRPr="004F1415" w:rsidRDefault="00030D40" w:rsidP="00921327">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 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 xml:space="preserve">պայմանագրի </w:t>
      </w:r>
      <w:r w:rsidR="00DB3B2E" w:rsidRPr="00A3101A">
        <w:rPr>
          <w:rFonts w:ascii="GHEA Grapalat" w:hAnsi="GHEA Grapalat" w:cs="Sylfaen"/>
          <w:sz w:val="20"/>
          <w:lang w:val="af-ZA"/>
        </w:rPr>
        <w:t>(</w:t>
      </w:r>
      <w:r w:rsidR="00DB3B2E" w:rsidRPr="00A3101A">
        <w:rPr>
          <w:rFonts w:ascii="GHEA Grapalat" w:hAnsi="GHEA Grapalat" w:cs="Sylfaen"/>
          <w:sz w:val="20"/>
          <w:lang w:val="hy-AM"/>
        </w:rPr>
        <w:t>կանխավճարի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 xml:space="preserve"> ապահովումները</w:t>
      </w:r>
      <w:r w:rsidR="004F1415" w:rsidRPr="004F1415">
        <w:rPr>
          <w:rFonts w:ascii="GHEA Grapalat" w:hAnsi="GHEA Grapalat" w:cs="Sylfaen"/>
          <w:sz w:val="20"/>
          <w:lang w:val="af-ZA"/>
        </w:rPr>
        <w:t>:</w:t>
      </w:r>
    </w:p>
    <w:p w14:paraId="5ED70851" w14:textId="6449FDFB" w:rsidR="00882697" w:rsidRDefault="00AD6D6A" w:rsidP="00921327">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74145B" w:rsidRPr="004F1415">
        <w:rPr>
          <w:rFonts w:ascii="GHEA Grapalat" w:hAnsi="GHEA Grapalat" w:cs="Sylfaen"/>
          <w:sz w:val="20"/>
          <w:lang w:val="hy-AM"/>
        </w:rPr>
        <w:t>Որակավորման</w:t>
      </w:r>
      <w:r w:rsidR="0074145B" w:rsidRPr="00F566BF">
        <w:rPr>
          <w:rFonts w:ascii="GHEA Grapalat" w:hAnsi="GHEA Grapalat" w:cs="Sylfaen"/>
          <w:sz w:val="20"/>
          <w:lang w:val="af-ZA"/>
        </w:rPr>
        <w:t xml:space="preserve"> </w:t>
      </w:r>
      <w:r w:rsidR="0074145B" w:rsidRPr="004F1415">
        <w:rPr>
          <w:rFonts w:ascii="GHEA Grapalat" w:hAnsi="GHEA Grapalat" w:cs="Sylfaen"/>
          <w:sz w:val="20"/>
          <w:lang w:val="hy-AM"/>
        </w:rPr>
        <w:t>ապահովման</w:t>
      </w:r>
      <w:r w:rsidR="0074145B" w:rsidRPr="00F566BF">
        <w:rPr>
          <w:rFonts w:ascii="GHEA Grapalat" w:hAnsi="GHEA Grapalat" w:cs="Sylfaen"/>
          <w:sz w:val="20"/>
          <w:lang w:val="af-ZA"/>
        </w:rPr>
        <w:t xml:space="preserve"> </w:t>
      </w:r>
      <w:r w:rsidR="0074145B" w:rsidRPr="004F1415">
        <w:rPr>
          <w:rFonts w:ascii="GHEA Grapalat" w:hAnsi="GHEA Grapalat" w:cs="Sylfaen"/>
          <w:sz w:val="20"/>
          <w:lang w:val="hy-AM"/>
        </w:rPr>
        <w:t>չափը</w:t>
      </w:r>
      <w:r w:rsidR="0074145B" w:rsidRPr="00F566BF">
        <w:rPr>
          <w:rFonts w:ascii="GHEA Grapalat" w:hAnsi="GHEA Grapalat" w:cs="Sylfaen"/>
          <w:sz w:val="20"/>
          <w:lang w:val="af-ZA"/>
        </w:rPr>
        <w:t xml:space="preserve"> </w:t>
      </w:r>
      <w:r w:rsidR="0074145B" w:rsidRPr="004F1415">
        <w:rPr>
          <w:rFonts w:ascii="GHEA Grapalat" w:hAnsi="GHEA Grapalat" w:cs="Sylfaen"/>
          <w:sz w:val="20"/>
          <w:lang w:val="hy-AM"/>
        </w:rPr>
        <w:t>հավասար</w:t>
      </w:r>
      <w:r w:rsidR="0074145B" w:rsidRPr="00F566BF">
        <w:rPr>
          <w:rFonts w:ascii="GHEA Grapalat" w:hAnsi="GHEA Grapalat" w:cs="Sylfaen"/>
          <w:sz w:val="20"/>
          <w:lang w:val="af-ZA"/>
        </w:rPr>
        <w:t xml:space="preserve"> </w:t>
      </w:r>
      <w:r w:rsidR="0074145B" w:rsidRPr="004F1415">
        <w:rPr>
          <w:rFonts w:ascii="GHEA Grapalat" w:hAnsi="GHEA Grapalat" w:cs="Sylfaen"/>
          <w:sz w:val="20"/>
          <w:lang w:val="hy-AM"/>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3368BC">
        <w:rPr>
          <w:rFonts w:ascii="GHEA Grapalat" w:hAnsi="GHEA Grapalat" w:cs="Sylfaen"/>
          <w:sz w:val="20"/>
          <w:lang w:val="hy-AM"/>
        </w:rPr>
        <w:t>աշխատանքների</w:t>
      </w:r>
      <w:r w:rsidR="00DB3B2E" w:rsidRPr="00BA41C0">
        <w:rPr>
          <w:rFonts w:ascii="GHEA Grapalat" w:hAnsi="GHEA Grapalat" w:cs="Sylfaen"/>
          <w:sz w:val="20"/>
          <w:lang w:val="hy-AM"/>
        </w:rPr>
        <w:t xml:space="preserve"> գնման գնի</w:t>
      </w:r>
      <w:r w:rsidR="00DB3B2E" w:rsidRPr="009E1D1C" w:rsidDel="00DB3B2E">
        <w:rPr>
          <w:rFonts w:ascii="GHEA Grapalat" w:hAnsi="GHEA Grapalat" w:cs="Sylfaen"/>
          <w:sz w:val="20"/>
          <w:lang w:val="af-ZA"/>
        </w:rPr>
        <w:t xml:space="preserve"> </w:t>
      </w:r>
      <w:r w:rsidR="00615D8F" w:rsidRPr="006E2CFA">
        <w:rPr>
          <w:rFonts w:ascii="GHEA Grapalat" w:hAnsi="GHEA Grapalat" w:cs="Sylfaen"/>
          <w:color w:val="FF0000"/>
          <w:sz w:val="20"/>
          <w:lang w:val="hy-AM"/>
        </w:rPr>
        <w:t>տասնհինգ տոկոսին</w:t>
      </w:r>
      <w:r w:rsidR="0074145B" w:rsidRPr="00F566BF">
        <w:rPr>
          <w:rFonts w:ascii="GHEA Grapalat" w:hAnsi="GHEA Grapalat" w:cs="Sylfaen"/>
          <w:sz w:val="20"/>
          <w:lang w:val="af-ZA"/>
        </w:rPr>
        <w:t>:</w:t>
      </w:r>
      <w:r w:rsidR="00DB3B2E">
        <w:rPr>
          <w:rFonts w:ascii="GHEA Grapalat" w:hAnsi="GHEA Grapalat" w:cs="Sylfaen"/>
          <w:sz w:val="20"/>
          <w:lang w:val="hy-AM"/>
        </w:rPr>
        <w:t xml:space="preserve"> Եթե </w:t>
      </w:r>
      <w:r w:rsidR="003368BC">
        <w:rPr>
          <w:rFonts w:ascii="GHEA Grapalat" w:hAnsi="GHEA Grapalat" w:cs="Sylfaen"/>
          <w:sz w:val="20"/>
          <w:lang w:val="hy-AM"/>
        </w:rPr>
        <w:t>աշխատանք</w:t>
      </w:r>
      <w:r w:rsidR="00DB3B2E">
        <w:rPr>
          <w:rFonts w:ascii="GHEA Grapalat" w:hAnsi="GHEA Grapalat" w:cs="Sylfaen"/>
          <w:sz w:val="20"/>
          <w:lang w:val="hy-AM"/>
        </w:rPr>
        <w:t xml:space="preserve">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r w:rsidR="00F96621" w:rsidRPr="00F566BF">
        <w:rPr>
          <w:rFonts w:ascii="GHEA Grapalat" w:hAnsi="GHEA Grapalat" w:cs="Sylfaen"/>
          <w:sz w:val="20"/>
        </w:rPr>
        <w:t>Որակավորման</w:t>
      </w:r>
      <w:r w:rsidR="00F96621" w:rsidRPr="00F566BF">
        <w:rPr>
          <w:rFonts w:ascii="GHEA Grapalat" w:hAnsi="GHEA Grapalat" w:cs="Sylfaen"/>
          <w:sz w:val="20"/>
          <w:lang w:val="af-ZA"/>
        </w:rPr>
        <w:t xml:space="preserve"> </w:t>
      </w:r>
      <w:r w:rsidR="00F96621" w:rsidRPr="00F566BF">
        <w:rPr>
          <w:rFonts w:ascii="GHEA Grapalat" w:hAnsi="GHEA Grapalat" w:cs="Sylfaen"/>
          <w:sz w:val="20"/>
        </w:rPr>
        <w:t>ապահովումը</w:t>
      </w:r>
      <w:r w:rsidR="00F96621" w:rsidRPr="00F566BF">
        <w:rPr>
          <w:rFonts w:ascii="GHEA Grapalat" w:hAnsi="GHEA Grapalat" w:cs="Sylfaen"/>
          <w:sz w:val="20"/>
          <w:lang w:val="af-ZA"/>
        </w:rPr>
        <w:t xml:space="preserve"> </w:t>
      </w:r>
      <w:r w:rsidR="00F96621" w:rsidRPr="00F566BF">
        <w:rPr>
          <w:rFonts w:ascii="GHEA Grapalat" w:hAnsi="GHEA Grapalat" w:cs="Sylfaen"/>
          <w:sz w:val="20"/>
        </w:rPr>
        <w:t>ներկայացվում</w:t>
      </w:r>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r w:rsidR="00615D8F" w:rsidRPr="00D533CD">
        <w:rPr>
          <w:rFonts w:ascii="GHEA Grapalat" w:hAnsi="GHEA Grapalat" w:cs="Sylfaen"/>
          <w:sz w:val="20"/>
        </w:rPr>
        <w:t>կանխիկ</w:t>
      </w:r>
      <w:r w:rsidR="00615D8F" w:rsidRPr="00915006">
        <w:rPr>
          <w:rFonts w:ascii="GHEA Grapalat" w:hAnsi="GHEA Grapalat" w:cs="Sylfaen"/>
          <w:sz w:val="20"/>
          <w:lang w:val="af-ZA"/>
        </w:rPr>
        <w:t xml:space="preserve"> </w:t>
      </w:r>
      <w:r w:rsidR="00615D8F" w:rsidRPr="00D533CD">
        <w:rPr>
          <w:rFonts w:ascii="GHEA Grapalat" w:hAnsi="GHEA Grapalat" w:cs="Sylfaen"/>
          <w:sz w:val="20"/>
        </w:rPr>
        <w:t>փողի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ձևով</w:t>
      </w:r>
      <w:r w:rsidR="00D72FE4">
        <w:rPr>
          <w:rFonts w:ascii="GHEA Grapalat" w:hAnsi="GHEA Grapalat" w:cs="Sylfaen"/>
          <w:sz w:val="20"/>
          <w:lang w:val="hy-AM"/>
        </w:rPr>
        <w:t xml:space="preserve"> </w:t>
      </w:r>
      <w:r w:rsidR="00D72FE4" w:rsidRPr="00D533CD">
        <w:rPr>
          <w:rFonts w:ascii="GHEA Grapalat" w:hAnsi="GHEA Grapalat" w:cs="Sylfaen"/>
          <w:sz w:val="20"/>
        </w:rPr>
        <w:t>կամ</w:t>
      </w:r>
      <w:r w:rsidR="00D72FE4" w:rsidRPr="00915006">
        <w:rPr>
          <w:rFonts w:ascii="GHEA Grapalat" w:hAnsi="GHEA Grapalat" w:cs="Sylfaen"/>
          <w:sz w:val="20"/>
          <w:lang w:val="af-ZA"/>
        </w:rPr>
        <w:t xml:space="preserve"> </w:t>
      </w:r>
      <w:r w:rsidR="00D72FE4" w:rsidRPr="00D533CD">
        <w:rPr>
          <w:rFonts w:ascii="GHEA Grapalat" w:hAnsi="GHEA Grapalat" w:cs="Sylfaen"/>
          <w:sz w:val="20"/>
        </w:rPr>
        <w:t>բանկերի</w:t>
      </w:r>
      <w:r w:rsidR="00D72FE4" w:rsidRPr="00915006">
        <w:rPr>
          <w:rFonts w:ascii="GHEA Grapalat" w:hAnsi="GHEA Grapalat" w:cs="Sylfaen"/>
          <w:sz w:val="20"/>
          <w:lang w:val="af-ZA"/>
        </w:rPr>
        <w:t xml:space="preserve"> </w:t>
      </w:r>
      <w:r w:rsidR="00D72FE4" w:rsidRPr="00D533CD">
        <w:rPr>
          <w:rFonts w:ascii="GHEA Grapalat" w:hAnsi="GHEA Grapalat" w:cs="Sylfaen"/>
          <w:sz w:val="20"/>
        </w:rPr>
        <w:t>կողմից</w:t>
      </w:r>
      <w:r w:rsidR="00D72FE4" w:rsidRPr="00915006">
        <w:rPr>
          <w:rFonts w:ascii="GHEA Grapalat" w:hAnsi="GHEA Grapalat" w:cs="Sylfaen"/>
          <w:sz w:val="20"/>
          <w:lang w:val="af-ZA"/>
        </w:rPr>
        <w:t xml:space="preserve"> </w:t>
      </w:r>
      <w:r w:rsidR="00D72FE4" w:rsidRPr="00D533CD">
        <w:rPr>
          <w:rFonts w:ascii="GHEA Grapalat" w:hAnsi="GHEA Grapalat" w:cs="Sylfaen"/>
          <w:sz w:val="20"/>
        </w:rPr>
        <w:t>տրամադրված</w:t>
      </w:r>
      <w:r w:rsidR="00D72FE4" w:rsidRPr="00915006">
        <w:rPr>
          <w:rFonts w:ascii="GHEA Grapalat" w:hAnsi="GHEA Grapalat" w:cs="Sylfaen"/>
          <w:sz w:val="20"/>
          <w:lang w:val="af-ZA"/>
        </w:rPr>
        <w:t xml:space="preserve"> </w:t>
      </w:r>
      <w:r w:rsidR="00D72FE4" w:rsidRPr="00D533CD">
        <w:rPr>
          <w:rFonts w:ascii="GHEA Grapalat" w:hAnsi="GHEA Grapalat" w:cs="Sylfaen"/>
          <w:sz w:val="20"/>
        </w:rPr>
        <w:t>երաշխիքների</w:t>
      </w:r>
      <w:r w:rsidR="00D72FE4" w:rsidRPr="00915006">
        <w:rPr>
          <w:rFonts w:ascii="GHEA Grapalat" w:hAnsi="GHEA Grapalat" w:cs="Sylfaen"/>
          <w:sz w:val="20"/>
          <w:lang w:val="af-ZA"/>
        </w:rPr>
        <w:t xml:space="preserve"> </w:t>
      </w:r>
      <w:r w:rsidR="00D72FE4" w:rsidRPr="00D533CD">
        <w:rPr>
          <w:rFonts w:ascii="GHEA Grapalat" w:hAnsi="GHEA Grapalat" w:cs="Sylfaen"/>
          <w:sz w:val="20"/>
        </w:rPr>
        <w:t>ձևով</w:t>
      </w:r>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r w:rsidR="00C0648A">
        <w:rPr>
          <w:rFonts w:ascii="GHEA Grapalat" w:hAnsi="GHEA Grapalat" w:cs="Sylfaen"/>
          <w:sz w:val="20"/>
        </w:rPr>
        <w:t>ապահովումը</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պետք</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վավեր</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լինի</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առնվազն</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մինչև</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պայմանագրի</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կատարման</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արդյունքը</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պատվիրատուից</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կողմից</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ամբողջական</w:t>
      </w:r>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D72FE4">
        <w:rPr>
          <w:rFonts w:ascii="GHEA Grapalat" w:hAnsi="GHEA Grapalat" w:cs="Arial"/>
          <w:sz w:val="20"/>
          <w:lang w:val="hy-AM"/>
        </w:rPr>
        <w:t>9</w:t>
      </w:r>
      <w:r w:rsidR="00615D8F">
        <w:rPr>
          <w:rFonts w:ascii="GHEA Grapalat" w:hAnsi="GHEA Grapalat" w:cs="Arial"/>
          <w:sz w:val="20"/>
          <w:lang w:val="hy-AM"/>
        </w:rPr>
        <w:t>0</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915006" w:rsidRPr="00915006">
        <w:rPr>
          <w:rFonts w:ascii="GHEA Grapalat" w:hAnsi="GHEA Grapalat" w:cs="Arial"/>
          <w:sz w:val="20"/>
          <w:lang w:val="af-ZA"/>
        </w:rPr>
        <w:t>l</w:t>
      </w:r>
      <w:r w:rsidR="00615D8F" w:rsidRPr="007F147C">
        <w:rPr>
          <w:rFonts w:ascii="GHEA Grapalat" w:hAnsi="GHEA Grapalat" w:cs="Arial"/>
          <w:sz w:val="20"/>
          <w:lang w:val="af-ZA"/>
        </w:rPr>
        <w:t>:</w:t>
      </w:r>
      <w:r w:rsidR="00E453AC" w:rsidRPr="00F37649">
        <w:rPr>
          <w:rFonts w:ascii="GHEA Grapalat" w:hAnsi="GHEA Grapalat" w:cs="Arial"/>
          <w:sz w:val="20"/>
          <w:lang w:val="hy-AM"/>
        </w:rPr>
        <w:t xml:space="preserve"> </w:t>
      </w:r>
    </w:p>
    <w:p w14:paraId="7A67075B" w14:textId="412179CA"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w:t>
      </w:r>
      <w:r w:rsidR="00DB3B2E" w:rsidRPr="00BA41C0">
        <w:rPr>
          <w:rFonts w:ascii="GHEA Grapalat" w:hAnsi="GHEA Grapalat" w:cs="Sylfaen"/>
          <w:sz w:val="20"/>
          <w:lang w:val="hy-AM"/>
        </w:rPr>
        <w:lastRenderedPageBreak/>
        <w:t>«գ»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af4"/>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20FE420F" w14:textId="5DBBE16B" w:rsidR="00DB3B2E" w:rsidRPr="007E2C83" w:rsidRDefault="00882697" w:rsidP="00DB3B2E">
      <w:pPr>
        <w:pStyle w:val="af4"/>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DB3B2E" w:rsidRPr="00337B83">
        <w:rPr>
          <w:rFonts w:ascii="GHEA Grapalat" w:hAnsi="GHEA Grapalat" w:cs="Arial"/>
          <w:sz w:val="20"/>
          <w:lang w:val="hy-AM"/>
        </w:rPr>
        <w:t xml:space="preserve">Ընդ որում, եթե </w:t>
      </w:r>
      <w:r w:rsidR="008F7A2B">
        <w:rPr>
          <w:rFonts w:ascii="GHEA Grapalat" w:hAnsi="GHEA Grapalat" w:cs="Arial"/>
          <w:sz w:val="20"/>
          <w:lang w:val="hy-AM"/>
        </w:rPr>
        <w:t>ծառայությունների</w:t>
      </w:r>
      <w:r w:rsidR="00DB3B2E"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00DB3B2E" w:rsidRPr="004B72E3">
        <w:rPr>
          <w:rFonts w:ascii="GHEA Grapalat" w:hAnsi="GHEA Grapalat" w:cs="Arial"/>
          <w:sz w:val="20"/>
          <w:lang w:val="hy-AM"/>
        </w:rPr>
        <w:t xml:space="preserve">ցված որակավորման ապահովումը ենթակա է վերադարձման այդ համաձայնագիրը (համաձայնագրերը) </w:t>
      </w:r>
      <w:r w:rsidR="00AA2FFA" w:rsidRPr="00AA2FFA">
        <w:rPr>
          <w:rFonts w:ascii="GHEA Grapalat" w:hAnsi="GHEA Grapalat" w:cs="Arial"/>
          <w:sz w:val="20"/>
          <w:lang w:val="hy-AM"/>
        </w:rPr>
        <w:t>Կապալառուի</w:t>
      </w:r>
      <w:r w:rsidR="00DB3B2E" w:rsidRPr="004B72E3">
        <w:rPr>
          <w:rFonts w:ascii="GHEA Grapalat" w:hAnsi="GHEA Grapalat" w:cs="Arial"/>
          <w:sz w:val="20"/>
          <w:lang w:val="hy-AM"/>
        </w:rPr>
        <w:t xml:space="preserve"> կողմից ողջ ծավալով պատշաճ կատարվելու և դրա արդյունքը պատվիրատուի կողմից ամբողջական ընդունվելու դեպքում:</w:t>
      </w:r>
    </w:p>
    <w:p w14:paraId="34034641" w14:textId="58383F0B" w:rsidR="00B63535" w:rsidRPr="00F566BF" w:rsidRDefault="00B63535" w:rsidP="00B63535">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Pr="00E47255">
        <w:rPr>
          <w:rFonts w:ascii="GHEA Grapalat" w:hAnsi="GHEA Grapalat" w:cs="Arial"/>
          <w:sz w:val="20"/>
          <w:lang w:val="hy-AM"/>
        </w:rPr>
        <w:t>րաշխիքի ձևով որակավորման ապահովումը ընտրված մասնակիցը ներկայացնում</w:t>
      </w:r>
      <w:r w:rsidRPr="00FB3A2F">
        <w:rPr>
          <w:rFonts w:ascii="GHEA Grapalat" w:hAnsi="GHEA Grapalat" w:cs="Arial"/>
          <w:sz w:val="20"/>
          <w:lang w:val="hy-AM"/>
        </w:rPr>
        <w:t xml:space="preserve"> է </w:t>
      </w:r>
      <w:r w:rsidRPr="00307237">
        <w:rPr>
          <w:rFonts w:ascii="GHEA Grapalat" w:hAnsi="GHEA Grapalat" w:cs="Arial"/>
          <w:sz w:val="20"/>
          <w:lang w:val="hy-AM"/>
        </w:rPr>
        <w:t>հավելված 4-ի համաձայն:</w:t>
      </w:r>
    </w:p>
    <w:p w14:paraId="7CAAFFFB" w14:textId="77777777" w:rsidR="00B63535" w:rsidRPr="00F566BF" w:rsidRDefault="00B63535" w:rsidP="00B63535">
      <w:pPr>
        <w:ind w:firstLine="567"/>
        <w:jc w:val="both"/>
        <w:rPr>
          <w:rFonts w:ascii="GHEA Grapalat" w:hAnsi="GHEA Grapalat" w:cs="Arial"/>
          <w:sz w:val="20"/>
          <w:lang w:val="hy-AM"/>
        </w:rPr>
      </w:pPr>
      <w:r w:rsidRPr="00F566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CA2DC42" w14:textId="68490CDE" w:rsidR="00D72FE4" w:rsidRPr="00755F9C" w:rsidRDefault="00D72FE4" w:rsidP="00D72FE4">
      <w:pPr>
        <w:ind w:firstLine="567"/>
        <w:jc w:val="both"/>
        <w:rPr>
          <w:rFonts w:ascii="GHEA Grapalat" w:hAnsi="GHEA Grapalat" w:cs="Sylfaen"/>
          <w:sz w:val="20"/>
          <w:vertAlign w:val="superscript"/>
          <w:lang w:val="hy-AM"/>
        </w:rPr>
      </w:pPr>
      <w:r w:rsidRPr="00F566BF">
        <w:rPr>
          <w:rFonts w:ascii="GHEA Grapalat" w:hAnsi="GHEA Grapalat" w:cs="Sylfaen"/>
          <w:sz w:val="20"/>
          <w:lang w:val="hy-AM"/>
        </w:rPr>
        <w:t>10.3. Պայմանագրի</w:t>
      </w:r>
      <w:r w:rsidRPr="00F566BF">
        <w:rPr>
          <w:rFonts w:ascii="GHEA Grapalat" w:hAnsi="GHEA Grapalat" w:cs="Sylfaen"/>
          <w:sz w:val="20"/>
          <w:lang w:val="af-ZA"/>
        </w:rPr>
        <w:t xml:space="preserve"> </w:t>
      </w:r>
      <w:r w:rsidRPr="00F566BF">
        <w:rPr>
          <w:rFonts w:ascii="GHEA Grapalat" w:hAnsi="GHEA Grapalat" w:cs="Sylfaen"/>
          <w:sz w:val="20"/>
          <w:lang w:val="hy-AM"/>
        </w:rPr>
        <w:t>ապահովման</w:t>
      </w:r>
      <w:r w:rsidRPr="00F566BF">
        <w:rPr>
          <w:rFonts w:ascii="GHEA Grapalat" w:hAnsi="GHEA Grapalat" w:cs="Sylfaen"/>
          <w:sz w:val="20"/>
          <w:lang w:val="af-ZA"/>
        </w:rPr>
        <w:t xml:space="preserve"> </w:t>
      </w:r>
      <w:r w:rsidRPr="00F566BF">
        <w:rPr>
          <w:rFonts w:ascii="GHEA Grapalat" w:hAnsi="GHEA Grapalat" w:cs="Sylfaen"/>
          <w:sz w:val="20"/>
          <w:lang w:val="hy-AM"/>
        </w:rPr>
        <w:t>չափը</w:t>
      </w:r>
      <w:r w:rsidRPr="00F566BF">
        <w:rPr>
          <w:rFonts w:ascii="GHEA Grapalat" w:hAnsi="GHEA Grapalat" w:cs="Sylfaen"/>
          <w:sz w:val="20"/>
          <w:lang w:val="af-ZA"/>
        </w:rPr>
        <w:t xml:space="preserve"> </w:t>
      </w:r>
      <w:r w:rsidRPr="00F566BF">
        <w:rPr>
          <w:rFonts w:ascii="GHEA Grapalat" w:hAnsi="GHEA Grapalat" w:cs="Sylfaen"/>
          <w:sz w:val="20"/>
          <w:lang w:val="hy-AM"/>
        </w:rPr>
        <w:t>կազմում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6E2CFA">
        <w:rPr>
          <w:rFonts w:ascii="GHEA Grapalat" w:hAnsi="GHEA Grapalat" w:cs="Sylfaen"/>
          <w:color w:val="FF0000"/>
          <w:sz w:val="20"/>
          <w:lang w:val="hy-AM"/>
        </w:rPr>
        <w:t>գնման</w:t>
      </w:r>
      <w:r w:rsidR="006E2CFA" w:rsidRPr="006E2CFA">
        <w:rPr>
          <w:rFonts w:ascii="GHEA Grapalat" w:hAnsi="GHEA Grapalat" w:cs="Sylfaen"/>
          <w:color w:val="FF0000"/>
          <w:sz w:val="20"/>
          <w:lang w:val="hy-AM"/>
        </w:rPr>
        <w:t xml:space="preserve"> </w:t>
      </w:r>
      <w:r w:rsidRPr="006E2CFA">
        <w:rPr>
          <w:rFonts w:ascii="GHEA Grapalat" w:hAnsi="GHEA Grapalat" w:cs="Sylfaen"/>
          <w:color w:val="FF0000"/>
          <w:sz w:val="20"/>
          <w:lang w:val="hy-AM"/>
        </w:rPr>
        <w:t>գնի</w:t>
      </w:r>
      <w:r w:rsidRPr="006E2CFA">
        <w:rPr>
          <w:rFonts w:ascii="GHEA Grapalat" w:hAnsi="GHEA Grapalat" w:cs="Sylfaen"/>
          <w:color w:val="FF0000"/>
          <w:sz w:val="20"/>
          <w:lang w:val="af-ZA"/>
        </w:rPr>
        <w:t xml:space="preserve"> 10  </w:t>
      </w:r>
      <w:r w:rsidRPr="006E2CFA">
        <w:rPr>
          <w:rFonts w:ascii="GHEA Grapalat" w:hAnsi="GHEA Grapalat" w:cs="Sylfaen"/>
          <w:color w:val="FF0000"/>
          <w:sz w:val="20"/>
          <w:lang w:val="hy-AM"/>
        </w:rPr>
        <w:t>տոկոսը</w:t>
      </w:r>
      <w:r w:rsidRPr="00F566BF">
        <w:rPr>
          <w:rFonts w:ascii="GHEA Grapalat" w:hAnsi="GHEA Grapalat" w:cs="Sylfaen"/>
          <w:sz w:val="20"/>
          <w:lang w:val="hy-AM"/>
        </w:rPr>
        <w:t xml:space="preserve">: </w:t>
      </w:r>
      <w:r>
        <w:rPr>
          <w:rFonts w:ascii="GHEA Grapalat" w:hAnsi="GHEA Grapalat" w:cs="Sylfaen"/>
          <w:sz w:val="20"/>
          <w:lang w:val="hy-AM"/>
        </w:rPr>
        <w:t xml:space="preserve">Եթե պայմանագրի նախագծով նախատեսված </w:t>
      </w:r>
      <w:r w:rsidR="00D36A74">
        <w:rPr>
          <w:rFonts w:ascii="GHEA Grapalat" w:hAnsi="GHEA Grapalat" w:cs="Sylfaen"/>
          <w:sz w:val="20"/>
          <w:lang w:val="hy-AM"/>
        </w:rPr>
        <w:t>աշխատանքների</w:t>
      </w:r>
      <w:r>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w:t>
      </w:r>
      <w:r w:rsidRPr="007F147C">
        <w:rPr>
          <w:rFonts w:ascii="GHEA Grapalat" w:hAnsi="GHEA Grapalat" w:cs="Sylfaen"/>
          <w:sz w:val="20"/>
          <w:lang w:val="hy-AM"/>
        </w:rPr>
        <w:t xml:space="preserve"> </w:t>
      </w:r>
      <w:r w:rsidRPr="00F566BF">
        <w:rPr>
          <w:rFonts w:ascii="GHEA Grapalat" w:hAnsi="GHEA Grapalat" w:cs="Sylfaen"/>
          <w:sz w:val="20"/>
          <w:lang w:val="hy-AM"/>
        </w:rPr>
        <w:t xml:space="preserve">Պայմանագրի ապահովումը ներկայացվում է բանկային երախիքի </w:t>
      </w:r>
      <w:r w:rsidRPr="002D4DC4">
        <w:rPr>
          <w:rFonts w:ascii="GHEA Grapalat" w:hAnsi="GHEA Grapalat" w:cs="Sylfaen"/>
          <w:sz w:val="20"/>
          <w:lang w:val="hy-AM"/>
        </w:rPr>
        <w:t xml:space="preserve">(հավելված 5) </w:t>
      </w:r>
      <w:r w:rsidRPr="00F566BF">
        <w:rPr>
          <w:rFonts w:ascii="GHEA Grapalat" w:hAnsi="GHEA Grapalat" w:cs="Sylfaen"/>
          <w:sz w:val="20"/>
          <w:lang w:val="hy-AM"/>
        </w:rPr>
        <w:t>կամ կան</w:t>
      </w:r>
      <w:r w:rsidRPr="002D4DC4">
        <w:rPr>
          <w:rFonts w:ascii="GHEA Grapalat" w:hAnsi="GHEA Grapalat" w:cs="Sylfaen"/>
          <w:sz w:val="20"/>
          <w:lang w:val="hy-AM"/>
        </w:rPr>
        <w:t>խ</w:t>
      </w:r>
      <w:r w:rsidRPr="00F566BF">
        <w:rPr>
          <w:rFonts w:ascii="GHEA Grapalat" w:hAnsi="GHEA Grapalat" w:cs="Sylfaen"/>
          <w:sz w:val="20"/>
          <w:lang w:val="hy-AM"/>
        </w:rPr>
        <w:t>ի</w:t>
      </w:r>
      <w:r w:rsidRPr="00CB6DA8">
        <w:rPr>
          <w:rFonts w:ascii="GHEA Grapalat" w:hAnsi="GHEA Grapalat" w:cs="Sylfaen"/>
          <w:sz w:val="20"/>
          <w:lang w:val="hy-AM"/>
        </w:rPr>
        <w:t xml:space="preserve">կ </w:t>
      </w:r>
      <w:r w:rsidRPr="00F566BF">
        <w:rPr>
          <w:rFonts w:ascii="GHEA Grapalat" w:hAnsi="GHEA Grapalat" w:cs="Sylfaen"/>
          <w:sz w:val="20"/>
          <w:lang w:val="hy-AM"/>
        </w:rPr>
        <w:t>փողի ձևով:</w:t>
      </w:r>
      <w:r w:rsidRPr="00CB6DA8">
        <w:rPr>
          <w:rFonts w:ascii="GHEA Grapalat" w:hAnsi="GHEA Grapalat" w:cs="Sylfaen"/>
          <w:sz w:val="20"/>
          <w:vertAlign w:val="superscript"/>
          <w:lang w:val="hy-AM"/>
        </w:rPr>
        <w:t>13</w:t>
      </w:r>
    </w:p>
    <w:p w14:paraId="3EE8C551" w14:textId="77777777" w:rsidR="00D72FE4" w:rsidRPr="009E1D1C" w:rsidRDefault="00D72FE4" w:rsidP="00D72FE4">
      <w:pPr>
        <w:shd w:val="clear" w:color="auto" w:fill="FFFFFF"/>
        <w:ind w:firstLine="375"/>
        <w:jc w:val="both"/>
        <w:rPr>
          <w:rFonts w:ascii="GHEA Grapalat" w:hAnsi="GHEA Grapalat" w:cs="Sylfaen"/>
          <w:sz w:val="20"/>
          <w:lang w:val="hy-AM"/>
        </w:rPr>
      </w:pPr>
      <w:r w:rsidRPr="002D4DC4">
        <w:rPr>
          <w:rFonts w:ascii="GHEA Grapalat" w:hAnsi="GHEA Grapalat" w:cs="Arial"/>
          <w:sz w:val="20"/>
          <w:lang w:val="hy-AM"/>
        </w:rPr>
        <w:t xml:space="preserve">Եթե </w:t>
      </w:r>
      <w:r w:rsidRPr="00F566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02E6794A" w14:textId="77777777" w:rsidR="00D72FE4" w:rsidRPr="00F566BF" w:rsidRDefault="00D72FE4" w:rsidP="00D72FE4">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EC7BC96" w14:textId="77777777" w:rsidR="00D72FE4" w:rsidRPr="00F566BF" w:rsidRDefault="00D72FE4" w:rsidP="00D72FE4">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37142FE3"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Arial"/>
          <w:sz w:val="20"/>
          <w:lang w:val="hy-AM"/>
        </w:rPr>
        <w:t xml:space="preserve">  </w:t>
      </w: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77777777" w:rsidR="00505AD4" w:rsidRPr="000B31F9" w:rsidRDefault="00030D40" w:rsidP="00EF3662">
      <w:pPr>
        <w:ind w:firstLine="567"/>
        <w:jc w:val="both"/>
        <w:rPr>
          <w:rFonts w:ascii="GHEA Grapalat" w:hAnsi="GHEA Grapalat" w:cs="Sylfaen"/>
          <w:i/>
          <w:color w:val="000000" w:themeColor="text1"/>
          <w:sz w:val="20"/>
          <w:lang w:val="af-ZA"/>
        </w:rPr>
      </w:pPr>
      <w:r w:rsidRPr="000B31F9">
        <w:rPr>
          <w:rFonts w:ascii="GHEA Grapalat" w:hAnsi="GHEA Grapalat" w:cs="Sylfaen"/>
          <w:color w:val="000000" w:themeColor="text1"/>
          <w:sz w:val="20"/>
          <w:lang w:val="hy-AM"/>
        </w:rPr>
        <w:t>10</w:t>
      </w:r>
      <w:r w:rsidR="00CA1C11" w:rsidRPr="000B31F9">
        <w:rPr>
          <w:rFonts w:ascii="GHEA Grapalat" w:hAnsi="GHEA Grapalat" w:cs="Sylfaen"/>
          <w:color w:val="000000" w:themeColor="text1"/>
          <w:sz w:val="20"/>
          <w:lang w:val="af-ZA"/>
        </w:rPr>
        <w:t>.</w:t>
      </w:r>
      <w:r w:rsidR="00F562EA" w:rsidRPr="000B31F9">
        <w:rPr>
          <w:rFonts w:ascii="GHEA Grapalat" w:hAnsi="GHEA Grapalat" w:cs="Sylfaen"/>
          <w:color w:val="000000" w:themeColor="text1"/>
          <w:sz w:val="20"/>
          <w:lang w:val="af-ZA"/>
        </w:rPr>
        <w:t>5</w:t>
      </w:r>
      <w:r w:rsidR="00D93027" w:rsidRPr="000B31F9">
        <w:rPr>
          <w:rFonts w:ascii="GHEA Grapalat" w:hAnsi="GHEA Grapalat" w:cs="Sylfaen"/>
          <w:color w:val="000000" w:themeColor="text1"/>
          <w:sz w:val="20"/>
          <w:lang w:val="af-ZA"/>
        </w:rPr>
        <w:t xml:space="preserve"> </w:t>
      </w:r>
      <w:r w:rsidR="00CA1C11" w:rsidRPr="000B31F9">
        <w:rPr>
          <w:rFonts w:ascii="GHEA Grapalat" w:hAnsi="GHEA Grapalat" w:cs="Sylfaen"/>
          <w:color w:val="000000" w:themeColor="text1"/>
          <w:sz w:val="20"/>
          <w:lang w:val="hy-AM"/>
        </w:rPr>
        <w:t>Պայմանագրով</w:t>
      </w:r>
      <w:r w:rsidR="00CA1C11" w:rsidRPr="000B31F9">
        <w:rPr>
          <w:rFonts w:ascii="GHEA Grapalat" w:hAnsi="GHEA Grapalat" w:cs="Sylfaen"/>
          <w:color w:val="000000" w:themeColor="text1"/>
          <w:sz w:val="20"/>
          <w:lang w:val="af-ZA"/>
        </w:rPr>
        <w:t xml:space="preserve"> </w:t>
      </w:r>
      <w:r w:rsidRPr="000B31F9">
        <w:rPr>
          <w:rFonts w:ascii="GHEA Grapalat" w:hAnsi="GHEA Grapalat" w:cs="Sylfaen"/>
          <w:color w:val="000000" w:themeColor="text1"/>
          <w:sz w:val="20"/>
          <w:lang w:val="af-ZA"/>
        </w:rPr>
        <w:t>պ</w:t>
      </w:r>
      <w:r w:rsidR="00CA1C11" w:rsidRPr="000B31F9">
        <w:rPr>
          <w:rFonts w:ascii="GHEA Grapalat" w:hAnsi="GHEA Grapalat" w:cs="Sylfaen"/>
          <w:color w:val="000000" w:themeColor="text1"/>
          <w:sz w:val="20"/>
          <w:lang w:val="hy-AM"/>
        </w:rPr>
        <w:t>ատվիրատուի</w:t>
      </w:r>
      <w:r w:rsidR="00CA1C11" w:rsidRPr="000B31F9">
        <w:rPr>
          <w:rFonts w:ascii="GHEA Grapalat" w:hAnsi="GHEA Grapalat" w:cs="Sylfaen"/>
          <w:color w:val="000000" w:themeColor="text1"/>
          <w:sz w:val="20"/>
          <w:lang w:val="af-ZA"/>
        </w:rPr>
        <w:t xml:space="preserve"> </w:t>
      </w:r>
      <w:r w:rsidR="00CA1C11" w:rsidRPr="000B31F9">
        <w:rPr>
          <w:rFonts w:ascii="GHEA Grapalat" w:hAnsi="GHEA Grapalat" w:cs="Sylfaen"/>
          <w:color w:val="000000" w:themeColor="text1"/>
          <w:sz w:val="20"/>
          <w:lang w:val="hy-AM"/>
        </w:rPr>
        <w:t>կողմից</w:t>
      </w:r>
      <w:r w:rsidR="00CA1C11" w:rsidRPr="000B31F9">
        <w:rPr>
          <w:rFonts w:ascii="GHEA Grapalat" w:hAnsi="GHEA Grapalat" w:cs="Sylfaen"/>
          <w:color w:val="000000" w:themeColor="text1"/>
          <w:sz w:val="20"/>
          <w:lang w:val="af-ZA"/>
        </w:rPr>
        <w:t xml:space="preserve"> </w:t>
      </w:r>
      <w:r w:rsidR="00CA1C11" w:rsidRPr="000B31F9">
        <w:rPr>
          <w:rFonts w:ascii="GHEA Grapalat" w:hAnsi="GHEA Grapalat" w:cs="Sylfaen"/>
          <w:color w:val="000000" w:themeColor="text1"/>
          <w:sz w:val="20"/>
          <w:lang w:val="hy-AM"/>
        </w:rPr>
        <w:t>կանխավճար</w:t>
      </w:r>
      <w:r w:rsidR="00CA1C11" w:rsidRPr="000B31F9">
        <w:rPr>
          <w:rFonts w:ascii="GHEA Grapalat" w:hAnsi="GHEA Grapalat" w:cs="Sylfaen"/>
          <w:color w:val="000000" w:themeColor="text1"/>
          <w:sz w:val="20"/>
          <w:lang w:val="af-ZA"/>
        </w:rPr>
        <w:t xml:space="preserve"> </w:t>
      </w:r>
      <w:r w:rsidR="00CA1C11" w:rsidRPr="000B31F9">
        <w:rPr>
          <w:rFonts w:ascii="GHEA Grapalat" w:hAnsi="GHEA Grapalat" w:cs="Sylfaen"/>
          <w:color w:val="000000" w:themeColor="text1"/>
          <w:sz w:val="20"/>
          <w:lang w:val="hy-AM"/>
        </w:rPr>
        <w:t>հատկացվելու</w:t>
      </w:r>
      <w:r w:rsidR="00CA1C11" w:rsidRPr="000B31F9">
        <w:rPr>
          <w:rFonts w:ascii="GHEA Grapalat" w:hAnsi="GHEA Grapalat" w:cs="Sylfaen"/>
          <w:color w:val="000000" w:themeColor="text1"/>
          <w:sz w:val="20"/>
          <w:lang w:val="af-ZA"/>
        </w:rPr>
        <w:t xml:space="preserve"> </w:t>
      </w:r>
      <w:r w:rsidR="00CA1C11" w:rsidRPr="000B31F9">
        <w:rPr>
          <w:rFonts w:ascii="GHEA Grapalat" w:hAnsi="GHEA Grapalat" w:cs="Sylfaen"/>
          <w:color w:val="000000" w:themeColor="text1"/>
          <w:sz w:val="20"/>
          <w:lang w:val="hy-AM"/>
        </w:rPr>
        <w:t>պայման</w:t>
      </w:r>
      <w:r w:rsidR="00CA1C11" w:rsidRPr="000B31F9">
        <w:rPr>
          <w:rFonts w:ascii="GHEA Grapalat" w:hAnsi="GHEA Grapalat" w:cs="Sylfaen"/>
          <w:color w:val="000000" w:themeColor="text1"/>
          <w:sz w:val="20"/>
          <w:lang w:val="af-ZA"/>
        </w:rPr>
        <w:t xml:space="preserve"> </w:t>
      </w:r>
      <w:r w:rsidR="00CA1C11" w:rsidRPr="000B31F9">
        <w:rPr>
          <w:rFonts w:ascii="GHEA Grapalat" w:hAnsi="GHEA Grapalat" w:cs="Sylfaen"/>
          <w:color w:val="000000" w:themeColor="text1"/>
          <w:sz w:val="20"/>
          <w:lang w:val="hy-AM"/>
        </w:rPr>
        <w:t>նախատեսվելու</w:t>
      </w:r>
      <w:r w:rsidR="00CA1C11" w:rsidRPr="000B31F9">
        <w:rPr>
          <w:rFonts w:ascii="GHEA Grapalat" w:hAnsi="GHEA Grapalat" w:cs="Sylfaen"/>
          <w:color w:val="000000" w:themeColor="text1"/>
          <w:sz w:val="20"/>
          <w:lang w:val="af-ZA"/>
        </w:rPr>
        <w:t xml:space="preserve"> </w:t>
      </w:r>
      <w:r w:rsidR="00CA1C11" w:rsidRPr="000B31F9">
        <w:rPr>
          <w:rFonts w:ascii="GHEA Grapalat" w:hAnsi="GHEA Grapalat" w:cs="Sylfaen"/>
          <w:color w:val="000000" w:themeColor="text1"/>
          <w:sz w:val="20"/>
          <w:lang w:val="hy-AM"/>
        </w:rPr>
        <w:t>դեպքում</w:t>
      </w:r>
      <w:r w:rsidR="00CA1C11" w:rsidRPr="000B31F9">
        <w:rPr>
          <w:rFonts w:ascii="GHEA Grapalat" w:hAnsi="GHEA Grapalat" w:cs="Sylfaen"/>
          <w:color w:val="000000" w:themeColor="text1"/>
          <w:sz w:val="20"/>
          <w:lang w:val="af-ZA"/>
        </w:rPr>
        <w:t xml:space="preserve"> </w:t>
      </w:r>
      <w:r w:rsidR="00CA1C11" w:rsidRPr="000B31F9">
        <w:rPr>
          <w:rFonts w:ascii="GHEA Grapalat" w:hAnsi="GHEA Grapalat" w:cs="Sylfaen"/>
          <w:color w:val="000000" w:themeColor="text1"/>
          <w:sz w:val="20"/>
          <w:lang w:val="hy-AM"/>
        </w:rPr>
        <w:t>ընտրված</w:t>
      </w:r>
      <w:r w:rsidR="00CA1C11" w:rsidRPr="000B31F9">
        <w:rPr>
          <w:rFonts w:ascii="GHEA Grapalat" w:hAnsi="GHEA Grapalat" w:cs="Sylfaen"/>
          <w:color w:val="000000" w:themeColor="text1"/>
          <w:sz w:val="20"/>
          <w:lang w:val="af-ZA"/>
        </w:rPr>
        <w:t xml:space="preserve"> </w:t>
      </w:r>
      <w:r w:rsidR="00CA1C11" w:rsidRPr="000B31F9">
        <w:rPr>
          <w:rFonts w:ascii="GHEA Grapalat" w:hAnsi="GHEA Grapalat" w:cs="Sylfaen"/>
          <w:color w:val="000000" w:themeColor="text1"/>
          <w:sz w:val="20"/>
          <w:lang w:val="hy-AM"/>
        </w:rPr>
        <w:t>մասնակիցը</w:t>
      </w:r>
      <w:r w:rsidR="00CA1C11" w:rsidRPr="000B31F9">
        <w:rPr>
          <w:rFonts w:ascii="GHEA Grapalat" w:hAnsi="GHEA Grapalat" w:cs="Sylfaen"/>
          <w:color w:val="000000" w:themeColor="text1"/>
          <w:sz w:val="20"/>
          <w:lang w:val="af-ZA"/>
        </w:rPr>
        <w:t xml:space="preserve"> </w:t>
      </w:r>
      <w:r w:rsidRPr="000B31F9">
        <w:rPr>
          <w:rFonts w:ascii="GHEA Grapalat" w:hAnsi="GHEA Grapalat" w:cs="Sylfaen"/>
          <w:color w:val="000000" w:themeColor="text1"/>
          <w:sz w:val="20"/>
          <w:lang w:val="af-ZA"/>
        </w:rPr>
        <w:t>պ</w:t>
      </w:r>
      <w:r w:rsidR="00CA1C11" w:rsidRPr="000B31F9">
        <w:rPr>
          <w:rFonts w:ascii="GHEA Grapalat" w:hAnsi="GHEA Grapalat" w:cs="Sylfaen"/>
          <w:color w:val="000000" w:themeColor="text1"/>
          <w:sz w:val="20"/>
          <w:lang w:val="hy-AM"/>
        </w:rPr>
        <w:t>ատվիրատուին</w:t>
      </w:r>
      <w:r w:rsidR="00CA1C11" w:rsidRPr="000B31F9">
        <w:rPr>
          <w:rFonts w:ascii="GHEA Grapalat" w:hAnsi="GHEA Grapalat" w:cs="Sylfaen"/>
          <w:color w:val="000000" w:themeColor="text1"/>
          <w:sz w:val="20"/>
          <w:lang w:val="af-ZA"/>
        </w:rPr>
        <w:t xml:space="preserve"> </w:t>
      </w:r>
      <w:r w:rsidR="00CA1C11" w:rsidRPr="000B31F9">
        <w:rPr>
          <w:rFonts w:ascii="GHEA Grapalat" w:hAnsi="GHEA Grapalat" w:cs="Sylfaen"/>
          <w:color w:val="000000" w:themeColor="text1"/>
          <w:sz w:val="20"/>
          <w:lang w:val="hy-AM"/>
        </w:rPr>
        <w:t>է</w:t>
      </w:r>
      <w:r w:rsidR="00CA1C11" w:rsidRPr="000B31F9">
        <w:rPr>
          <w:rFonts w:ascii="GHEA Grapalat" w:hAnsi="GHEA Grapalat" w:cs="Sylfaen"/>
          <w:color w:val="000000" w:themeColor="text1"/>
          <w:sz w:val="20"/>
          <w:lang w:val="af-ZA"/>
        </w:rPr>
        <w:t xml:space="preserve"> </w:t>
      </w:r>
      <w:r w:rsidR="00CA1C11" w:rsidRPr="000B31F9">
        <w:rPr>
          <w:rFonts w:ascii="GHEA Grapalat" w:hAnsi="GHEA Grapalat" w:cs="Sylfaen"/>
          <w:color w:val="000000" w:themeColor="text1"/>
          <w:sz w:val="20"/>
          <w:lang w:val="hy-AM"/>
        </w:rPr>
        <w:t>ներկայացնում</w:t>
      </w:r>
      <w:r w:rsidR="00CA1C11" w:rsidRPr="000B31F9">
        <w:rPr>
          <w:rFonts w:ascii="GHEA Grapalat" w:hAnsi="GHEA Grapalat" w:cs="Sylfaen"/>
          <w:color w:val="000000" w:themeColor="text1"/>
          <w:sz w:val="20"/>
          <w:lang w:val="af-ZA"/>
        </w:rPr>
        <w:t xml:space="preserve"> </w:t>
      </w:r>
      <w:r w:rsidR="00B11B38" w:rsidRPr="000B31F9">
        <w:rPr>
          <w:rFonts w:ascii="GHEA Grapalat" w:hAnsi="GHEA Grapalat" w:cs="Sylfaen"/>
          <w:color w:val="000000" w:themeColor="text1"/>
          <w:sz w:val="20"/>
          <w:lang w:val="af-ZA"/>
        </w:rPr>
        <w:t xml:space="preserve">նաև </w:t>
      </w:r>
      <w:r w:rsidR="00CA1C11" w:rsidRPr="000B31F9">
        <w:rPr>
          <w:rFonts w:ascii="GHEA Grapalat" w:hAnsi="GHEA Grapalat" w:cs="Sylfaen"/>
          <w:color w:val="000000" w:themeColor="text1"/>
          <w:sz w:val="20"/>
          <w:lang w:val="hy-AM"/>
        </w:rPr>
        <w:t>կանխավճարի</w:t>
      </w:r>
      <w:r w:rsidR="00CA1C11" w:rsidRPr="000B31F9">
        <w:rPr>
          <w:rFonts w:ascii="GHEA Grapalat" w:hAnsi="GHEA Grapalat" w:cs="Sylfaen"/>
          <w:color w:val="000000" w:themeColor="text1"/>
          <w:sz w:val="20"/>
          <w:lang w:val="af-ZA"/>
        </w:rPr>
        <w:t xml:space="preserve"> </w:t>
      </w:r>
      <w:r w:rsidR="00CA1C11" w:rsidRPr="000B31F9">
        <w:rPr>
          <w:rFonts w:ascii="GHEA Grapalat" w:hAnsi="GHEA Grapalat" w:cs="Sylfaen"/>
          <w:color w:val="000000" w:themeColor="text1"/>
          <w:sz w:val="20"/>
          <w:lang w:val="hy-AM"/>
        </w:rPr>
        <w:t>ապահովում</w:t>
      </w:r>
      <w:r w:rsidR="00CA1C11" w:rsidRPr="000B31F9">
        <w:rPr>
          <w:rFonts w:ascii="GHEA Grapalat" w:hAnsi="GHEA Grapalat" w:cs="Sylfaen"/>
          <w:color w:val="000000" w:themeColor="text1"/>
          <w:sz w:val="20"/>
          <w:lang w:val="af-ZA"/>
        </w:rPr>
        <w:t xml:space="preserve">` </w:t>
      </w:r>
      <w:r w:rsidR="00CA1C11" w:rsidRPr="000B31F9">
        <w:rPr>
          <w:rFonts w:ascii="GHEA Grapalat" w:hAnsi="GHEA Grapalat" w:cs="Sylfaen"/>
          <w:color w:val="000000" w:themeColor="text1"/>
          <w:sz w:val="20"/>
          <w:lang w:val="hy-AM"/>
        </w:rPr>
        <w:t>կանխավճարի</w:t>
      </w:r>
      <w:r w:rsidR="00CA1C11" w:rsidRPr="000B31F9">
        <w:rPr>
          <w:rFonts w:ascii="GHEA Grapalat" w:hAnsi="GHEA Grapalat" w:cs="Sylfaen"/>
          <w:color w:val="000000" w:themeColor="text1"/>
          <w:sz w:val="20"/>
          <w:lang w:val="af-ZA"/>
        </w:rPr>
        <w:t xml:space="preserve"> </w:t>
      </w:r>
      <w:r w:rsidR="00CA1C11" w:rsidRPr="000B31F9">
        <w:rPr>
          <w:rFonts w:ascii="GHEA Grapalat" w:hAnsi="GHEA Grapalat" w:cs="Sylfaen"/>
          <w:color w:val="000000" w:themeColor="text1"/>
          <w:sz w:val="20"/>
          <w:lang w:val="hy-AM"/>
        </w:rPr>
        <w:t>չափով</w:t>
      </w:r>
      <w:r w:rsidR="00CA1C11" w:rsidRPr="000B31F9">
        <w:rPr>
          <w:rFonts w:ascii="GHEA Grapalat" w:hAnsi="GHEA Grapalat" w:cs="Sylfaen"/>
          <w:color w:val="000000" w:themeColor="text1"/>
          <w:sz w:val="20"/>
          <w:lang w:val="af-ZA"/>
        </w:rPr>
        <w:t xml:space="preserve">, </w:t>
      </w:r>
      <w:r w:rsidR="00B413A8" w:rsidRPr="000B31F9">
        <w:rPr>
          <w:rFonts w:ascii="GHEA Grapalat" w:hAnsi="GHEA Grapalat" w:cs="Sylfaen"/>
          <w:color w:val="000000" w:themeColor="text1"/>
          <w:sz w:val="20"/>
          <w:lang w:val="af-ZA"/>
        </w:rPr>
        <w:t xml:space="preserve">բանկային </w:t>
      </w:r>
      <w:r w:rsidR="00CA1C11" w:rsidRPr="000B31F9">
        <w:rPr>
          <w:rFonts w:ascii="GHEA Grapalat" w:hAnsi="GHEA Grapalat" w:cs="Sylfaen"/>
          <w:color w:val="000000" w:themeColor="text1"/>
          <w:sz w:val="20"/>
          <w:lang w:val="hy-AM"/>
        </w:rPr>
        <w:t>երաշխիքի</w:t>
      </w:r>
      <w:r w:rsidR="00CA1C11" w:rsidRPr="000B31F9">
        <w:rPr>
          <w:rFonts w:ascii="GHEA Grapalat" w:hAnsi="GHEA Grapalat" w:cs="Sylfaen"/>
          <w:color w:val="000000" w:themeColor="text1"/>
          <w:sz w:val="20"/>
          <w:lang w:val="af-ZA"/>
        </w:rPr>
        <w:t xml:space="preserve"> </w:t>
      </w:r>
      <w:r w:rsidR="00CA1C11" w:rsidRPr="000B31F9">
        <w:rPr>
          <w:rFonts w:ascii="GHEA Grapalat" w:hAnsi="GHEA Grapalat" w:cs="Sylfaen"/>
          <w:color w:val="000000" w:themeColor="text1"/>
          <w:sz w:val="20"/>
          <w:lang w:val="hy-AM"/>
        </w:rPr>
        <w:t>ձև</w:t>
      </w:r>
      <w:r w:rsidR="00CA1C11" w:rsidRPr="000B31F9">
        <w:rPr>
          <w:rFonts w:ascii="GHEA Grapalat" w:hAnsi="GHEA Grapalat" w:cs="Arial"/>
          <w:color w:val="000000" w:themeColor="text1"/>
          <w:sz w:val="20"/>
          <w:lang w:val="hy-AM"/>
        </w:rPr>
        <w:t>ով</w:t>
      </w:r>
      <w:r w:rsidR="00322AC7" w:rsidRPr="000B31F9">
        <w:rPr>
          <w:rFonts w:ascii="GHEA Grapalat" w:hAnsi="GHEA Grapalat" w:cs="Arial"/>
          <w:color w:val="000000" w:themeColor="text1"/>
          <w:sz w:val="20"/>
          <w:lang w:val="hy-AM"/>
        </w:rPr>
        <w:t xml:space="preserve"> (հավելված՝ 5</w:t>
      </w:r>
      <w:r w:rsidR="00322AC7" w:rsidRPr="000B31F9">
        <w:rPr>
          <w:rFonts w:ascii="Cambria Math" w:hAnsi="Cambria Math" w:cs="Cambria Math"/>
          <w:color w:val="000000" w:themeColor="text1"/>
          <w:sz w:val="20"/>
          <w:lang w:val="hy-AM"/>
        </w:rPr>
        <w:t>․</w:t>
      </w:r>
      <w:r w:rsidR="00322AC7" w:rsidRPr="000B31F9">
        <w:rPr>
          <w:rFonts w:ascii="GHEA Grapalat" w:hAnsi="GHEA Grapalat" w:cs="Arial"/>
          <w:color w:val="000000" w:themeColor="text1"/>
          <w:sz w:val="20"/>
          <w:lang w:val="hy-AM"/>
        </w:rPr>
        <w:t>2)</w:t>
      </w:r>
      <w:r w:rsidR="003A0A31" w:rsidRPr="000B31F9">
        <w:rPr>
          <w:rFonts w:ascii="GHEA Grapalat" w:hAnsi="GHEA Grapalat" w:cs="Arial"/>
          <w:color w:val="000000" w:themeColor="text1"/>
          <w:sz w:val="20"/>
          <w:lang w:val="hy-AM"/>
        </w:rPr>
        <w:t>:</w:t>
      </w:r>
      <w:r w:rsidR="00CA1C11" w:rsidRPr="000B31F9">
        <w:rPr>
          <w:rFonts w:ascii="GHEA Grapalat" w:hAnsi="GHEA Grapalat" w:cs="Sylfaen"/>
          <w:i/>
          <w:color w:val="000000" w:themeColor="text1"/>
          <w:sz w:val="20"/>
          <w:lang w:val="af-ZA"/>
        </w:rPr>
        <w:t xml:space="preserve">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7777777" w:rsidR="003D0C33" w:rsidRDefault="003D0C33" w:rsidP="003D0C33">
      <w:pPr>
        <w:pStyle w:val="af4"/>
        <w:shd w:val="clear" w:color="auto" w:fill="FFFFFF"/>
        <w:spacing w:before="0" w:beforeAutospacing="0" w:after="0" w:afterAutospacing="0"/>
        <w:ind w:firstLine="375"/>
        <w:jc w:val="both"/>
        <w:rPr>
          <w:rFonts w:ascii="GHEA Grapalat" w:hAnsi="GHEA Grapalat" w:cs="Sylfaen"/>
          <w:sz w:val="20"/>
          <w:lang w:val="af-ZA"/>
        </w:rPr>
      </w:pPr>
      <w:r w:rsidRPr="009E1D1C">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6C49DA54" w14:textId="77777777" w:rsidR="003D0C33" w:rsidRPr="009E1D1C" w:rsidRDefault="003D0C33" w:rsidP="00EF3662">
      <w:pPr>
        <w:ind w:firstLine="567"/>
        <w:jc w:val="both"/>
        <w:rPr>
          <w:rFonts w:ascii="GHEA Grapalat" w:hAnsi="GHEA Grapalat" w:cs="Sylfaen"/>
          <w:sz w:val="20"/>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5290F62E" w:rsidR="00096865"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1E413667" w14:textId="77777777" w:rsidR="00D72FE4" w:rsidRDefault="00D72FE4" w:rsidP="00EF3662">
      <w:pPr>
        <w:ind w:firstLine="567"/>
        <w:jc w:val="both"/>
        <w:rPr>
          <w:rFonts w:ascii="GHEA Grapalat" w:hAnsi="GHEA Grapalat" w:cs="Sylfaen"/>
          <w:sz w:val="20"/>
          <w:lang w:val="af-ZA"/>
        </w:rPr>
      </w:pPr>
    </w:p>
    <w:p w14:paraId="62176896" w14:textId="77777777" w:rsidR="00D72FE4" w:rsidRPr="008519CC" w:rsidRDefault="00D72FE4" w:rsidP="00D72FE4">
      <w:pPr>
        <w:pStyle w:val="af2"/>
        <w:jc w:val="both"/>
        <w:rPr>
          <w:rFonts w:ascii="GHEA Grapalat" w:hAnsi="GHEA Grapalat" w:cs="Sylfaen"/>
          <w:i/>
          <w:sz w:val="16"/>
          <w:szCs w:val="16"/>
          <w:lang w:val="hy-AM"/>
        </w:rPr>
      </w:pPr>
      <w:r w:rsidRPr="001B25D3">
        <w:rPr>
          <w:rFonts w:ascii="GHEA Grapalat" w:hAnsi="GHEA Grapalat" w:cs="Sylfaen"/>
          <w:i/>
          <w:vertAlign w:val="superscript"/>
          <w:lang w:val="hy-AM"/>
        </w:rPr>
        <w:lastRenderedPageBreak/>
        <w:t>13</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4FD2B931" w14:textId="77777777" w:rsidR="00D72FE4" w:rsidRPr="00D72FE4" w:rsidRDefault="00D72FE4" w:rsidP="00EF3662">
      <w:pPr>
        <w:ind w:firstLine="567"/>
        <w:jc w:val="both"/>
        <w:rPr>
          <w:rFonts w:ascii="GHEA Grapalat" w:hAnsi="GHEA Grapalat" w:cs="Sylfaen"/>
          <w:sz w:val="20"/>
          <w:lang w:val="hy-AM"/>
        </w:rPr>
      </w:pPr>
    </w:p>
    <w:p w14:paraId="0B8B4E48" w14:textId="2F5C3268"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D72FE4">
        <w:rPr>
          <w:rFonts w:ascii="GHEA Grapalat" w:hAnsi="GHEA Grapalat" w:cs="Sylfaen"/>
          <w:sz w:val="20"/>
          <w:lang w:val="hy-AM"/>
        </w:rPr>
        <w:t>դադարում</w:t>
      </w:r>
      <w:r w:rsidRPr="00F566BF">
        <w:rPr>
          <w:rFonts w:ascii="GHEA Grapalat" w:hAnsi="GHEA Grapalat" w:cs="Sylfaen"/>
          <w:sz w:val="20"/>
          <w:lang w:val="af-ZA"/>
        </w:rPr>
        <w:t xml:space="preserve"> </w:t>
      </w:r>
      <w:r w:rsidRPr="00D72FE4">
        <w:rPr>
          <w:rFonts w:ascii="GHEA Grapalat" w:hAnsi="GHEA Grapalat" w:cs="Sylfaen"/>
          <w:sz w:val="20"/>
          <w:lang w:val="hy-AM"/>
        </w:rPr>
        <w:t>է</w:t>
      </w:r>
      <w:r w:rsidRPr="00F566BF">
        <w:rPr>
          <w:rFonts w:ascii="GHEA Grapalat" w:hAnsi="GHEA Grapalat" w:cs="Sylfaen"/>
          <w:sz w:val="20"/>
          <w:lang w:val="af-ZA"/>
        </w:rPr>
        <w:t xml:space="preserve"> </w:t>
      </w:r>
      <w:r w:rsidRPr="00D72FE4">
        <w:rPr>
          <w:rFonts w:ascii="GHEA Grapalat" w:hAnsi="GHEA Grapalat" w:cs="Sylfaen"/>
          <w:sz w:val="20"/>
          <w:lang w:val="hy-AM"/>
        </w:rPr>
        <w:t>գոյություն</w:t>
      </w:r>
      <w:r w:rsidRPr="00F566BF">
        <w:rPr>
          <w:rFonts w:ascii="GHEA Grapalat" w:hAnsi="GHEA Grapalat" w:cs="Sylfaen"/>
          <w:sz w:val="20"/>
          <w:lang w:val="af-ZA"/>
        </w:rPr>
        <w:t xml:space="preserve"> </w:t>
      </w:r>
      <w:r w:rsidRPr="00D72FE4">
        <w:rPr>
          <w:rFonts w:ascii="GHEA Grapalat" w:hAnsi="GHEA Grapalat" w:cs="Sylfaen"/>
          <w:sz w:val="20"/>
          <w:lang w:val="hy-AM"/>
        </w:rPr>
        <w:t>ունենալ</w:t>
      </w:r>
      <w:r w:rsidRPr="00F566BF">
        <w:rPr>
          <w:rFonts w:ascii="GHEA Grapalat" w:hAnsi="GHEA Grapalat" w:cs="Sylfaen"/>
          <w:sz w:val="20"/>
          <w:lang w:val="af-ZA"/>
        </w:rPr>
        <w:t xml:space="preserve"> </w:t>
      </w:r>
      <w:r w:rsidRPr="00D72FE4">
        <w:rPr>
          <w:rFonts w:ascii="GHEA Grapalat" w:hAnsi="GHEA Grapalat" w:cs="Sylfaen"/>
          <w:sz w:val="20"/>
          <w:lang w:val="hy-AM"/>
        </w:rPr>
        <w:t>գնման</w:t>
      </w:r>
      <w:r w:rsidRPr="00F566BF">
        <w:rPr>
          <w:rFonts w:ascii="GHEA Grapalat" w:hAnsi="GHEA Grapalat" w:cs="Sylfaen"/>
          <w:sz w:val="20"/>
          <w:lang w:val="af-ZA"/>
        </w:rPr>
        <w:t xml:space="preserve"> </w:t>
      </w:r>
      <w:r w:rsidRPr="00D72FE4">
        <w:rPr>
          <w:rFonts w:ascii="GHEA Grapalat" w:hAnsi="GHEA Grapalat" w:cs="Sylfaen"/>
          <w:sz w:val="20"/>
          <w:lang w:val="hy-AM"/>
        </w:rPr>
        <w:t>պահանջը</w:t>
      </w:r>
      <w:r w:rsidR="00FF0FE2" w:rsidRPr="00F566BF">
        <w:rPr>
          <w:rFonts w:ascii="GHEA Grapalat" w:hAnsi="GHEA Grapalat" w:cs="Sylfaen"/>
          <w:sz w:val="20"/>
          <w:lang w:val="hy-AM"/>
        </w:rPr>
        <w:t>: Ընդ որում պ</w:t>
      </w:r>
      <w:r w:rsidR="00FF0FE2" w:rsidRPr="00D72FE4">
        <w:rPr>
          <w:rFonts w:ascii="GHEA Grapalat" w:hAnsi="GHEA Grapalat" w:cs="Sylfaen"/>
          <w:sz w:val="20"/>
          <w:lang w:val="hy-AM"/>
        </w:rPr>
        <w:t>ետության</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կամ</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համայնքների</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կարիքների</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համար</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կազմակերպված</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գնման</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ընթացակարգը</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կարող</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է</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ամբողջությամբ</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կամ</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մասնակի</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չկայացած</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հայտարարվել</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ընդհանուր</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կառավարումն</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իրականացնող</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լիազորված</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մարմնի</w:t>
      </w:r>
      <w:r w:rsidR="00FF0FE2" w:rsidRPr="00F566BF">
        <w:rPr>
          <w:rFonts w:ascii="GHEA Grapalat" w:hAnsi="GHEA Grapalat" w:cs="Sylfaen"/>
          <w:sz w:val="20"/>
          <w:lang w:val="af-ZA"/>
        </w:rPr>
        <w:t xml:space="preserve"> </w:t>
      </w:r>
      <w:r w:rsidR="00FF0FE2" w:rsidRPr="00D72FE4">
        <w:rPr>
          <w:rFonts w:ascii="GHEA Grapalat" w:hAnsi="GHEA Grapalat" w:cs="Sylfaen"/>
          <w:sz w:val="20"/>
          <w:lang w:val="hy-AM"/>
        </w:rPr>
        <w:t>ղեկավարի</w:t>
      </w:r>
      <w:r w:rsidR="00A10D1E" w:rsidRPr="00F566BF">
        <w:rPr>
          <w:rFonts w:ascii="GHEA Grapalat" w:hAnsi="GHEA Grapalat" w:cs="Sylfaen"/>
          <w:sz w:val="20"/>
          <w:lang w:val="af-ZA"/>
        </w:rPr>
        <w:t xml:space="preserve"> </w:t>
      </w:r>
      <w:r w:rsidR="00A10D1E" w:rsidRPr="00D72FE4">
        <w:rPr>
          <w:rFonts w:ascii="GHEA Grapalat" w:hAnsi="GHEA Grapalat" w:cs="Sylfaen"/>
          <w:sz w:val="20"/>
          <w:lang w:val="hy-AM"/>
        </w:rPr>
        <w:t>որոշման</w:t>
      </w:r>
      <w:r w:rsidR="00A10D1E" w:rsidRPr="00F566BF">
        <w:rPr>
          <w:rFonts w:ascii="GHEA Grapalat" w:hAnsi="GHEA Grapalat" w:cs="Sylfaen"/>
          <w:sz w:val="20"/>
          <w:lang w:val="af-ZA"/>
        </w:rPr>
        <w:t xml:space="preserve"> </w:t>
      </w:r>
      <w:r w:rsidR="00A10D1E" w:rsidRPr="00D72FE4">
        <w:rPr>
          <w:rFonts w:ascii="GHEA Grapalat" w:hAnsi="GHEA Grapalat" w:cs="Sylfaen"/>
          <w:sz w:val="20"/>
          <w:lang w:val="hy-AM"/>
        </w:rPr>
        <w:t>հիման</w:t>
      </w:r>
      <w:r w:rsidR="00A10D1E" w:rsidRPr="00F566BF">
        <w:rPr>
          <w:rFonts w:ascii="GHEA Grapalat" w:hAnsi="GHEA Grapalat" w:cs="Sylfaen"/>
          <w:sz w:val="20"/>
          <w:lang w:val="af-ZA"/>
        </w:rPr>
        <w:t xml:space="preserve"> </w:t>
      </w:r>
      <w:r w:rsidR="00A10D1E" w:rsidRPr="00D72FE4">
        <w:rPr>
          <w:rFonts w:ascii="GHEA Grapalat" w:hAnsi="GHEA Grapalat" w:cs="Sylfaen"/>
          <w:sz w:val="20"/>
          <w:lang w:val="hy-AM"/>
        </w:rPr>
        <w:t>վրա</w:t>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487D5808" w14:textId="26C03201" w:rsidR="004F1415" w:rsidRDefault="00731D26" w:rsidP="004F1415">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հաջորդող</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աշխատանքային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364B111A" w14:textId="77777777" w:rsidR="00DB4EBF" w:rsidRDefault="00DB4EBF" w:rsidP="004F1415">
      <w:pPr>
        <w:ind w:firstLine="567"/>
        <w:jc w:val="both"/>
        <w:rPr>
          <w:rFonts w:ascii="GHEA Grapalat" w:hAnsi="GHEA Grapalat" w:cs="Sylfaen"/>
          <w:sz w:val="20"/>
          <w:lang w:val="af-ZA"/>
        </w:rPr>
      </w:pPr>
    </w:p>
    <w:p w14:paraId="493DE9F9" w14:textId="15A2EF3A" w:rsidR="008D5016" w:rsidRPr="00F566BF" w:rsidRDefault="008D5016" w:rsidP="00DB4EBF">
      <w:pPr>
        <w:ind w:firstLine="567"/>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ԳՆՄԱՆ ԳՈՐԾԸՆԹԱՑԻ ՀԵՏ ԿԱՊՎԱԾ ԳՈՐԾՈՂՈՒԹՅՈՒՆՆԵՐԸ ԵՎ (ԿԱՄ)</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4019684A" w14:textId="77777777" w:rsidR="00DB3B2E" w:rsidRPr="004B72E3"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29C2B1AE" w14:textId="77777777" w:rsidR="00DB3B2E" w:rsidRPr="004B72E3"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D272F09" w14:textId="77777777" w:rsidR="00DB3B2E" w:rsidRPr="004B72E3"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53444968" w14:textId="00D75C9F" w:rsidR="00DB3B2E" w:rsidRPr="004B72E3"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14:paraId="7DC0EC26" w14:textId="77777777" w:rsidR="00DB3B2E" w:rsidRPr="004B72E3"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lastRenderedPageBreak/>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41709C2D" w14:textId="7F067966"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0D2E6147" w14:textId="366C320B"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aa"/>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5C485AC0" w:rsidR="00096865" w:rsidRPr="00F566BF" w:rsidRDefault="0046325E"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Ն </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330402D4" w14:textId="77777777" w:rsidR="00D36A74" w:rsidRPr="00E6597C" w:rsidRDefault="00D36A74" w:rsidP="00D36A74">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BED4B85" w14:textId="77777777" w:rsidR="00D36A74" w:rsidRPr="00E6597C" w:rsidRDefault="00D36A74" w:rsidP="00D36A74">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Pr="00E6597C">
        <w:rPr>
          <w:rFonts w:ascii="GHEA Grapalat" w:hAnsi="GHEA Grapalat" w:cs="Sylfaen"/>
          <w:sz w:val="20"/>
        </w:rPr>
        <w:t>հայտով</w:t>
      </w:r>
      <w:r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976F241" w14:textId="77777777" w:rsidR="00D36A74" w:rsidRPr="00E6597C" w:rsidRDefault="00D36A74" w:rsidP="00D36A74">
      <w:pPr>
        <w:ind w:firstLine="567"/>
        <w:jc w:val="both"/>
        <w:rPr>
          <w:rFonts w:ascii="GHEA Grapalat" w:hAnsi="GHEA Grapalat" w:cs="Sylfaen"/>
          <w:sz w:val="20"/>
          <w:lang w:val="es-ES"/>
        </w:rPr>
      </w:pPr>
      <w:r w:rsidRPr="00E6597C">
        <w:rPr>
          <w:rFonts w:ascii="GHEA Grapalat" w:hAnsi="GHEA Grapalat" w:cs="Sylfaen"/>
          <w:sz w:val="20"/>
          <w:lang w:val="es-ES"/>
        </w:rPr>
        <w:t xml:space="preserve">2.1 </w:t>
      </w:r>
      <w:r w:rsidRPr="00E6597C">
        <w:rPr>
          <w:rFonts w:ascii="GHEA Grapalat" w:hAnsi="GHEA Grapalat" w:cs="Sylfaen"/>
          <w:sz w:val="20"/>
          <w:lang w:val="ru-RU"/>
        </w:rPr>
        <w:t>ընթացակարգին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մասնակցելու</w:t>
      </w:r>
      <w:r w:rsidRPr="00E6597C">
        <w:rPr>
          <w:rFonts w:ascii="GHEA Grapalat" w:hAnsi="GHEA Grapalat" w:cs="Sylfaen"/>
          <w:sz w:val="20"/>
          <w:lang w:val="af-ZA"/>
        </w:rPr>
        <w:t xml:space="preserve"> </w:t>
      </w:r>
      <w:r w:rsidRPr="00E6597C">
        <w:rPr>
          <w:rFonts w:ascii="GHEA Grapalat" w:hAnsi="GHEA Grapalat" w:cs="Sylfaen"/>
          <w:sz w:val="20"/>
          <w:lang w:val="ru-RU"/>
        </w:rPr>
        <w:t>դիմում</w:t>
      </w:r>
      <w:r w:rsidRPr="00E6597C">
        <w:rPr>
          <w:rFonts w:ascii="GHEA Grapalat" w:hAnsi="GHEA Grapalat" w:cs="Sylfaen"/>
          <w:sz w:val="20"/>
          <w:lang w:val="es-ES"/>
        </w:rPr>
        <w:t>-</w:t>
      </w:r>
      <w:r w:rsidRPr="00E6597C">
        <w:rPr>
          <w:rFonts w:ascii="GHEA Grapalat" w:hAnsi="GHEA Grapalat" w:cs="Sylfaen"/>
          <w:sz w:val="20"/>
        </w:rPr>
        <w:t>հայտարարություն</w:t>
      </w:r>
      <w:r w:rsidRPr="00E6597C">
        <w:rPr>
          <w:rFonts w:ascii="GHEA Grapalat" w:hAnsi="GHEA Grapalat" w:cs="Sylfaen"/>
          <w:sz w:val="20"/>
          <w:lang w:val="af-ZA"/>
        </w:rPr>
        <w:t>` համաձայն հ</w:t>
      </w:r>
      <w:r w:rsidRPr="00E6597C">
        <w:rPr>
          <w:rFonts w:ascii="GHEA Grapalat" w:hAnsi="GHEA Grapalat" w:cs="Sylfaen"/>
          <w:sz w:val="20"/>
          <w:lang w:val="ru-RU"/>
        </w:rPr>
        <w:t>ավելված</w:t>
      </w:r>
      <w:r w:rsidRPr="00E6597C">
        <w:rPr>
          <w:rFonts w:ascii="GHEA Grapalat" w:hAnsi="GHEA Grapalat" w:cs="Sylfaen"/>
          <w:sz w:val="20"/>
          <w:lang w:val="af-ZA"/>
        </w:rPr>
        <w:t xml:space="preserve"> N 1-ի</w:t>
      </w:r>
      <w:r w:rsidRPr="00E6597C">
        <w:rPr>
          <w:rFonts w:ascii="GHEA Grapalat" w:hAnsi="GHEA Grapalat" w:cs="Sylfaen"/>
          <w:sz w:val="20"/>
          <w:lang w:val="es-ES"/>
        </w:rPr>
        <w:t>.</w:t>
      </w:r>
    </w:p>
    <w:p w14:paraId="03385F4A" w14:textId="77777777" w:rsidR="00D36A74" w:rsidRPr="00E6597C" w:rsidRDefault="00D36A74" w:rsidP="00D36A74">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 xml:space="preserve">2.2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պատճենը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անձի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իրականացվելու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գործակալության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w:t>
      </w:r>
    </w:p>
    <w:p w14:paraId="24AC4BC9" w14:textId="77777777" w:rsidR="00D36A74" w:rsidRPr="009D537B" w:rsidRDefault="00D36A74" w:rsidP="00D36A74">
      <w:pPr>
        <w:pStyle w:val="norm"/>
        <w:spacing w:line="240" w:lineRule="auto"/>
        <w:ind w:firstLine="567"/>
        <w:rPr>
          <w:rFonts w:ascii="GHEA Grapalat" w:hAnsi="GHEA Grapalat" w:cs="Sylfaen"/>
          <w:color w:val="FFFFFF"/>
          <w:sz w:val="20"/>
          <w:szCs w:val="24"/>
          <w:lang w:val="af-ZA"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Pr="00BC42E1">
        <w:rPr>
          <w:rFonts w:ascii="GHEA Grapalat" w:hAnsi="GHEA Grapalat" w:cs="Sylfaen"/>
          <w:color w:val="FFFFFF"/>
          <w:sz w:val="20"/>
          <w:szCs w:val="24"/>
          <w:lang w:val="af-ZA" w:eastAsia="en-US"/>
        </w:rPr>
        <w:t xml:space="preserve">  </w:t>
      </w:r>
      <w:r w:rsidRPr="00BC42E1">
        <w:rPr>
          <w:rStyle w:val="af6"/>
          <w:rFonts w:ascii="GHEA Grapalat" w:hAnsi="GHEA Grapalat" w:cs="Sylfaen"/>
          <w:color w:val="FFFFFF"/>
          <w:sz w:val="20"/>
          <w:szCs w:val="24"/>
          <w:lang w:val="af-ZA" w:eastAsia="en-US"/>
        </w:rPr>
        <w:footnoteReference w:id="1"/>
      </w:r>
      <w:r w:rsidRPr="00FF3C84">
        <w:rPr>
          <w:rStyle w:val="af6"/>
          <w:rFonts w:ascii="GHEA Grapalat" w:hAnsi="GHEA Grapalat"/>
          <w:color w:val="FFFFFF"/>
          <w:sz w:val="20"/>
          <w:lang w:val="hy-AM"/>
        </w:rPr>
        <w:footnoteReference w:id="2"/>
      </w:r>
    </w:p>
    <w:p w14:paraId="00E436D1" w14:textId="77777777" w:rsidR="00D36A74" w:rsidRPr="00E6597C" w:rsidRDefault="00D36A74" w:rsidP="00D36A74">
      <w:pPr>
        <w:ind w:firstLine="567"/>
        <w:jc w:val="both"/>
        <w:rPr>
          <w:rFonts w:ascii="GHEA Grapalat" w:hAnsi="GHEA Grapalat" w:cs="Sylfaen"/>
          <w:sz w:val="20"/>
          <w:lang w:val="af-ZA"/>
        </w:rPr>
      </w:pPr>
      <w:r w:rsidRPr="00E6597C">
        <w:rPr>
          <w:rFonts w:ascii="GHEA Grapalat" w:hAnsi="GHEA Grapalat" w:cs="Sylfaen"/>
          <w:sz w:val="20"/>
          <w:lang w:val="af-ZA"/>
        </w:rPr>
        <w:t>2.5</w:t>
      </w:r>
      <w:r>
        <w:rPr>
          <w:rFonts w:ascii="GHEA Grapalat" w:hAnsi="GHEA Grapalat" w:cs="Sylfaen"/>
          <w:sz w:val="20"/>
          <w:lang w:val="af-ZA"/>
        </w:rPr>
        <w:t xml:space="preserve"> </w:t>
      </w:r>
      <w:r w:rsidRPr="00E6597C">
        <w:rPr>
          <w:rFonts w:ascii="GHEA Grapalat" w:hAnsi="GHEA Grapalat" w:cs="Sylfaen"/>
          <w:sz w:val="20"/>
          <w:lang w:val="hy-AM"/>
        </w:rPr>
        <w:t>գնային</w:t>
      </w:r>
      <w:r w:rsidRPr="00E6597C">
        <w:rPr>
          <w:rFonts w:ascii="GHEA Grapalat" w:hAnsi="GHEA Grapalat" w:cs="Sylfaen"/>
          <w:sz w:val="20"/>
          <w:lang w:val="af-ZA"/>
        </w:rPr>
        <w:t xml:space="preserve"> </w:t>
      </w:r>
      <w:r w:rsidRPr="00E6597C">
        <w:rPr>
          <w:rFonts w:ascii="GHEA Grapalat" w:hAnsi="GHEA Grapalat" w:cs="Sylfaen"/>
          <w:sz w:val="20"/>
          <w:lang w:val="hy-AM"/>
        </w:rPr>
        <w:t>առաջարկ</w:t>
      </w:r>
      <w:r w:rsidRPr="00E6597C">
        <w:rPr>
          <w:rFonts w:ascii="GHEA Grapalat" w:hAnsi="GHEA Grapalat" w:cs="Sylfaen"/>
          <w:sz w:val="20"/>
          <w:lang w:val="af-ZA"/>
        </w:rPr>
        <w:t xml:space="preserve">` </w:t>
      </w:r>
      <w:r w:rsidRPr="00E6597C">
        <w:rPr>
          <w:rFonts w:ascii="GHEA Grapalat" w:hAnsi="GHEA Grapalat" w:cs="Sylfaen"/>
          <w:sz w:val="20"/>
          <w:lang w:val="hy-AM"/>
        </w:rPr>
        <w:t>համաձայն</w:t>
      </w:r>
      <w:r w:rsidRPr="00E6597C">
        <w:rPr>
          <w:rFonts w:ascii="GHEA Grapalat" w:hAnsi="GHEA Grapalat" w:cs="Sylfaen"/>
          <w:sz w:val="20"/>
          <w:lang w:val="af-ZA"/>
        </w:rPr>
        <w:t xml:space="preserve"> </w:t>
      </w:r>
      <w:r w:rsidRPr="00E6597C">
        <w:rPr>
          <w:rFonts w:ascii="GHEA Grapalat" w:hAnsi="GHEA Grapalat" w:cs="Sylfaen"/>
          <w:sz w:val="20"/>
          <w:lang w:val="hy-AM"/>
        </w:rPr>
        <w:t>հավելված</w:t>
      </w:r>
      <w:r w:rsidRPr="00E6597C">
        <w:rPr>
          <w:rFonts w:ascii="GHEA Grapalat" w:hAnsi="GHEA Grapalat" w:cs="Sylfaen"/>
          <w:sz w:val="20"/>
          <w:lang w:val="af-ZA"/>
        </w:rPr>
        <w:t xml:space="preserve"> N 2-</w:t>
      </w:r>
      <w:r w:rsidRPr="00E6597C">
        <w:rPr>
          <w:rFonts w:ascii="GHEA Grapalat" w:hAnsi="GHEA Grapalat" w:cs="Sylfaen"/>
          <w:sz w:val="20"/>
          <w:lang w:val="hy-AM"/>
        </w:rPr>
        <w:t>ի</w:t>
      </w:r>
      <w:r w:rsidRPr="00E6597C">
        <w:rPr>
          <w:rFonts w:ascii="GHEA Grapalat" w:hAnsi="GHEA Grapalat" w:cs="Sylfaen"/>
          <w:sz w:val="20"/>
          <w:lang w:val="af-ZA"/>
        </w:rPr>
        <w:t xml:space="preserve">: Գնային առաջարկը </w:t>
      </w:r>
      <w:r w:rsidRPr="00E6597C">
        <w:rPr>
          <w:rFonts w:ascii="GHEA Grapalat" w:hAnsi="GHEA Grapalat" w:cs="Sylfaen"/>
          <w:sz w:val="20"/>
          <w:lang w:val="hy-AM"/>
        </w:rPr>
        <w:t>ներկայացվում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szCs w:val="20"/>
          <w:lang w:val="hy-AM"/>
        </w:rPr>
        <w:t xml:space="preserve">արժեք, </w:t>
      </w:r>
      <w:r w:rsidRPr="00A27D90">
        <w:rPr>
          <w:rFonts w:ascii="GHEA Grapalat" w:hAnsi="GHEA Grapalat" w:cs="Sylfaen"/>
          <w:sz w:val="20"/>
          <w:lang w:val="af-ZA"/>
        </w:rPr>
        <w:t xml:space="preserve">(ինքնարժեքի և կանխատեսվող շահույթի հանրագումարը)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ավելացված</w:t>
      </w:r>
      <w:r w:rsidRPr="00E6597C">
        <w:rPr>
          <w:rFonts w:ascii="GHEA Grapalat" w:hAnsi="GHEA Grapalat" w:cs="Sylfaen"/>
          <w:sz w:val="20"/>
          <w:lang w:val="af-ZA"/>
        </w:rPr>
        <w:t xml:space="preserve"> </w:t>
      </w:r>
      <w:r w:rsidRPr="00E6597C">
        <w:rPr>
          <w:rFonts w:ascii="GHEA Grapalat" w:hAnsi="GHEA Grapalat" w:cs="Sylfaen"/>
          <w:sz w:val="20"/>
          <w:lang w:val="hy-AM"/>
        </w:rPr>
        <w:t>արժեքի</w:t>
      </w:r>
      <w:r w:rsidRPr="00E6597C">
        <w:rPr>
          <w:rFonts w:ascii="GHEA Grapalat" w:hAnsi="GHEA Grapalat" w:cs="Sylfaen"/>
          <w:sz w:val="20"/>
          <w:lang w:val="af-ZA"/>
        </w:rPr>
        <w:t xml:space="preserve"> </w:t>
      </w:r>
      <w:r w:rsidRPr="00E6597C">
        <w:rPr>
          <w:rFonts w:ascii="GHEA Grapalat" w:hAnsi="GHEA Grapalat" w:cs="Sylfaen"/>
          <w:sz w:val="20"/>
          <w:lang w:val="hy-AM"/>
        </w:rPr>
        <w:t>հարկ</w:t>
      </w:r>
      <w:r w:rsidRPr="00E6597C" w:rsidDel="001A1F55">
        <w:rPr>
          <w:rFonts w:ascii="GHEA Grapalat" w:hAnsi="GHEA Grapalat" w:cs="Sylfaen"/>
          <w:sz w:val="20"/>
          <w:lang w:val="af-ZA"/>
        </w:rPr>
        <w:t xml:space="preserve"> </w:t>
      </w:r>
      <w:r w:rsidRPr="00E6597C">
        <w:rPr>
          <w:rFonts w:ascii="GHEA Grapalat" w:hAnsi="GHEA Grapalat" w:cs="Sylfaen"/>
          <w:sz w:val="20"/>
          <w:lang w:val="hy-AM"/>
        </w:rPr>
        <w:t>ընդհանրական</w:t>
      </w:r>
      <w:r w:rsidRPr="00E6597C">
        <w:rPr>
          <w:rFonts w:ascii="GHEA Grapalat" w:hAnsi="GHEA Grapalat" w:cs="Sylfaen"/>
          <w:sz w:val="20"/>
          <w:lang w:val="af-ZA"/>
        </w:rPr>
        <w:t xml:space="preserve"> </w:t>
      </w:r>
      <w:r w:rsidRPr="00E6597C">
        <w:rPr>
          <w:rFonts w:ascii="GHEA Grapalat" w:hAnsi="GHEA Grapalat" w:cs="Sylfaen"/>
          <w:sz w:val="20"/>
          <w:lang w:val="hy-AM"/>
        </w:rPr>
        <w:t>բաղադրիչներից</w:t>
      </w:r>
      <w:r w:rsidRPr="00E6597C">
        <w:rPr>
          <w:rFonts w:ascii="GHEA Grapalat" w:hAnsi="GHEA Grapalat" w:cs="Sylfaen"/>
          <w:sz w:val="20"/>
          <w:lang w:val="af-ZA"/>
        </w:rPr>
        <w:t xml:space="preserve"> </w:t>
      </w:r>
      <w:r w:rsidRPr="00E6597C">
        <w:rPr>
          <w:rFonts w:ascii="GHEA Grapalat" w:hAnsi="GHEA Grapalat" w:cs="Sylfaen"/>
          <w:sz w:val="20"/>
          <w:lang w:val="hy-AM"/>
        </w:rPr>
        <w:t>բաղկացած</w:t>
      </w:r>
      <w:r w:rsidRPr="00E6597C">
        <w:rPr>
          <w:rFonts w:ascii="GHEA Grapalat" w:hAnsi="GHEA Grapalat" w:cs="Sylfaen"/>
          <w:sz w:val="20"/>
          <w:lang w:val="af-ZA"/>
        </w:rPr>
        <w:t xml:space="preserve"> </w:t>
      </w:r>
      <w:r w:rsidRPr="00E6597C">
        <w:rPr>
          <w:rFonts w:ascii="GHEA Grapalat" w:hAnsi="GHEA Grapalat" w:cs="Sylfaen"/>
          <w:sz w:val="20"/>
          <w:lang w:val="hy-AM"/>
        </w:rPr>
        <w:t>հաշվարկի</w:t>
      </w:r>
      <w:r w:rsidRPr="00E6597C">
        <w:rPr>
          <w:rFonts w:ascii="GHEA Grapalat" w:hAnsi="GHEA Grapalat" w:cs="Sylfaen"/>
          <w:sz w:val="20"/>
          <w:lang w:val="af-ZA"/>
        </w:rPr>
        <w:t xml:space="preserve"> </w:t>
      </w:r>
      <w:r w:rsidRPr="00E6597C">
        <w:rPr>
          <w:rFonts w:ascii="GHEA Grapalat" w:hAnsi="GHEA Grapalat" w:cs="Sylfaen"/>
          <w:sz w:val="20"/>
          <w:lang w:val="hy-AM"/>
        </w:rPr>
        <w:t>ձևով։</w:t>
      </w:r>
      <w:r w:rsidRPr="00E6597C">
        <w:rPr>
          <w:rFonts w:ascii="GHEA Grapalat" w:hAnsi="GHEA Grapalat" w:cs="Sylfaen"/>
          <w:sz w:val="20"/>
          <w:lang w:val="af-ZA"/>
        </w:rPr>
        <w:t xml:space="preserve"> </w:t>
      </w:r>
      <w:r>
        <w:rPr>
          <w:rFonts w:ascii="GHEA Grapalat" w:hAnsi="GHEA Grapalat" w:cs="Sylfaen"/>
          <w:sz w:val="20"/>
        </w:rPr>
        <w:t>Ա</w:t>
      </w:r>
      <w:r w:rsidRPr="00E6597C">
        <w:rPr>
          <w:rFonts w:ascii="GHEA Grapalat" w:hAnsi="GHEA Grapalat" w:cs="Sylfaen"/>
          <w:sz w:val="20"/>
          <w:lang w:val="hy-AM"/>
        </w:rPr>
        <w:t>րժեքի</w:t>
      </w:r>
      <w:r w:rsidRPr="00E6597C">
        <w:rPr>
          <w:rFonts w:ascii="GHEA Grapalat" w:hAnsi="GHEA Grapalat" w:cs="Sylfaen"/>
          <w:sz w:val="20"/>
          <w:lang w:val="af-ZA"/>
        </w:rPr>
        <w:t xml:space="preserve"> </w:t>
      </w:r>
      <w:r w:rsidRPr="00E6597C">
        <w:rPr>
          <w:rFonts w:ascii="GHEA Grapalat" w:hAnsi="GHEA Grapalat" w:cs="Sylfaen"/>
          <w:sz w:val="20"/>
          <w:lang w:val="ru-RU"/>
        </w:rPr>
        <w:t>բաղադրիչների</w:t>
      </w:r>
      <w:r w:rsidRPr="00E6597C">
        <w:rPr>
          <w:rFonts w:ascii="GHEA Grapalat" w:hAnsi="GHEA Grapalat" w:cs="Sylfaen"/>
          <w:sz w:val="20"/>
          <w:lang w:val="af-ZA"/>
        </w:rPr>
        <w:t xml:space="preserve"> </w:t>
      </w:r>
      <w:r w:rsidRPr="00E6597C">
        <w:rPr>
          <w:rFonts w:ascii="GHEA Grapalat" w:hAnsi="GHEA Grapalat" w:cs="Sylfaen"/>
          <w:sz w:val="20"/>
          <w:lang w:val="ru-RU"/>
        </w:rPr>
        <w:t>հաշվարկ</w:t>
      </w:r>
      <w:r w:rsidRPr="00E6597C">
        <w:rPr>
          <w:rFonts w:ascii="GHEA Grapalat" w:hAnsi="GHEA Grapalat" w:cs="Sylfaen"/>
          <w:sz w:val="20"/>
          <w:lang w:val="af-ZA"/>
        </w:rPr>
        <w:t xml:space="preserve">` </w:t>
      </w:r>
      <w:r w:rsidRPr="00E6597C">
        <w:rPr>
          <w:rFonts w:ascii="GHEA Grapalat" w:hAnsi="GHEA Grapalat" w:cs="Sylfaen"/>
          <w:sz w:val="20"/>
          <w:lang w:val="ru-RU"/>
        </w:rPr>
        <w:t>բացվածք</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մանրամասներ</w:t>
      </w:r>
      <w:r w:rsidRPr="00E6597C">
        <w:rPr>
          <w:rFonts w:ascii="GHEA Grapalat" w:hAnsi="GHEA Grapalat" w:cs="Sylfaen"/>
          <w:sz w:val="20"/>
          <w:lang w:val="af-ZA"/>
        </w:rPr>
        <w:t xml:space="preserve"> </w:t>
      </w:r>
      <w:r w:rsidRPr="00E6597C">
        <w:rPr>
          <w:rFonts w:ascii="GHEA Grapalat" w:hAnsi="GHEA Grapalat" w:cs="Sylfaen"/>
          <w:sz w:val="20"/>
          <w:lang w:val="ru-RU"/>
        </w:rPr>
        <w:t>չեն</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պահանջվում</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ներկայացվում</w:t>
      </w:r>
      <w:r w:rsidRPr="00E6597C">
        <w:rPr>
          <w:rFonts w:ascii="GHEA Grapalat" w:hAnsi="GHEA Grapalat" w:cs="Sylfaen"/>
          <w:sz w:val="20"/>
          <w:lang w:val="af-ZA"/>
        </w:rPr>
        <w:t>.</w:t>
      </w:r>
    </w:p>
    <w:p w14:paraId="4E179D68" w14:textId="77777777" w:rsidR="00D36A74" w:rsidRPr="004605D7" w:rsidRDefault="00D36A74" w:rsidP="00D36A74">
      <w:pPr>
        <w:pStyle w:val="norm"/>
        <w:spacing w:line="240" w:lineRule="auto"/>
        <w:ind w:firstLine="567"/>
        <w:rPr>
          <w:rFonts w:ascii="GHEA Grapalat" w:hAnsi="GHEA Grapalat" w:cs="Sylfaen"/>
          <w:sz w:val="20"/>
          <w:szCs w:val="24"/>
          <w:lang w:val="af-ZA" w:eastAsia="en-US"/>
        </w:rPr>
      </w:pPr>
      <w:r w:rsidRPr="004605D7">
        <w:rPr>
          <w:rFonts w:ascii="GHEA Grapalat" w:hAnsi="GHEA Grapalat"/>
          <w:sz w:val="20"/>
          <w:lang w:val="af-ZA"/>
        </w:rPr>
        <w:t xml:space="preserve">2.6 </w:t>
      </w:r>
      <w:r w:rsidRPr="00E6597C">
        <w:rPr>
          <w:rFonts w:ascii="GHEA Grapalat" w:hAnsi="GHEA Grapalat" w:cs="Sylfaen"/>
          <w:sz w:val="20"/>
          <w:szCs w:val="24"/>
          <w:lang w:eastAsia="en-US"/>
        </w:rPr>
        <w:t>շինարարական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դեպքում՝</w:t>
      </w:r>
    </w:p>
    <w:p w14:paraId="7AFE826F" w14:textId="77777777" w:rsidR="00D36A74" w:rsidRPr="004605D7" w:rsidRDefault="00D36A74" w:rsidP="00D36A74">
      <w:pPr>
        <w:pStyle w:val="norm"/>
        <w:spacing w:line="240" w:lineRule="auto"/>
        <w:rPr>
          <w:rFonts w:ascii="GHEA Grapalat" w:hAnsi="GHEA Grapalat" w:cs="Sylfaen"/>
          <w:sz w:val="20"/>
          <w:szCs w:val="24"/>
          <w:lang w:val="af-ZA" w:eastAsia="en-US"/>
        </w:rPr>
      </w:pP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հաստատված՝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լրացված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w:t>
      </w:r>
      <w:r w:rsidRPr="004605D7">
        <w:rPr>
          <w:rFonts w:ascii="GHEA Grapalat" w:hAnsi="GHEA Grapalat" w:cs="Sylfaen"/>
          <w:sz w:val="20"/>
          <w:szCs w:val="24"/>
          <w:lang w:val="af-ZA" w:eastAsia="en-US"/>
        </w:rPr>
        <w:t>-</w:t>
      </w:r>
      <w:r w:rsidRPr="00E6597C">
        <w:rPr>
          <w:rFonts w:ascii="GHEA Grapalat" w:hAnsi="GHEA Grapalat" w:cs="Sylfaen"/>
          <w:sz w:val="20"/>
          <w:szCs w:val="24"/>
          <w:lang w:eastAsia="en-US"/>
        </w:rPr>
        <w:t>նախահաշիվ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հաշվի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առնելով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ըստ</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նախահաշվային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առավելագույն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Ընդ</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որում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կիրառվում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առաջարկի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նկատմամբ</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ունենալով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շեղումը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ավել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պակաս</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լինել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բաժնի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կշռի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չափի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տաս</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տոկոսից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արհեստականորեն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միավորվել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առանձնացվել</w:t>
      </w:r>
      <w:r w:rsidRPr="004605D7">
        <w:rPr>
          <w:rFonts w:ascii="GHEA Grapalat" w:hAnsi="GHEA Grapalat" w:cs="Sylfaen"/>
          <w:sz w:val="20"/>
          <w:szCs w:val="24"/>
          <w:lang w:val="af-ZA" w:eastAsia="en-US"/>
        </w:rPr>
        <w:t xml:space="preserve">. </w:t>
      </w:r>
    </w:p>
    <w:p w14:paraId="10DED7F6" w14:textId="77777777" w:rsidR="00D36A74" w:rsidRPr="004605D7" w:rsidRDefault="00D36A74" w:rsidP="00D36A74">
      <w:pPr>
        <w:pStyle w:val="norm"/>
        <w:spacing w:line="240" w:lineRule="auto"/>
        <w:rPr>
          <w:rFonts w:ascii="GHEA Grapalat" w:hAnsi="GHEA Grapalat"/>
          <w:sz w:val="20"/>
          <w:lang w:val="af-ZA"/>
        </w:rPr>
      </w:pP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առաջարկվող՝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նախագծային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փաստաթղթերով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տեխնիկական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բնութագրերին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համապատասխանող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սարքերի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սարքավորումների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տեխնիկական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բնութագրերը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ապրանքային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նշանները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ֆիրմային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անվանումները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մակնիշները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արտադրողները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երաշխիքային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ժամկետները</w:t>
      </w:r>
      <w:r w:rsidRPr="004605D7">
        <w:rPr>
          <w:rFonts w:ascii="GHEA Grapalat" w:hAnsi="GHEA Grapalat" w:cs="Sylfaen"/>
          <w:sz w:val="20"/>
          <w:szCs w:val="24"/>
          <w:lang w:val="af-ZA" w:eastAsia="en-US"/>
        </w:rPr>
        <w:t>:</w:t>
      </w:r>
    </w:p>
    <w:p w14:paraId="6903311B" w14:textId="77777777" w:rsidR="00E74BF6" w:rsidRPr="00D36A74" w:rsidRDefault="00E74BF6" w:rsidP="00EF3662">
      <w:pPr>
        <w:pStyle w:val="norm"/>
        <w:spacing w:line="240" w:lineRule="auto"/>
        <w:ind w:firstLine="284"/>
        <w:jc w:val="right"/>
        <w:rPr>
          <w:rFonts w:ascii="GHEA Grapalat" w:hAnsi="GHEA Grapalat" w:cs="Sylfaen"/>
          <w:b/>
          <w:sz w:val="20"/>
          <w:lang w:val="af-ZA"/>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418D89C3"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B2572B" w:rsidRPr="00F566BF">
        <w:rPr>
          <w:rFonts w:ascii="GHEA Grapalat" w:hAnsi="GHEA Grapalat" w:cs="Sylfaen"/>
          <w:b/>
          <w:sz w:val="20"/>
          <w:lang w:val="es-ES"/>
        </w:rPr>
        <w:lastRenderedPageBreak/>
        <w:t>Հավելված</w:t>
      </w:r>
      <w:r w:rsidR="00B2572B" w:rsidRPr="00F566BF">
        <w:rPr>
          <w:rFonts w:ascii="GHEA Grapalat" w:hAnsi="GHEA Grapalat" w:cs="Arial"/>
          <w:b/>
          <w:sz w:val="20"/>
          <w:lang w:val="es-ES"/>
        </w:rPr>
        <w:t xml:space="preserve"> N 1</w:t>
      </w:r>
    </w:p>
    <w:p w14:paraId="7C9C4F2C" w14:textId="4BBCF8A0" w:rsidR="00B63535" w:rsidRPr="00F566BF" w:rsidRDefault="00BC5239" w:rsidP="00B63535">
      <w:pPr>
        <w:pStyle w:val="31"/>
        <w:spacing w:line="240" w:lineRule="auto"/>
        <w:jc w:val="right"/>
        <w:rPr>
          <w:rFonts w:ascii="GHEA Grapalat" w:hAnsi="GHEA Grapalat" w:cs="Arial"/>
          <w:b/>
          <w:lang w:val="es-ES"/>
        </w:rPr>
      </w:pPr>
      <w:r w:rsidRPr="00BC5239">
        <w:rPr>
          <w:rFonts w:ascii="GHEA Grapalat" w:hAnsi="GHEA Grapalat"/>
          <w:b/>
          <w:color w:val="000000" w:themeColor="text1"/>
          <w:lang w:val="hy-AM"/>
        </w:rPr>
        <w:t>«ՔԲԿ-ԳՀԱՇՁԲ-22/19»</w:t>
      </w:r>
      <w:r w:rsidR="00B63535" w:rsidRPr="00BC5239">
        <w:rPr>
          <w:rFonts w:ascii="GHEA Grapalat" w:hAnsi="GHEA Grapalat"/>
          <w:b/>
          <w:color w:val="000000" w:themeColor="text1"/>
          <w:lang w:val="es-ES"/>
        </w:rPr>
        <w:t xml:space="preserve">  </w:t>
      </w:r>
      <w:r w:rsidR="00B63535" w:rsidRPr="00F566BF">
        <w:rPr>
          <w:rFonts w:ascii="GHEA Grapalat" w:hAnsi="GHEA Grapalat" w:cs="Sylfaen"/>
          <w:b/>
          <w:lang w:val="es-ES"/>
        </w:rPr>
        <w:t>ծածկագրով</w:t>
      </w:r>
    </w:p>
    <w:p w14:paraId="13EBB78F" w14:textId="61E44E7F" w:rsidR="00B2572B" w:rsidRPr="00F566BF" w:rsidRDefault="00B63535" w:rsidP="00B63535">
      <w:pPr>
        <w:pStyle w:val="norm"/>
        <w:spacing w:line="240" w:lineRule="auto"/>
        <w:ind w:firstLine="284"/>
        <w:jc w:val="right"/>
        <w:rPr>
          <w:rFonts w:ascii="GHEA Grapalat" w:hAnsi="GHEA Grapalat" w:cs="Arial"/>
          <w:b/>
          <w:lang w:val="es-ES"/>
        </w:rPr>
      </w:pPr>
      <w:r w:rsidRPr="00B63535">
        <w:rPr>
          <w:rFonts w:ascii="GHEA Grapalat" w:hAnsi="GHEA Grapalat" w:cs="Sylfaen"/>
          <w:b/>
          <w:sz w:val="20"/>
          <w:lang w:val="hy-AM"/>
        </w:rPr>
        <w:t>Գնանշման հարցան ընթացակարգի</w:t>
      </w:r>
      <w:r w:rsidRPr="00B63535">
        <w:rPr>
          <w:rFonts w:ascii="GHEA Grapalat" w:hAnsi="GHEA Grapalat" w:cs="Arial"/>
          <w:b/>
          <w:sz w:val="20"/>
          <w:lang w:val="es-ES"/>
        </w:rPr>
        <w:t xml:space="preserve"> </w:t>
      </w:r>
      <w:r w:rsidR="00B2572B" w:rsidRPr="00B63535">
        <w:rPr>
          <w:rFonts w:ascii="GHEA Grapalat" w:hAnsi="GHEA Grapalat" w:cs="Sylfaen"/>
          <w:b/>
          <w:sz w:val="20"/>
          <w:lang w:val="es-ES"/>
        </w:rPr>
        <w:t>հրավերի</w:t>
      </w:r>
    </w:p>
    <w:p w14:paraId="54EDB1C7" w14:textId="77777777" w:rsidR="00B2572B" w:rsidRPr="00BC5239" w:rsidRDefault="00B2572B" w:rsidP="00EF3662">
      <w:pPr>
        <w:jc w:val="center"/>
        <w:rPr>
          <w:rFonts w:ascii="GHEA Grapalat" w:hAnsi="GHEA Grapalat" w:cs="Sylfaen"/>
          <w:b/>
          <w:lang w:val="hy-AM"/>
        </w:rPr>
      </w:pPr>
    </w:p>
    <w:p w14:paraId="3DCA0E69" w14:textId="435A5B9D"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p>
    <w:p w14:paraId="0B97BA4C" w14:textId="2A272B1D" w:rsidR="00B2572B" w:rsidRPr="00F566BF" w:rsidRDefault="0046325E" w:rsidP="00EF3662">
      <w:pPr>
        <w:pStyle w:val="6"/>
        <w:jc w:val="center"/>
        <w:rPr>
          <w:rFonts w:ascii="GHEA Grapalat" w:hAnsi="GHEA Grapalat" w:cs="Arial"/>
          <w:color w:val="auto"/>
          <w:sz w:val="24"/>
          <w:szCs w:val="24"/>
          <w:lang w:val="es-ES"/>
        </w:rPr>
      </w:pPr>
      <w:r w:rsidRPr="0046325E">
        <w:rPr>
          <w:rFonts w:ascii="GHEA Grapalat" w:hAnsi="GHEA Grapalat" w:cs="Sylfaen"/>
          <w:color w:val="auto"/>
          <w:sz w:val="24"/>
          <w:szCs w:val="24"/>
          <w:lang w:val="es-ES"/>
        </w:rPr>
        <w:t>Գնանշման հարցան ընթացակարգի</w:t>
      </w:r>
      <w:r>
        <w:rPr>
          <w:rFonts w:ascii="GHEA Grapalat" w:hAnsi="GHEA Grapalat" w:cs="Sylfaen"/>
          <w:color w:val="auto"/>
          <w:sz w:val="24"/>
          <w:szCs w:val="24"/>
          <w:lang w:val="hy-AM"/>
        </w:rPr>
        <w:t>ն</w:t>
      </w:r>
      <w:r w:rsidRPr="00B63535">
        <w:rPr>
          <w:rFonts w:ascii="GHEA Grapalat" w:hAnsi="GHEA Grapalat" w:cs="Arial"/>
          <w:b w:val="0"/>
          <w:sz w:val="20"/>
          <w:lang w:val="es-ES"/>
        </w:rPr>
        <w:t xml:space="preserve"> </w:t>
      </w:r>
      <w:r w:rsidR="00B2572B" w:rsidRPr="00F566BF">
        <w:rPr>
          <w:rFonts w:ascii="GHEA Grapalat" w:hAnsi="GHEA Grapalat" w:cs="Sylfaen"/>
          <w:color w:val="auto"/>
          <w:sz w:val="24"/>
          <w:szCs w:val="24"/>
          <w:lang w:val="es-ES"/>
        </w:rPr>
        <w:t>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gramStart"/>
      <w:r w:rsidRPr="00F566BF">
        <w:rPr>
          <w:rFonts w:ascii="GHEA Grapalat" w:hAnsi="GHEA Grapalat" w:cs="Sylfaen"/>
          <w:sz w:val="20"/>
          <w:szCs w:val="20"/>
          <w:lang w:val="es-ES"/>
        </w:rPr>
        <w:t>հայտնում</w:t>
      </w:r>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39BF663F" w14:textId="0653210E" w:rsidR="00B63535" w:rsidRPr="00363873" w:rsidRDefault="00BC5239" w:rsidP="00B63535">
      <w:pPr>
        <w:jc w:val="both"/>
        <w:rPr>
          <w:rFonts w:ascii="GHEA Grapalat" w:hAnsi="GHEA Grapalat"/>
          <w:sz w:val="22"/>
          <w:szCs w:val="22"/>
          <w:u w:val="single"/>
          <w:lang w:val="hy-AM"/>
        </w:rPr>
      </w:pPr>
      <w:r>
        <w:rPr>
          <w:rFonts w:ascii="GHEA Grapalat" w:hAnsi="GHEA Grapalat"/>
          <w:sz w:val="20"/>
          <w:szCs w:val="20"/>
          <w:lang w:val="hy-AM"/>
        </w:rPr>
        <w:t>«Քրեակատարողական բժշկության կենտրոն» ՊՈԱԿ</w:t>
      </w:r>
      <w:r w:rsidR="00B63535" w:rsidRPr="00A063CE">
        <w:rPr>
          <w:rFonts w:ascii="GHEA Grapalat" w:hAnsi="GHEA Grapalat" w:cs="Sylfaen"/>
          <w:sz w:val="20"/>
          <w:szCs w:val="20"/>
          <w:lang w:val="es-ES"/>
        </w:rPr>
        <w:t xml:space="preserve"> </w:t>
      </w:r>
      <w:r w:rsidR="00B63535" w:rsidRPr="00A063CE">
        <w:rPr>
          <w:rFonts w:ascii="GHEA Grapalat" w:hAnsi="GHEA Grapalat"/>
          <w:sz w:val="20"/>
          <w:szCs w:val="20"/>
          <w:lang w:val="es-ES"/>
        </w:rPr>
        <w:t>-</w:t>
      </w:r>
      <w:r w:rsidR="00B63535" w:rsidRPr="00A063CE">
        <w:rPr>
          <w:rFonts w:ascii="GHEA Grapalat" w:hAnsi="GHEA Grapalat" w:cs="Sylfaen"/>
          <w:sz w:val="20"/>
          <w:szCs w:val="20"/>
          <w:lang w:val="es-ES"/>
        </w:rPr>
        <w:t>ի կողմից</w:t>
      </w:r>
      <w:r w:rsidR="00B63535" w:rsidRPr="00F566BF">
        <w:rPr>
          <w:rFonts w:ascii="GHEA Grapalat" w:hAnsi="GHEA Grapalat" w:cs="Sylfaen"/>
          <w:sz w:val="20"/>
          <w:szCs w:val="20"/>
          <w:lang w:val="es-ES"/>
        </w:rPr>
        <w:t xml:space="preserve"> </w:t>
      </w:r>
      <w:r w:rsidRPr="00BC5239">
        <w:rPr>
          <w:rFonts w:ascii="GHEA Grapalat" w:hAnsi="GHEA Grapalat"/>
          <w:b/>
          <w:color w:val="000000" w:themeColor="text1"/>
          <w:lang w:val="hy-AM"/>
        </w:rPr>
        <w:t>«ՔԲԿ-ԳՀԱՇՁԲ-22/19»</w:t>
      </w:r>
      <w:r w:rsidRPr="00BC5239">
        <w:rPr>
          <w:rFonts w:ascii="GHEA Grapalat" w:hAnsi="GHEA Grapalat"/>
          <w:b/>
          <w:color w:val="000000" w:themeColor="text1"/>
          <w:lang w:val="es-ES"/>
        </w:rPr>
        <w:t xml:space="preserve">  </w:t>
      </w:r>
      <w:r w:rsidR="00B63535" w:rsidRPr="00F566BF">
        <w:rPr>
          <w:rFonts w:ascii="GHEA Grapalat" w:hAnsi="GHEA Grapalat" w:cs="Sylfaen"/>
          <w:sz w:val="20"/>
          <w:szCs w:val="20"/>
          <w:lang w:val="es-ES"/>
        </w:rPr>
        <w:t>ծածկագրով հայտարարված</w:t>
      </w:r>
      <w:r w:rsidR="00B63535">
        <w:rPr>
          <w:rFonts w:ascii="GHEA Grapalat" w:hAnsi="GHEA Grapalat" w:cs="Sylfaen"/>
          <w:sz w:val="20"/>
          <w:szCs w:val="20"/>
          <w:lang w:val="hy-AM"/>
        </w:rPr>
        <w:t xml:space="preserve"> գնանշման հարցմանն ընթացակարգի</w:t>
      </w:r>
    </w:p>
    <w:p w14:paraId="7EC2574D" w14:textId="77777777" w:rsidR="00B63535" w:rsidRPr="00F566BF" w:rsidRDefault="00B63535" w:rsidP="00B63535">
      <w:pPr>
        <w:jc w:val="both"/>
        <w:rPr>
          <w:rFonts w:ascii="GHEA Grapalat" w:hAnsi="GHEA Grapalat" w:cs="Sylfaen"/>
          <w:sz w:val="20"/>
          <w:szCs w:val="20"/>
          <w:lang w:val="es-ES"/>
        </w:rPr>
      </w:pPr>
      <w:r w:rsidRPr="00F566BF">
        <w:rPr>
          <w:rFonts w:ascii="GHEA Grapalat" w:hAnsi="GHEA Grapalat" w:cs="Arial"/>
          <w:sz w:val="16"/>
          <w:szCs w:val="16"/>
          <w:lang w:val="es-ES"/>
        </w:rPr>
        <w:t xml:space="preserve"> </w:t>
      </w:r>
      <w:r w:rsidRPr="00F566BF">
        <w:rPr>
          <w:rFonts w:ascii="GHEA Grapalat" w:hAnsi="GHEA Grapalat"/>
          <w:u w:val="single"/>
          <w:lang w:val="es-ES"/>
        </w:rPr>
        <w:tab/>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w:t>
      </w:r>
      <w:proofErr w:type="gramStart"/>
      <w:r w:rsidRPr="00F566BF">
        <w:rPr>
          <w:rFonts w:ascii="GHEA Grapalat" w:hAnsi="GHEA Grapalat" w:cs="Sylfaen"/>
          <w:sz w:val="20"/>
          <w:szCs w:val="20"/>
          <w:lang w:val="es-ES"/>
        </w:rPr>
        <w:t>չափաբաժնին</w:t>
      </w:r>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չափաբաժիններին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հրավերի </w:t>
      </w:r>
    </w:p>
    <w:p w14:paraId="009C1A17" w14:textId="604ABDDA" w:rsidR="00B63535" w:rsidRPr="00F566BF" w:rsidRDefault="00B63535" w:rsidP="00B63535">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չափաբաժնի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7FA1943B" w14:textId="0A196397" w:rsidR="00B63535" w:rsidRPr="00F566BF" w:rsidRDefault="00B63535" w:rsidP="00B63535">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gramStart"/>
      <w:r w:rsidRPr="00F566BF">
        <w:rPr>
          <w:rFonts w:ascii="GHEA Grapalat" w:hAnsi="GHEA Grapalat" w:cs="Sylfaen"/>
          <w:sz w:val="20"/>
          <w:szCs w:val="20"/>
          <w:lang w:val="es-ES"/>
        </w:rPr>
        <w:t>պահանջներին</w:t>
      </w:r>
      <w:proofErr w:type="gramEnd"/>
      <w:r w:rsidRPr="00F566BF">
        <w:rPr>
          <w:rFonts w:ascii="GHEA Grapalat" w:hAnsi="GHEA Grapalat" w:cs="Sylfaen"/>
          <w:sz w:val="20"/>
          <w:szCs w:val="20"/>
          <w:lang w:val="es-ES"/>
        </w:rPr>
        <w:t xml:space="preserve"> 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gramStart"/>
      <w:r w:rsidRPr="00F566BF">
        <w:rPr>
          <w:rFonts w:ascii="GHEA Grapalat" w:hAnsi="GHEA Grapalat" w:cs="Sylfaen"/>
          <w:sz w:val="20"/>
          <w:szCs w:val="20"/>
          <w:lang w:val="es-ES"/>
        </w:rPr>
        <w:t>ռեզիդենտ</w:t>
      </w:r>
      <w:proofErr w:type="gramEnd"/>
      <w:r w:rsidRPr="00F566BF">
        <w:rPr>
          <w:rFonts w:ascii="GHEA Grapalat" w:hAnsi="GHEA Grapalat" w:cs="Sylfaen"/>
          <w:sz w:val="20"/>
          <w:szCs w:val="20"/>
          <w:lang w:val="es-ES"/>
        </w:rPr>
        <w:t xml:space="preserve">:  </w:t>
      </w:r>
    </w:p>
    <w:p w14:paraId="2BEBF46B" w14:textId="77777777" w:rsidR="00C8707D"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երկրի</w:t>
      </w:r>
      <w:proofErr w:type="gramEnd"/>
      <w:r w:rsidRPr="00F566BF">
        <w:rPr>
          <w:rFonts w:ascii="GHEA Grapalat" w:hAnsi="GHEA Grapalat" w:cs="Arial"/>
          <w:vertAlign w:val="superscript"/>
          <w:lang w:val="es-ES"/>
        </w:rPr>
        <w:t xml:space="preserve"> անվանումը</w:t>
      </w:r>
    </w:p>
    <w:p w14:paraId="6551A5D8" w14:textId="764BABCF" w:rsidR="00B2572B" w:rsidRPr="00C8707D" w:rsidRDefault="00B2572B" w:rsidP="00EF3662">
      <w:pPr>
        <w:jc w:val="both"/>
        <w:rPr>
          <w:rFonts w:ascii="GHEA Grapalat" w:hAnsi="GHEA Grapalat" w:cs="Arial"/>
          <w:vertAlign w:val="superscript"/>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հարկի</w:t>
      </w:r>
      <w:proofErr w:type="gramEnd"/>
      <w:r w:rsidRPr="00F566BF">
        <w:rPr>
          <w:rFonts w:ascii="GHEA Grapalat" w:hAnsi="GHEA Grapalat" w:cs="Arial"/>
          <w:vertAlign w:val="superscript"/>
          <w:lang w:val="es-ES"/>
        </w:rPr>
        <w:t xml:space="preserve"> վճարողի հաշվառման համարը</w:t>
      </w:r>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5A2C99E5" w14:textId="208B3131" w:rsidR="00B2572B" w:rsidRPr="00F566BF" w:rsidRDefault="00B2572B" w:rsidP="005F350E">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էլեկտրոնային</w:t>
      </w:r>
      <w:proofErr w:type="gramEnd"/>
      <w:r w:rsidRPr="00F566BF">
        <w:rPr>
          <w:rFonts w:ascii="GHEA Grapalat" w:hAnsi="GHEA Grapalat" w:cs="Arial"/>
          <w:vertAlign w:val="superscript"/>
          <w:lang w:val="es-ES"/>
        </w:rPr>
        <w:t xml:space="preserve"> փոստի հասցեն</w:t>
      </w: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566BF" w:rsidRDefault="006C3873" w:rsidP="00975F7E">
      <w:pPr>
        <w:ind w:firstLine="709"/>
        <w:jc w:val="both"/>
        <w:rPr>
          <w:rFonts w:ascii="GHEA Grapalat" w:hAnsi="GHEA Grapalat"/>
          <w:sz w:val="20"/>
          <w:lang w:val="es-ES"/>
        </w:rPr>
      </w:pPr>
      <w:r w:rsidRPr="00F566BF">
        <w:rPr>
          <w:rFonts w:ascii="GHEA Grapalat" w:hAnsi="GHEA Grapalat" w:cs="Arial"/>
          <w:sz w:val="20"/>
          <w:szCs w:val="20"/>
          <w:lang w:val="es-ES"/>
        </w:rPr>
        <w:t>Սույնով</w:t>
      </w:r>
      <w:r w:rsidRPr="00F566BF">
        <w:rPr>
          <w:rFonts w:ascii="GHEA Grapalat" w:hAnsi="GHEA Grapalat"/>
          <w:sz w:val="20"/>
          <w:lang w:val="hy-AM"/>
        </w:rPr>
        <w:t xml:space="preserve">  </w:t>
      </w:r>
      <w:r w:rsidRPr="00F566BF">
        <w:rPr>
          <w:rFonts w:ascii="GHEA Grapalat" w:hAnsi="GHEA Grapalat"/>
          <w:sz w:val="20"/>
          <w:u w:val="single"/>
          <w:lang w:val="hy-AM"/>
        </w:rPr>
        <w:t xml:space="preserve">                                                </w:t>
      </w:r>
      <w:r w:rsidRPr="00F566BF">
        <w:rPr>
          <w:rFonts w:ascii="GHEA Grapalat" w:hAnsi="GHEA Grapalat"/>
          <w:sz w:val="20"/>
          <w:u w:val="single"/>
          <w:lang w:val="es-ES"/>
        </w:rPr>
        <w:t xml:space="preserve">                         </w:t>
      </w:r>
      <w:r w:rsidRPr="00F566BF">
        <w:rPr>
          <w:rFonts w:ascii="GHEA Grapalat" w:hAnsi="GHEA Grapalat"/>
          <w:sz w:val="20"/>
          <w:u w:val="single"/>
          <w:lang w:val="hy-AM"/>
        </w:rPr>
        <w:t xml:space="preserve">          </w:t>
      </w:r>
      <w:r w:rsidRPr="00F566BF">
        <w:rPr>
          <w:rFonts w:ascii="GHEA Grapalat" w:hAnsi="GHEA Grapalat"/>
          <w:lang w:val="hy-AM"/>
        </w:rPr>
        <w:t>-</w:t>
      </w:r>
      <w:r w:rsidRPr="00F566BF">
        <w:rPr>
          <w:rFonts w:ascii="GHEA Grapalat" w:hAnsi="GHEA Grapalat" w:cs="Arial"/>
          <w:sz w:val="20"/>
          <w:szCs w:val="20"/>
          <w:lang w:val="es-ES"/>
        </w:rPr>
        <w:t>ն հայտարարում և հավաստում է, որ՝</w:t>
      </w:r>
      <w:r w:rsidRPr="00F566BF">
        <w:rPr>
          <w:rFonts w:ascii="GHEA Grapalat" w:hAnsi="GHEA Grapalat" w:cs="Arial"/>
          <w:lang w:val="hy-AM"/>
        </w:rPr>
        <w:t xml:space="preserve"> </w:t>
      </w:r>
    </w:p>
    <w:p w14:paraId="0A4FC64D" w14:textId="77777777" w:rsidR="006C3873" w:rsidRPr="00F566BF" w:rsidRDefault="006C3873" w:rsidP="00975F7E">
      <w:pPr>
        <w:jc w:val="both"/>
        <w:rPr>
          <w:rFonts w:ascii="GHEA Grapalat" w:hAnsi="GHEA Grapalat"/>
          <w:i/>
          <w:sz w:val="16"/>
          <w:vertAlign w:val="superscript"/>
          <w:lang w:val="es-ES"/>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es-ES"/>
        </w:rPr>
        <w:t xml:space="preserve">                                    </w:t>
      </w:r>
      <w:r w:rsidRPr="00F566BF">
        <w:rPr>
          <w:rFonts w:ascii="GHEA Grapalat" w:hAnsi="GHEA Grapalat" w:cs="Sylfaen"/>
          <w:vertAlign w:val="superscript"/>
          <w:lang w:val="hy-AM"/>
        </w:rPr>
        <w:t>մասնակցի անվանում</w:t>
      </w:r>
    </w:p>
    <w:p w14:paraId="3177315E" w14:textId="17A31F86" w:rsidR="00966859" w:rsidRDefault="006C3873" w:rsidP="00975F7E">
      <w:pPr>
        <w:ind w:firstLine="708"/>
        <w:jc w:val="both"/>
        <w:rPr>
          <w:rFonts w:ascii="GHEA Grapalat" w:hAnsi="GHEA Grapalat" w:cs="Sylfaen"/>
          <w:sz w:val="20"/>
          <w:lang w:val="hy-AM"/>
        </w:rPr>
      </w:pPr>
      <w:r w:rsidRPr="00F566BF">
        <w:rPr>
          <w:rFonts w:ascii="GHEA Grapalat" w:hAnsi="GHEA Grapalat" w:cs="Arial"/>
          <w:sz w:val="20"/>
          <w:szCs w:val="20"/>
          <w:lang w:val="es-ES"/>
        </w:rPr>
        <w:t xml:space="preserve">1) բավարարում է </w:t>
      </w:r>
      <w:r w:rsidR="00BC5239" w:rsidRPr="0098307F">
        <w:rPr>
          <w:rFonts w:ascii="GHEA Grapalat" w:hAnsi="GHEA Grapalat"/>
          <w:b/>
          <w:color w:val="000000" w:themeColor="text1"/>
          <w:sz w:val="20"/>
          <w:szCs w:val="20"/>
          <w:lang w:val="hy-AM"/>
        </w:rPr>
        <w:t>«ՔԲԿ-ԳՀԱՇՁԲ-22/19»</w:t>
      </w:r>
      <w:r w:rsidR="00BC5239" w:rsidRPr="0098307F">
        <w:rPr>
          <w:rFonts w:ascii="GHEA Grapalat" w:hAnsi="GHEA Grapalat"/>
          <w:b/>
          <w:color w:val="000000" w:themeColor="text1"/>
          <w:sz w:val="20"/>
          <w:szCs w:val="20"/>
          <w:lang w:val="es-ES"/>
        </w:rPr>
        <w:t xml:space="preserve">  </w:t>
      </w:r>
      <w:r w:rsidR="00B63535" w:rsidRPr="0098307F">
        <w:rPr>
          <w:rFonts w:ascii="GHEA Grapalat" w:hAnsi="GHEA Grapalat" w:cs="Sylfaen"/>
          <w:sz w:val="20"/>
          <w:szCs w:val="20"/>
          <w:lang w:val="hy-AM"/>
        </w:rPr>
        <w:t>ծածկագրով</w:t>
      </w:r>
      <w:r w:rsidR="00B63535" w:rsidRPr="00333011">
        <w:rPr>
          <w:rFonts w:ascii="GHEA Grapalat" w:hAnsi="GHEA Grapalat" w:cs="Sylfaen"/>
          <w:sz w:val="20"/>
          <w:lang w:val="hy-AM"/>
        </w:rPr>
        <w:t xml:space="preserve"> </w:t>
      </w:r>
      <w:r w:rsidR="00B63535">
        <w:rPr>
          <w:rFonts w:ascii="GHEA Grapalat" w:hAnsi="GHEA Grapalat" w:cs="Arial"/>
          <w:sz w:val="20"/>
          <w:szCs w:val="20"/>
          <w:lang w:val="hy-AM"/>
        </w:rPr>
        <w:t>գնանշման հարցման ընթացակարգի</w:t>
      </w:r>
      <w:r w:rsidR="00B63535" w:rsidRPr="00F566BF">
        <w:rPr>
          <w:rFonts w:ascii="GHEA Grapalat" w:hAnsi="GHEA Grapalat" w:cs="Arial"/>
          <w:sz w:val="20"/>
          <w:szCs w:val="20"/>
          <w:lang w:val="es-ES"/>
        </w:rPr>
        <w:t xml:space="preserve"> </w:t>
      </w:r>
      <w:r w:rsidRPr="00F566BF">
        <w:rPr>
          <w:rFonts w:ascii="GHEA Grapalat" w:hAnsi="GHEA Grapalat" w:cs="Arial"/>
          <w:sz w:val="20"/>
          <w:szCs w:val="20"/>
          <w:lang w:val="es-ES"/>
        </w:rPr>
        <w:t xml:space="preserve">հրավերով սահմանված մասնակցության իրավունքի պահանջներին </w:t>
      </w:r>
      <w:r w:rsidR="00EB07BB" w:rsidRPr="00F566BF">
        <w:rPr>
          <w:rFonts w:ascii="GHEA Grapalat" w:hAnsi="GHEA Grapalat" w:cs="Arial"/>
          <w:sz w:val="20"/>
          <w:szCs w:val="20"/>
          <w:lang w:val="hy-AM"/>
        </w:rPr>
        <w:t xml:space="preserve">և </w:t>
      </w:r>
      <w:r w:rsidR="00361308" w:rsidRPr="00F566BF">
        <w:rPr>
          <w:rFonts w:ascii="GHEA Grapalat" w:hAnsi="GHEA Grapalat" w:cs="Sylfaen"/>
          <w:sz w:val="20"/>
          <w:lang w:val="hy-AM"/>
        </w:rPr>
        <w:t>պարտավորվում</w:t>
      </w:r>
      <w:r w:rsidR="00EB07BB" w:rsidRPr="00F566BF">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F566BF">
        <w:rPr>
          <w:rFonts w:ascii="GHEA Grapalat" w:hAnsi="GHEA Grapalat" w:cs="Sylfaen"/>
          <w:sz w:val="20"/>
          <w:lang w:val="hy-AM"/>
        </w:rPr>
        <w:t>նել</w:t>
      </w:r>
      <w:r w:rsidR="00EB07BB" w:rsidRPr="00F566BF">
        <w:rPr>
          <w:rFonts w:ascii="GHEA Grapalat" w:hAnsi="GHEA Grapalat" w:cs="Sylfaen"/>
          <w:sz w:val="20"/>
          <w:lang w:val="hy-AM"/>
        </w:rPr>
        <w:t xml:space="preserve"> որակավորման ապահովում</w:t>
      </w:r>
      <w:r w:rsidR="0002782D">
        <w:rPr>
          <w:rStyle w:val="af6"/>
          <w:rFonts w:ascii="GHEA Grapalat" w:hAnsi="GHEA Grapalat" w:cs="Arial"/>
          <w:sz w:val="20"/>
          <w:szCs w:val="20"/>
          <w:lang w:val="es-ES"/>
        </w:rPr>
        <w:footnoteReference w:id="3"/>
      </w:r>
      <w:r w:rsidR="0002782D" w:rsidRPr="00DE1E5A">
        <w:rPr>
          <w:rFonts w:ascii="GHEA Grapalat" w:hAnsi="GHEA Grapalat" w:cs="Sylfaen"/>
          <w:sz w:val="22"/>
          <w:szCs w:val="22"/>
          <w:lang w:val="es-ES"/>
        </w:rPr>
        <w:t xml:space="preserve">  </w:t>
      </w:r>
      <w:r w:rsidR="00E97AB0" w:rsidRPr="002D4DC4">
        <w:rPr>
          <w:rFonts w:ascii="GHEA Grapalat" w:hAnsi="GHEA Grapalat" w:cs="Sylfaen"/>
          <w:sz w:val="20"/>
          <w:lang w:val="es-ES"/>
        </w:rPr>
        <w:t>.</w:t>
      </w:r>
      <w:r w:rsidR="00EB07BB" w:rsidRPr="00F566BF">
        <w:rPr>
          <w:rFonts w:ascii="GHEA Grapalat" w:hAnsi="GHEA Grapalat" w:cs="Sylfaen"/>
          <w:sz w:val="20"/>
          <w:lang w:val="hy-AM"/>
        </w:rPr>
        <w:t xml:space="preserve"> </w:t>
      </w:r>
    </w:p>
    <w:p w14:paraId="44ADC23C" w14:textId="736DBA82" w:rsidR="006C3873" w:rsidRPr="00F566BF" w:rsidRDefault="00887807" w:rsidP="00975F7E">
      <w:pPr>
        <w:ind w:firstLine="708"/>
        <w:jc w:val="both"/>
        <w:rPr>
          <w:rFonts w:ascii="GHEA Grapalat" w:hAnsi="GHEA Grapalat" w:cs="Arial"/>
          <w:sz w:val="22"/>
          <w:szCs w:val="22"/>
          <w:lang w:val="es-ES"/>
        </w:rPr>
      </w:pPr>
      <w:r w:rsidRPr="00F566BF">
        <w:rPr>
          <w:rFonts w:ascii="GHEA Grapalat" w:hAnsi="GHEA Grapalat" w:cs="Arial"/>
          <w:sz w:val="20"/>
          <w:szCs w:val="20"/>
          <w:lang w:val="hy-AM"/>
        </w:rPr>
        <w:t>2</w:t>
      </w:r>
      <w:r w:rsidR="006C3873" w:rsidRPr="00F566BF">
        <w:rPr>
          <w:rFonts w:ascii="GHEA Grapalat" w:hAnsi="GHEA Grapalat" w:cs="Arial"/>
          <w:sz w:val="20"/>
          <w:szCs w:val="20"/>
          <w:lang w:val="es-ES"/>
        </w:rPr>
        <w:t xml:space="preserve">) </w:t>
      </w:r>
      <w:r w:rsidR="00BC5239" w:rsidRPr="0098307F">
        <w:rPr>
          <w:rFonts w:ascii="GHEA Grapalat" w:hAnsi="GHEA Grapalat"/>
          <w:b/>
          <w:color w:val="000000" w:themeColor="text1"/>
          <w:sz w:val="20"/>
          <w:szCs w:val="20"/>
          <w:lang w:val="hy-AM"/>
        </w:rPr>
        <w:t>«ՔԲԿ-ԳՀԱՇՁԲ-22/19»</w:t>
      </w:r>
      <w:r w:rsidR="00BC5239" w:rsidRPr="00BC5239">
        <w:rPr>
          <w:rFonts w:ascii="GHEA Grapalat" w:hAnsi="GHEA Grapalat"/>
          <w:b/>
          <w:color w:val="000000" w:themeColor="text1"/>
          <w:lang w:val="es-ES"/>
        </w:rPr>
        <w:t xml:space="preserve">  </w:t>
      </w:r>
      <w:r w:rsidR="00B63535" w:rsidRPr="00333011">
        <w:rPr>
          <w:rFonts w:ascii="GHEA Grapalat" w:hAnsi="GHEA Grapalat" w:cs="Sylfaen"/>
          <w:sz w:val="20"/>
          <w:lang w:val="hy-AM"/>
        </w:rPr>
        <w:t xml:space="preserve">ծածկագրով </w:t>
      </w:r>
      <w:r w:rsidR="00B63535">
        <w:rPr>
          <w:rFonts w:ascii="GHEA Grapalat" w:hAnsi="GHEA Grapalat" w:cs="Arial"/>
          <w:sz w:val="20"/>
          <w:szCs w:val="20"/>
          <w:lang w:val="hy-AM"/>
        </w:rPr>
        <w:t>գնանշման հարցման ընթացակարգի</w:t>
      </w:r>
      <w:r w:rsidR="006C3873" w:rsidRPr="00F566BF">
        <w:rPr>
          <w:rFonts w:ascii="GHEA Grapalat" w:hAnsi="GHEA Grapalat" w:cs="Arial"/>
          <w:sz w:val="20"/>
          <w:szCs w:val="20"/>
          <w:lang w:val="es-ES"/>
        </w:rPr>
        <w:t>ն մասնակցելու շրջանակում`</w:t>
      </w:r>
      <w:r w:rsidR="006C3873" w:rsidRPr="00F566BF">
        <w:rPr>
          <w:rFonts w:ascii="GHEA Grapalat" w:hAnsi="GHEA Grapalat" w:cs="Sylfaen"/>
          <w:sz w:val="22"/>
          <w:szCs w:val="22"/>
          <w:lang w:val="es-ES"/>
        </w:rPr>
        <w:t xml:space="preserve">  </w:t>
      </w:r>
    </w:p>
    <w:p w14:paraId="59013E87" w14:textId="3422184F" w:rsidR="006C3873" w:rsidRPr="00F566BF" w:rsidRDefault="006C3873" w:rsidP="00975F7E">
      <w:pPr>
        <w:numPr>
          <w:ilvl w:val="0"/>
          <w:numId w:val="18"/>
        </w:numPr>
        <w:ind w:left="0" w:firstLine="720"/>
        <w:jc w:val="both"/>
        <w:rPr>
          <w:rFonts w:ascii="GHEA Grapalat" w:hAnsi="GHEA Grapalat" w:cs="Arial"/>
          <w:sz w:val="20"/>
          <w:szCs w:val="20"/>
          <w:lang w:val="es-ES"/>
        </w:rPr>
      </w:pPr>
      <w:r w:rsidRPr="00F566BF">
        <w:rPr>
          <w:rFonts w:ascii="GHEA Grapalat" w:hAnsi="GHEA Grapalat" w:cs="Arial"/>
          <w:sz w:val="20"/>
          <w:szCs w:val="20"/>
          <w:lang w:val="es-ES"/>
        </w:rPr>
        <w:t>թույլ չի տվել և (կամ) թույլ չի տալու</w:t>
      </w:r>
      <w:r w:rsidR="00DB3B2E">
        <w:rPr>
          <w:rFonts w:ascii="GHEA Grapalat" w:hAnsi="GHEA Grapalat" w:cs="Arial"/>
          <w:sz w:val="20"/>
          <w:szCs w:val="20"/>
          <w:lang w:val="hy-AM"/>
        </w:rPr>
        <w:t xml:space="preserve"> անբարեխիղճ մրցակցություն,</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գերիշխող դիրքի չարաշահում և հակամրցակցային համաձայնություն,</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gramStart"/>
      <w:r w:rsidRPr="00F566BF">
        <w:rPr>
          <w:rFonts w:ascii="GHEA Grapalat" w:hAnsi="GHEA Grapalat" w:cs="Arial"/>
          <w:sz w:val="20"/>
          <w:szCs w:val="20"/>
          <w:lang w:val="es-ES"/>
        </w:rPr>
        <w:t>փոխկապակցված</w:t>
      </w:r>
      <w:proofErr w:type="gramEnd"/>
      <w:r w:rsidRPr="00F566BF">
        <w:rPr>
          <w:rFonts w:ascii="GHEA Grapalat" w:hAnsi="GHEA Grapalat" w:cs="Arial"/>
          <w:sz w:val="20"/>
          <w:szCs w:val="20"/>
          <w:lang w:val="es-ES"/>
        </w:rPr>
        <w:t xml:space="preserve">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gramStart"/>
      <w:r w:rsidRPr="00F566BF">
        <w:rPr>
          <w:rFonts w:ascii="GHEA Grapalat" w:hAnsi="GHEA Grapalat" w:cs="Arial"/>
          <w:sz w:val="20"/>
          <w:szCs w:val="20"/>
          <w:lang w:val="es-ES"/>
        </w:rPr>
        <w:t>կողմից</w:t>
      </w:r>
      <w:proofErr w:type="gramEnd"/>
      <w:r w:rsidRPr="00F566BF">
        <w:rPr>
          <w:rFonts w:ascii="GHEA Grapalat" w:hAnsi="GHEA Grapalat" w:cs="Arial"/>
          <w:sz w:val="20"/>
          <w:szCs w:val="20"/>
          <w:lang w:val="es-ES"/>
        </w:rPr>
        <w:t xml:space="preserve">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gramStart"/>
      <w:r w:rsidRPr="00F566BF">
        <w:rPr>
          <w:rFonts w:ascii="GHEA Grapalat" w:hAnsi="GHEA Grapalat" w:cs="Arial"/>
          <w:sz w:val="20"/>
          <w:szCs w:val="20"/>
          <w:lang w:val="es-ES"/>
        </w:rPr>
        <w:t>պատկանող</w:t>
      </w:r>
      <w:proofErr w:type="gramEnd"/>
      <w:r w:rsidRPr="00F566BF">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658674BA" w14:textId="1B0B6C96"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t>Ս</w:t>
      </w:r>
      <w:r w:rsidR="006C3873" w:rsidRPr="00F566BF">
        <w:rPr>
          <w:rFonts w:ascii="GHEA Grapalat" w:hAnsi="GHEA Grapalat" w:cs="Arial"/>
          <w:sz w:val="20"/>
          <w:szCs w:val="20"/>
          <w:lang w:val="es-ES"/>
        </w:rPr>
        <w:t>տորև ներկայացնում</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gramStart"/>
      <w:r w:rsidRPr="00F87FBC">
        <w:rPr>
          <w:rFonts w:ascii="GHEA Grapalat" w:hAnsi="GHEA Grapalat" w:cs="Arial"/>
          <w:sz w:val="20"/>
          <w:szCs w:val="20"/>
          <w:lang w:val="es-ES"/>
        </w:rPr>
        <w:t>տեղեկություններ</w:t>
      </w:r>
      <w:proofErr w:type="gramEnd"/>
      <w:r w:rsidRPr="00F87FBC">
        <w:rPr>
          <w:rFonts w:ascii="GHEA Grapalat" w:hAnsi="GHEA Grapalat" w:cs="Arial"/>
          <w:sz w:val="20"/>
          <w:szCs w:val="20"/>
          <w:lang w:val="es-ES"/>
        </w:rPr>
        <w:t xml:space="preserve">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F566BF" w:rsidRDefault="00B2572B" w:rsidP="00EF3662">
      <w:pPr>
        <w:jc w:val="both"/>
        <w:rPr>
          <w:rFonts w:ascii="GHEA Grapalat" w:hAnsi="GHEA Grapalat" w:cs="Arial"/>
          <w:sz w:val="20"/>
          <w:vertAlign w:val="superscript"/>
          <w:lang w:val="es-ES"/>
        </w:rPr>
      </w:pPr>
    </w:p>
    <w:p w14:paraId="327DB008" w14:textId="77777777" w:rsidR="00B2572B" w:rsidRPr="00F566BF" w:rsidRDefault="00B2572B" w:rsidP="00EF3662">
      <w:pPr>
        <w:jc w:val="both"/>
        <w:rPr>
          <w:rFonts w:ascii="GHEA Grapalat" w:hAnsi="GHEA Grapalat"/>
          <w:sz w:val="20"/>
          <w:lang w:val="hy-AM"/>
        </w:rPr>
      </w:pPr>
      <w:r w:rsidRPr="00F566BF">
        <w:rPr>
          <w:rFonts w:ascii="GHEA Grapalat" w:hAnsi="GHEA Grapalat"/>
          <w:sz w:val="20"/>
          <w:lang w:val="hy-AM"/>
        </w:rPr>
        <w:t xml:space="preserve">    </w:t>
      </w:r>
    </w:p>
    <w:p w14:paraId="1AD6F7E1" w14:textId="77777777" w:rsidR="00B2572B" w:rsidRPr="00F566BF" w:rsidRDefault="00B2572B" w:rsidP="00EF3662">
      <w:pPr>
        <w:jc w:val="right"/>
        <w:rPr>
          <w:rFonts w:ascii="GHEA Grapalat" w:hAnsi="GHEA Grapalat" w:cs="Arial"/>
          <w:sz w:val="20"/>
          <w:lang w:val="hy-AM"/>
        </w:rPr>
      </w:pPr>
      <w:r w:rsidRPr="00F566BF">
        <w:rPr>
          <w:rFonts w:ascii="GHEA Grapalat" w:hAnsi="GHEA Grapalat" w:cs="Sylfaen"/>
          <w:sz w:val="20"/>
          <w:lang w:val="hy-AM"/>
        </w:rPr>
        <w:t>Կ</w:t>
      </w:r>
      <w:r w:rsidRPr="00F566BF">
        <w:rPr>
          <w:rFonts w:ascii="GHEA Grapalat" w:hAnsi="GHEA Grapalat" w:cs="Arial"/>
          <w:sz w:val="20"/>
          <w:lang w:val="hy-AM"/>
        </w:rPr>
        <w:t xml:space="preserve">. </w:t>
      </w:r>
      <w:r w:rsidRPr="00F566BF">
        <w:rPr>
          <w:rFonts w:ascii="GHEA Grapalat" w:hAnsi="GHEA Grapalat" w:cs="Sylfaen"/>
          <w:sz w:val="20"/>
          <w:lang w:val="hy-AM"/>
        </w:rPr>
        <w:t>Տ</w:t>
      </w:r>
      <w:r w:rsidRPr="00F566BF">
        <w:rPr>
          <w:rFonts w:ascii="GHEA Grapalat" w:hAnsi="GHEA Grapalat" w:cs="Arial"/>
          <w:sz w:val="20"/>
          <w:lang w:val="hy-AM"/>
        </w:rPr>
        <w:t>.</w:t>
      </w:r>
      <w:r w:rsidRPr="00F566BF">
        <w:rPr>
          <w:rStyle w:val="af6"/>
          <w:rFonts w:ascii="GHEA Grapalat" w:hAnsi="GHEA Grapalat" w:cs="Arial"/>
          <w:color w:val="FFFFFF"/>
          <w:sz w:val="20"/>
          <w:lang w:val="hy-AM"/>
        </w:rPr>
        <w:footnoteReference w:id="4"/>
      </w:r>
      <w:r w:rsidRPr="00F566BF">
        <w:rPr>
          <w:rFonts w:ascii="GHEA Grapalat" w:hAnsi="GHEA Grapalat" w:cs="Arial"/>
          <w:sz w:val="20"/>
          <w:lang w:val="hy-AM"/>
        </w:rPr>
        <w:tab/>
      </w:r>
      <w:r w:rsidRPr="00F566BF">
        <w:rPr>
          <w:rFonts w:ascii="GHEA Grapalat" w:hAnsi="GHEA Grapalat" w:cs="Arial"/>
          <w:sz w:val="20"/>
          <w:lang w:val="hy-AM"/>
        </w:rPr>
        <w:tab/>
        <w:t xml:space="preserve"> </w:t>
      </w:r>
    </w:p>
    <w:p w14:paraId="43F02577" w14:textId="77777777" w:rsidR="00B2572B" w:rsidRPr="00F566BF" w:rsidRDefault="00B2572B" w:rsidP="00EF3662">
      <w:pPr>
        <w:pStyle w:val="31"/>
        <w:spacing w:line="240" w:lineRule="auto"/>
        <w:jc w:val="right"/>
        <w:rPr>
          <w:rFonts w:ascii="GHEA Grapalat" w:hAnsi="GHEA Grapalat"/>
          <w:b/>
          <w:lang w:val="hy-AM"/>
        </w:rPr>
      </w:pPr>
    </w:p>
    <w:p w14:paraId="6EDA1EF1" w14:textId="77777777" w:rsidR="00B2572B" w:rsidRPr="00F566BF" w:rsidRDefault="00B2572B" w:rsidP="00EF3662">
      <w:pPr>
        <w:pStyle w:val="31"/>
        <w:spacing w:line="240" w:lineRule="auto"/>
        <w:jc w:val="right"/>
        <w:rPr>
          <w:rFonts w:ascii="GHEA Grapalat" w:hAnsi="GHEA Grapalat"/>
          <w:b/>
          <w:lang w:val="hy-AM"/>
        </w:rPr>
      </w:pPr>
    </w:p>
    <w:p w14:paraId="296986C0" w14:textId="77777777" w:rsidR="00161442" w:rsidRPr="00F566BF" w:rsidRDefault="00161442" w:rsidP="00161442">
      <w:pPr>
        <w:pStyle w:val="31"/>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2514F174" w14:textId="52D6A0B1" w:rsidR="00B63535" w:rsidRPr="00F566BF" w:rsidRDefault="0098307F" w:rsidP="00B63535">
      <w:pPr>
        <w:pStyle w:val="31"/>
        <w:spacing w:line="240" w:lineRule="auto"/>
        <w:jc w:val="right"/>
        <w:rPr>
          <w:rFonts w:ascii="GHEA Grapalat" w:hAnsi="GHEA Grapalat" w:cs="Arial"/>
          <w:b/>
          <w:lang w:val="hy-AM"/>
        </w:rPr>
      </w:pPr>
      <w:r w:rsidRPr="00BC5239">
        <w:rPr>
          <w:rFonts w:ascii="GHEA Grapalat" w:hAnsi="GHEA Grapalat"/>
          <w:b/>
          <w:color w:val="000000" w:themeColor="text1"/>
          <w:lang w:val="hy-AM"/>
        </w:rPr>
        <w:t>«ՔԲԿ-ԳՀԱՇՁԲ-22/19»</w:t>
      </w:r>
      <w:r w:rsidRPr="00BC5239">
        <w:rPr>
          <w:rFonts w:ascii="GHEA Grapalat" w:hAnsi="GHEA Grapalat"/>
          <w:b/>
          <w:color w:val="000000" w:themeColor="text1"/>
          <w:lang w:val="es-ES"/>
        </w:rPr>
        <w:t xml:space="preserve">  </w:t>
      </w:r>
      <w:r w:rsidR="00B63535" w:rsidRPr="00F566BF">
        <w:rPr>
          <w:rFonts w:ascii="GHEA Grapalat" w:hAnsi="GHEA Grapalat" w:cs="Sylfaen"/>
          <w:b/>
          <w:lang w:val="hy-AM"/>
        </w:rPr>
        <w:t>ծածկագրով</w:t>
      </w:r>
    </w:p>
    <w:p w14:paraId="0AF53EEE" w14:textId="2F7FB9FF" w:rsidR="00161442" w:rsidRDefault="00B63535" w:rsidP="00B63535">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ընթացակարգի</w:t>
      </w:r>
      <w:r w:rsidRPr="00F566BF">
        <w:rPr>
          <w:rFonts w:ascii="GHEA Grapalat" w:hAnsi="GHEA Grapalat" w:cs="Arial"/>
          <w:b/>
          <w:lang w:val="es-ES"/>
        </w:rPr>
        <w:t xml:space="preserve"> </w:t>
      </w:r>
      <w:r w:rsidR="00161442" w:rsidRPr="00F566BF">
        <w:rPr>
          <w:rFonts w:ascii="GHEA Grapalat" w:hAnsi="GHEA Grapalat" w:cs="Sylfaen"/>
          <w:b/>
          <w:lang w:val="hy-AM"/>
        </w:rPr>
        <w:t>հրավերի</w:t>
      </w:r>
    </w:p>
    <w:p w14:paraId="7D7BE7D4" w14:textId="77777777" w:rsidR="00CE11B7" w:rsidRDefault="00CE11B7" w:rsidP="00161442">
      <w:pPr>
        <w:pStyle w:val="31"/>
        <w:spacing w:line="240" w:lineRule="auto"/>
        <w:jc w:val="right"/>
        <w:rPr>
          <w:rFonts w:ascii="GHEA Grapalat" w:hAnsi="GHEA Grapalat" w:cs="Sylfaen"/>
          <w:b/>
          <w:lang w:val="hy-AM"/>
        </w:rPr>
      </w:pPr>
    </w:p>
    <w:p w14:paraId="1579B923" w14:textId="77777777" w:rsidR="00CE11B7" w:rsidRDefault="00CE11B7" w:rsidP="00161442">
      <w:pPr>
        <w:pStyle w:val="31"/>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9"/>
        <w:gridCol w:w="4252"/>
      </w:tblGrid>
      <w:tr w:rsidR="00CE11B7" w:rsidRPr="00C8707D" w14:paraId="21D4893F" w14:textId="77777777" w:rsidTr="00E20D94">
        <w:trPr>
          <w:trHeight w:val="428"/>
        </w:trPr>
        <w:tc>
          <w:tcPr>
            <w:tcW w:w="5949" w:type="dxa"/>
            <w:shd w:val="clear" w:color="auto" w:fill="D9E2F3"/>
            <w:vAlign w:val="center"/>
          </w:tcPr>
          <w:p w14:paraId="1F053651" w14:textId="77777777" w:rsidR="00CE11B7" w:rsidRPr="00C8707D"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8707D">
              <w:rPr>
                <w:rFonts w:ascii="GHEA Grapalat" w:eastAsia="GHEA Grapalat" w:hAnsi="GHEA Grapalat" w:cs="GHEA Grapalat"/>
                <w:color w:val="000000"/>
                <w:sz w:val="18"/>
                <w:szCs w:val="18"/>
              </w:rPr>
              <w:t>Անվանումը</w:t>
            </w:r>
          </w:p>
        </w:tc>
        <w:tc>
          <w:tcPr>
            <w:tcW w:w="4252" w:type="dxa"/>
            <w:vAlign w:val="center"/>
          </w:tcPr>
          <w:p w14:paraId="26017AE6" w14:textId="77777777" w:rsidR="00CE11B7" w:rsidRPr="00C8707D" w:rsidRDefault="00CE11B7" w:rsidP="00E20D94">
            <w:pPr>
              <w:spacing w:before="240"/>
              <w:rPr>
                <w:rFonts w:ascii="GHEA Grapalat" w:eastAsia="GHEA Grapalat" w:hAnsi="GHEA Grapalat" w:cs="GHEA Grapalat"/>
                <w:sz w:val="18"/>
                <w:szCs w:val="18"/>
              </w:rPr>
            </w:pPr>
          </w:p>
        </w:tc>
      </w:tr>
      <w:tr w:rsidR="00CE11B7" w:rsidRPr="00C8707D" w14:paraId="0830FDD0" w14:textId="77777777" w:rsidTr="0046325E">
        <w:tc>
          <w:tcPr>
            <w:tcW w:w="5949" w:type="dxa"/>
            <w:shd w:val="clear" w:color="auto" w:fill="D9E2F3"/>
            <w:vAlign w:val="center"/>
          </w:tcPr>
          <w:p w14:paraId="71A1F87F" w14:textId="77777777" w:rsidR="00CE11B7" w:rsidRPr="00C8707D"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8707D">
              <w:rPr>
                <w:rFonts w:ascii="GHEA Grapalat" w:eastAsia="GHEA Grapalat" w:hAnsi="GHEA Grapalat" w:cs="GHEA Grapalat"/>
                <w:color w:val="000000"/>
                <w:sz w:val="18"/>
                <w:szCs w:val="18"/>
              </w:rPr>
              <w:t>Անվանումը լատինատառ</w:t>
            </w:r>
          </w:p>
        </w:tc>
        <w:tc>
          <w:tcPr>
            <w:tcW w:w="4252" w:type="dxa"/>
            <w:vAlign w:val="center"/>
          </w:tcPr>
          <w:p w14:paraId="6DC70C55" w14:textId="77777777" w:rsidR="00CE11B7" w:rsidRPr="00C8707D" w:rsidRDefault="00CE11B7" w:rsidP="00E20D94">
            <w:pPr>
              <w:spacing w:before="240"/>
              <w:rPr>
                <w:rFonts w:ascii="GHEA Grapalat" w:eastAsia="GHEA Grapalat" w:hAnsi="GHEA Grapalat" w:cs="GHEA Grapalat"/>
                <w:sz w:val="18"/>
                <w:szCs w:val="18"/>
              </w:rPr>
            </w:pPr>
          </w:p>
        </w:tc>
      </w:tr>
      <w:tr w:rsidR="00CE11B7" w:rsidRPr="00C8707D" w14:paraId="40CE8118" w14:textId="77777777" w:rsidTr="0046325E">
        <w:tc>
          <w:tcPr>
            <w:tcW w:w="5949" w:type="dxa"/>
            <w:shd w:val="clear" w:color="auto" w:fill="D9E2F3"/>
            <w:vAlign w:val="center"/>
          </w:tcPr>
          <w:p w14:paraId="5A85BB73" w14:textId="77777777" w:rsidR="00CE11B7" w:rsidRPr="00C8707D"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8707D">
              <w:rPr>
                <w:rFonts w:ascii="GHEA Grapalat" w:eastAsia="GHEA Grapalat" w:hAnsi="GHEA Grapalat" w:cs="GHEA Grapalat"/>
                <w:color w:val="000000"/>
                <w:sz w:val="18"/>
                <w:szCs w:val="18"/>
              </w:rPr>
              <w:t>Պետական գրանցման համարը</w:t>
            </w:r>
          </w:p>
        </w:tc>
        <w:tc>
          <w:tcPr>
            <w:tcW w:w="4252" w:type="dxa"/>
            <w:vAlign w:val="center"/>
          </w:tcPr>
          <w:p w14:paraId="57750F08" w14:textId="77777777" w:rsidR="00CE11B7" w:rsidRPr="00C8707D" w:rsidRDefault="00CE11B7" w:rsidP="00E20D94">
            <w:pPr>
              <w:spacing w:before="240"/>
              <w:rPr>
                <w:rFonts w:ascii="GHEA Grapalat" w:eastAsia="GHEA Grapalat" w:hAnsi="GHEA Grapalat" w:cs="GHEA Grapalat"/>
                <w:sz w:val="18"/>
                <w:szCs w:val="18"/>
              </w:rPr>
            </w:pPr>
          </w:p>
        </w:tc>
      </w:tr>
      <w:tr w:rsidR="00CE11B7" w:rsidRPr="00C8707D" w14:paraId="67CD95FA" w14:textId="77777777" w:rsidTr="0046325E">
        <w:tc>
          <w:tcPr>
            <w:tcW w:w="5949" w:type="dxa"/>
            <w:shd w:val="clear" w:color="auto" w:fill="D9E2F3"/>
            <w:vAlign w:val="center"/>
          </w:tcPr>
          <w:p w14:paraId="4D3B51BB" w14:textId="77777777" w:rsidR="00CE11B7" w:rsidRPr="00C8707D"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8707D">
              <w:rPr>
                <w:rFonts w:ascii="GHEA Grapalat" w:eastAsia="GHEA Grapalat" w:hAnsi="GHEA Grapalat" w:cs="GHEA Grapalat"/>
                <w:color w:val="000000"/>
                <w:sz w:val="18"/>
                <w:szCs w:val="18"/>
              </w:rPr>
              <w:t>Գրանցման օրը, ամիսը, տարին</w:t>
            </w:r>
          </w:p>
        </w:tc>
        <w:tc>
          <w:tcPr>
            <w:tcW w:w="4252" w:type="dxa"/>
            <w:vAlign w:val="center"/>
          </w:tcPr>
          <w:p w14:paraId="77BB4EDE" w14:textId="77777777" w:rsidR="00CE11B7" w:rsidRPr="00C8707D" w:rsidRDefault="00CE11B7" w:rsidP="00E20D94">
            <w:pPr>
              <w:spacing w:before="240"/>
              <w:rPr>
                <w:rFonts w:ascii="GHEA Grapalat" w:eastAsia="GHEA Grapalat" w:hAnsi="GHEA Grapalat" w:cs="GHEA Grapalat"/>
                <w:sz w:val="18"/>
                <w:szCs w:val="18"/>
              </w:rPr>
            </w:pPr>
          </w:p>
        </w:tc>
      </w:tr>
      <w:tr w:rsidR="00CE11B7" w:rsidRPr="00C8707D" w14:paraId="5E060875" w14:textId="77777777" w:rsidTr="0046325E">
        <w:tc>
          <w:tcPr>
            <w:tcW w:w="5949" w:type="dxa"/>
            <w:shd w:val="clear" w:color="auto" w:fill="D9E2F3"/>
            <w:vAlign w:val="center"/>
          </w:tcPr>
          <w:p w14:paraId="54FF976C" w14:textId="77777777" w:rsidR="00CE11B7" w:rsidRPr="00C8707D" w:rsidRDefault="00CE11B7" w:rsidP="00E20D94">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C8707D">
              <w:rPr>
                <w:rFonts w:ascii="GHEA Grapalat" w:eastAsia="GHEA Grapalat" w:hAnsi="GHEA Grapalat" w:cs="GHEA Grapalat"/>
                <w:color w:val="000000"/>
                <w:sz w:val="18"/>
                <w:szCs w:val="18"/>
              </w:rPr>
              <w:t>Գրանցման հասցեն</w:t>
            </w:r>
          </w:p>
        </w:tc>
        <w:tc>
          <w:tcPr>
            <w:tcW w:w="4252" w:type="dxa"/>
            <w:vAlign w:val="center"/>
          </w:tcPr>
          <w:p w14:paraId="6C60F0E2" w14:textId="77777777" w:rsidR="00CE11B7" w:rsidRPr="00C8707D" w:rsidRDefault="00CE11B7" w:rsidP="00E20D94">
            <w:pPr>
              <w:spacing w:before="240"/>
              <w:rPr>
                <w:rFonts w:ascii="GHEA Grapalat" w:eastAsia="GHEA Grapalat" w:hAnsi="GHEA Grapalat" w:cs="GHEA Grapalat"/>
                <w:sz w:val="18"/>
                <w:szCs w:val="18"/>
              </w:rPr>
            </w:pPr>
          </w:p>
        </w:tc>
      </w:tr>
      <w:tr w:rsidR="00CE11B7" w:rsidRPr="00C8707D" w14:paraId="46C86D33" w14:textId="77777777" w:rsidTr="0046325E">
        <w:tc>
          <w:tcPr>
            <w:tcW w:w="5949" w:type="dxa"/>
            <w:shd w:val="clear" w:color="auto" w:fill="D9E2F3"/>
            <w:vAlign w:val="center"/>
          </w:tcPr>
          <w:p w14:paraId="287F622C" w14:textId="77777777" w:rsidR="00CE11B7" w:rsidRPr="00C8707D" w:rsidRDefault="00CE11B7" w:rsidP="00E20D94">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C8707D">
              <w:rPr>
                <w:rFonts w:ascii="GHEA Grapalat" w:eastAsia="GHEA Grapalat" w:hAnsi="GHEA Grapalat" w:cs="GHEA Grapalat"/>
                <w:color w:val="000000"/>
                <w:sz w:val="18"/>
                <w:szCs w:val="18"/>
              </w:rPr>
              <w:t>Գրանցման պետությունը</w:t>
            </w:r>
          </w:p>
        </w:tc>
        <w:tc>
          <w:tcPr>
            <w:tcW w:w="4252" w:type="dxa"/>
            <w:vAlign w:val="center"/>
          </w:tcPr>
          <w:p w14:paraId="39E5FA84" w14:textId="77777777" w:rsidR="00CE11B7" w:rsidRPr="00C8707D" w:rsidRDefault="00CE11B7" w:rsidP="00E20D94">
            <w:pPr>
              <w:spacing w:before="240"/>
              <w:rPr>
                <w:rFonts w:ascii="GHEA Grapalat" w:eastAsia="GHEA Grapalat" w:hAnsi="GHEA Grapalat" w:cs="GHEA Grapalat"/>
                <w:sz w:val="18"/>
                <w:szCs w:val="18"/>
              </w:rPr>
            </w:pPr>
          </w:p>
        </w:tc>
      </w:tr>
      <w:tr w:rsidR="00CE11B7" w:rsidRPr="00C8707D" w14:paraId="24A384B9" w14:textId="77777777" w:rsidTr="0046325E">
        <w:tc>
          <w:tcPr>
            <w:tcW w:w="5949" w:type="dxa"/>
            <w:shd w:val="clear" w:color="auto" w:fill="D9E2F3"/>
            <w:vAlign w:val="center"/>
          </w:tcPr>
          <w:p w14:paraId="12120FCD" w14:textId="77777777" w:rsidR="00CE11B7" w:rsidRPr="00C8707D" w:rsidRDefault="00CE11B7" w:rsidP="00E20D94">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C8707D">
              <w:rPr>
                <w:rFonts w:ascii="GHEA Grapalat" w:eastAsia="GHEA Grapalat" w:hAnsi="GHEA Grapalat" w:cs="GHEA Grapalat"/>
                <w:color w:val="000000"/>
                <w:sz w:val="18"/>
                <w:szCs w:val="18"/>
              </w:rPr>
              <w:t>Գործադիր մարմնի ղեկավարի անունը և ազգանունը</w:t>
            </w:r>
          </w:p>
        </w:tc>
        <w:tc>
          <w:tcPr>
            <w:tcW w:w="4252" w:type="dxa"/>
            <w:vAlign w:val="center"/>
          </w:tcPr>
          <w:p w14:paraId="59F4EFE2" w14:textId="77777777" w:rsidR="00CE11B7" w:rsidRPr="00C8707D" w:rsidRDefault="00CE11B7" w:rsidP="00E20D94">
            <w:pPr>
              <w:spacing w:before="240"/>
              <w:rPr>
                <w:rFonts w:ascii="GHEA Grapalat" w:eastAsia="GHEA Grapalat" w:hAnsi="GHEA Grapalat" w:cs="GHEA Grapalat"/>
                <w:sz w:val="18"/>
                <w:szCs w:val="18"/>
              </w:rPr>
            </w:pPr>
          </w:p>
        </w:tc>
      </w:tr>
    </w:tbl>
    <w:p w14:paraId="30277BF5" w14:textId="77777777" w:rsidR="00CE11B7" w:rsidRPr="0093767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93767F">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9"/>
        <w:gridCol w:w="4252"/>
      </w:tblGrid>
      <w:tr w:rsidR="00CE11B7" w:rsidRPr="00C8707D" w14:paraId="1F39E0E7" w14:textId="77777777" w:rsidTr="0093767F">
        <w:tc>
          <w:tcPr>
            <w:tcW w:w="5949" w:type="dxa"/>
            <w:shd w:val="clear" w:color="auto" w:fill="D9E2F3"/>
            <w:vAlign w:val="center"/>
          </w:tcPr>
          <w:p w14:paraId="75CB3C2B" w14:textId="77777777" w:rsidR="00CE11B7" w:rsidRPr="00C8707D"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8707D">
              <w:rPr>
                <w:rFonts w:ascii="GHEA Grapalat" w:eastAsia="GHEA Grapalat" w:hAnsi="GHEA Grapalat" w:cs="GHEA Grapalat"/>
                <w:color w:val="000000"/>
                <w:sz w:val="18"/>
                <w:szCs w:val="18"/>
              </w:rPr>
              <w:t>Հայտարարագիրը ներկայացնող անձի անունը և ազգանունը</w:t>
            </w:r>
          </w:p>
        </w:tc>
        <w:tc>
          <w:tcPr>
            <w:tcW w:w="4252" w:type="dxa"/>
            <w:vAlign w:val="center"/>
          </w:tcPr>
          <w:p w14:paraId="10D0397B" w14:textId="77777777" w:rsidR="00CE11B7" w:rsidRPr="00C8707D" w:rsidRDefault="00CE11B7" w:rsidP="00E20D94">
            <w:pPr>
              <w:spacing w:before="240"/>
              <w:rPr>
                <w:rFonts w:ascii="GHEA Grapalat" w:eastAsia="GHEA Grapalat" w:hAnsi="GHEA Grapalat" w:cs="GHEA Grapalat"/>
                <w:sz w:val="18"/>
                <w:szCs w:val="18"/>
              </w:rPr>
            </w:pPr>
          </w:p>
        </w:tc>
      </w:tr>
      <w:tr w:rsidR="00CE11B7" w:rsidRPr="00C8707D" w14:paraId="11F231C4" w14:textId="77777777" w:rsidTr="0093767F">
        <w:tc>
          <w:tcPr>
            <w:tcW w:w="5949" w:type="dxa"/>
            <w:shd w:val="clear" w:color="auto" w:fill="D9E2F3"/>
            <w:vAlign w:val="center"/>
          </w:tcPr>
          <w:p w14:paraId="0A75C0C2" w14:textId="77777777" w:rsidR="00CE11B7" w:rsidRPr="00C8707D"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8707D">
              <w:rPr>
                <w:rFonts w:ascii="GHEA Grapalat" w:eastAsia="GHEA Grapalat" w:hAnsi="GHEA Grapalat" w:cs="GHEA Grapalat"/>
                <w:color w:val="000000"/>
                <w:sz w:val="18"/>
                <w:szCs w:val="18"/>
              </w:rPr>
              <w:t>Հայտարարագիրը ներկայացնող անձի պաշտոնը</w:t>
            </w:r>
          </w:p>
        </w:tc>
        <w:tc>
          <w:tcPr>
            <w:tcW w:w="4252" w:type="dxa"/>
            <w:vAlign w:val="center"/>
          </w:tcPr>
          <w:p w14:paraId="627086DA" w14:textId="77777777" w:rsidR="00CE11B7" w:rsidRPr="00C8707D" w:rsidRDefault="00CE11B7" w:rsidP="00E20D94">
            <w:pPr>
              <w:spacing w:before="240"/>
              <w:rPr>
                <w:rFonts w:ascii="GHEA Grapalat" w:eastAsia="GHEA Grapalat" w:hAnsi="GHEA Grapalat" w:cs="GHEA Grapalat"/>
                <w:sz w:val="18"/>
                <w:szCs w:val="18"/>
              </w:rPr>
            </w:pPr>
          </w:p>
        </w:tc>
      </w:tr>
    </w:tbl>
    <w:p w14:paraId="136BD425" w14:textId="77777777" w:rsidR="00CE11B7" w:rsidRPr="0093767F" w:rsidRDefault="00CE11B7" w:rsidP="0093767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93767F">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9"/>
        <w:gridCol w:w="4252"/>
      </w:tblGrid>
      <w:tr w:rsidR="00CE11B7" w:rsidRPr="00C8707D" w14:paraId="068A4AC7" w14:textId="77777777" w:rsidTr="0093767F">
        <w:tc>
          <w:tcPr>
            <w:tcW w:w="5949" w:type="dxa"/>
            <w:shd w:val="clear" w:color="auto" w:fill="D9E2F3"/>
            <w:vAlign w:val="center"/>
          </w:tcPr>
          <w:p w14:paraId="2AB63BCD" w14:textId="77777777" w:rsidR="00CE11B7" w:rsidRPr="00C8707D"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8707D">
              <w:rPr>
                <w:rFonts w:ascii="GHEA Grapalat" w:eastAsia="GHEA Grapalat" w:hAnsi="GHEA Grapalat" w:cs="GHEA Grapalat"/>
                <w:color w:val="000000"/>
                <w:sz w:val="18"/>
                <w:szCs w:val="18"/>
              </w:rPr>
              <w:t>Հայտարարագրի ստորագրման օրը, ամիսը, տարին</w:t>
            </w:r>
          </w:p>
        </w:tc>
        <w:tc>
          <w:tcPr>
            <w:tcW w:w="4252" w:type="dxa"/>
            <w:vAlign w:val="center"/>
          </w:tcPr>
          <w:p w14:paraId="2C20EF55" w14:textId="77777777" w:rsidR="00CE11B7" w:rsidRPr="00C8707D" w:rsidRDefault="00CE11B7" w:rsidP="00E20D94">
            <w:pPr>
              <w:spacing w:before="240"/>
              <w:rPr>
                <w:rFonts w:ascii="GHEA Grapalat" w:eastAsia="GHEA Grapalat" w:hAnsi="GHEA Grapalat" w:cs="GHEA Grapalat"/>
                <w:sz w:val="18"/>
                <w:szCs w:val="18"/>
              </w:rPr>
            </w:pPr>
          </w:p>
        </w:tc>
      </w:tr>
      <w:tr w:rsidR="00CE11B7" w:rsidRPr="00C8707D" w14:paraId="0A03A875" w14:textId="77777777" w:rsidTr="0093767F">
        <w:tc>
          <w:tcPr>
            <w:tcW w:w="5949" w:type="dxa"/>
            <w:shd w:val="clear" w:color="auto" w:fill="D9E2F3"/>
            <w:vAlign w:val="center"/>
          </w:tcPr>
          <w:p w14:paraId="02635EEE" w14:textId="77777777" w:rsidR="00CE11B7" w:rsidRPr="00C8707D"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8707D">
              <w:rPr>
                <w:rFonts w:ascii="GHEA Grapalat" w:eastAsia="GHEA Grapalat" w:hAnsi="GHEA Grapalat" w:cs="GHEA Grapalat"/>
                <w:color w:val="000000"/>
                <w:sz w:val="18"/>
                <w:szCs w:val="18"/>
              </w:rPr>
              <w:t>Հայտարարագրի էջերի քանակը</w:t>
            </w:r>
          </w:p>
        </w:tc>
        <w:tc>
          <w:tcPr>
            <w:tcW w:w="4252" w:type="dxa"/>
            <w:vAlign w:val="center"/>
          </w:tcPr>
          <w:p w14:paraId="393D9180" w14:textId="77777777" w:rsidR="00CE11B7" w:rsidRPr="00C8707D" w:rsidRDefault="00CE11B7" w:rsidP="00E20D94">
            <w:pPr>
              <w:spacing w:before="240"/>
              <w:rPr>
                <w:rFonts w:ascii="GHEA Grapalat" w:eastAsia="GHEA Grapalat" w:hAnsi="GHEA Grapalat" w:cs="GHEA Grapalat"/>
                <w:sz w:val="18"/>
                <w:szCs w:val="18"/>
              </w:rPr>
            </w:pPr>
          </w:p>
        </w:tc>
      </w:tr>
      <w:tr w:rsidR="00CE11B7" w:rsidRPr="00C8707D" w14:paraId="7FCBD7DB" w14:textId="77777777" w:rsidTr="0093767F">
        <w:tc>
          <w:tcPr>
            <w:tcW w:w="5949" w:type="dxa"/>
            <w:shd w:val="clear" w:color="auto" w:fill="D9E2F3"/>
            <w:vAlign w:val="center"/>
          </w:tcPr>
          <w:p w14:paraId="49624986" w14:textId="77777777" w:rsidR="00CE11B7" w:rsidRPr="00C8707D"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8707D">
              <w:rPr>
                <w:rFonts w:ascii="GHEA Grapalat" w:eastAsia="GHEA Grapalat" w:hAnsi="GHEA Grapalat" w:cs="GHEA Grapalat"/>
                <w:color w:val="000000"/>
                <w:sz w:val="18"/>
                <w:szCs w:val="18"/>
              </w:rPr>
              <w:t>Հայտարարագիրը ներկայացնող անձի ստորագրությունը</w:t>
            </w:r>
          </w:p>
        </w:tc>
        <w:tc>
          <w:tcPr>
            <w:tcW w:w="4252" w:type="dxa"/>
            <w:vAlign w:val="center"/>
          </w:tcPr>
          <w:p w14:paraId="5AAB7C49" w14:textId="77777777" w:rsidR="00CE11B7" w:rsidRPr="00C8707D" w:rsidRDefault="00CE11B7" w:rsidP="00E20D94">
            <w:pPr>
              <w:spacing w:before="240"/>
              <w:rPr>
                <w:rFonts w:ascii="GHEA Grapalat" w:eastAsia="GHEA Grapalat" w:hAnsi="GHEA Grapalat" w:cs="GHEA Grapalat"/>
                <w:sz w:val="18"/>
                <w:szCs w:val="18"/>
              </w:rPr>
            </w:pPr>
          </w:p>
        </w:tc>
      </w:tr>
    </w:tbl>
    <w:p w14:paraId="02460D13" w14:textId="626C69FA" w:rsidR="00CE11B7" w:rsidRPr="00FD1EE4" w:rsidRDefault="00CE11B7" w:rsidP="00CE11B7">
      <w:pPr>
        <w:rPr>
          <w:rFonts w:ascii="GHEA Grapalat" w:eastAsia="GHEA Grapalat" w:hAnsi="GHEA Grapalat" w:cs="GHEA Grapalat"/>
        </w:rPr>
      </w:pPr>
    </w:p>
    <w:p w14:paraId="54704F31" w14:textId="77777777" w:rsidR="00CE11B7" w:rsidRPr="0093767F" w:rsidRDefault="00CE11B7" w:rsidP="0093767F">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93767F">
        <w:rPr>
          <w:rFonts w:ascii="GHEA Grapalat" w:eastAsia="GHEA Grapalat" w:hAnsi="GHEA Grapalat" w:cs="GHEA Grapalat"/>
          <w:b/>
          <w:color w:val="000000"/>
          <w:sz w:val="20"/>
          <w:szCs w:val="20"/>
        </w:rPr>
        <w:t>Բաժնետոմսերի</w:t>
      </w:r>
      <w:r w:rsidRPr="0093767F">
        <w:rPr>
          <w:rFonts w:ascii="GHEA Grapalat" w:eastAsia="GHEA Grapalat" w:hAnsi="GHEA Grapalat" w:cs="GHEA Grapalat"/>
          <w:color w:val="000000"/>
          <w:sz w:val="20"/>
          <w:szCs w:val="20"/>
        </w:rPr>
        <w:t xml:space="preserve"> </w:t>
      </w:r>
      <w:r w:rsidRPr="0093767F">
        <w:rPr>
          <w:rFonts w:ascii="GHEA Grapalat" w:eastAsia="GHEA Grapalat" w:hAnsi="GHEA Grapalat" w:cs="GHEA Grapalat"/>
          <w:b/>
          <w:color w:val="000000"/>
          <w:sz w:val="20"/>
          <w:szCs w:val="20"/>
        </w:rPr>
        <w:t>ցուցակման տվյալները</w:t>
      </w:r>
    </w:p>
    <w:p w14:paraId="739AFAF8" w14:textId="77777777" w:rsidR="00CE11B7" w:rsidRPr="0093767F" w:rsidRDefault="00CE11B7" w:rsidP="0093767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93767F">
        <w:rPr>
          <w:rFonts w:ascii="GHEA Grapalat" w:eastAsia="GHEA Grapalat" w:hAnsi="GHEA Grapalat"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9"/>
        <w:gridCol w:w="4252"/>
      </w:tblGrid>
      <w:tr w:rsidR="00CE11B7" w:rsidRPr="00C8707D" w14:paraId="53490B88" w14:textId="77777777" w:rsidTr="0093767F">
        <w:tc>
          <w:tcPr>
            <w:tcW w:w="5949" w:type="dxa"/>
            <w:shd w:val="clear" w:color="auto" w:fill="D9E2F3"/>
            <w:vAlign w:val="center"/>
          </w:tcPr>
          <w:p w14:paraId="1B9AE9B7" w14:textId="77777777" w:rsidR="00CE11B7" w:rsidRPr="00C8707D"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8707D">
              <w:rPr>
                <w:rFonts w:ascii="GHEA Grapalat" w:eastAsia="GHEA Grapalat" w:hAnsi="GHEA Grapalat" w:cs="GHEA Grapalat"/>
                <w:color w:val="000000"/>
                <w:sz w:val="18"/>
                <w:szCs w:val="18"/>
              </w:rPr>
              <w:t>Ֆոնդային բորսայի անվանումը</w:t>
            </w:r>
          </w:p>
        </w:tc>
        <w:tc>
          <w:tcPr>
            <w:tcW w:w="4252" w:type="dxa"/>
            <w:vAlign w:val="center"/>
          </w:tcPr>
          <w:p w14:paraId="2104E16E" w14:textId="77777777" w:rsidR="00CE11B7" w:rsidRPr="00C8707D" w:rsidRDefault="00CE11B7" w:rsidP="00E20D94">
            <w:pPr>
              <w:spacing w:before="240"/>
              <w:rPr>
                <w:rFonts w:ascii="GHEA Grapalat" w:eastAsia="GHEA Grapalat" w:hAnsi="GHEA Grapalat" w:cs="GHEA Grapalat"/>
                <w:sz w:val="18"/>
                <w:szCs w:val="18"/>
              </w:rPr>
            </w:pPr>
          </w:p>
        </w:tc>
      </w:tr>
      <w:tr w:rsidR="00CE11B7" w:rsidRPr="00C8707D" w14:paraId="68575DEF" w14:textId="77777777" w:rsidTr="0093767F">
        <w:tc>
          <w:tcPr>
            <w:tcW w:w="5949" w:type="dxa"/>
            <w:shd w:val="clear" w:color="auto" w:fill="D9E2F3"/>
            <w:vAlign w:val="center"/>
          </w:tcPr>
          <w:p w14:paraId="344C40B1" w14:textId="77777777" w:rsidR="00CE11B7" w:rsidRPr="00C8707D"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8707D">
              <w:rPr>
                <w:rFonts w:ascii="GHEA Grapalat" w:eastAsia="GHEA Grapalat" w:hAnsi="GHEA Grapalat" w:cs="GHEA Grapalat"/>
                <w:color w:val="000000"/>
                <w:sz w:val="18"/>
                <w:szCs w:val="18"/>
              </w:rPr>
              <w:t>Հղումը բորսայում առկա փաստաթղթերին</w:t>
            </w:r>
          </w:p>
        </w:tc>
        <w:tc>
          <w:tcPr>
            <w:tcW w:w="4252" w:type="dxa"/>
            <w:vAlign w:val="center"/>
          </w:tcPr>
          <w:p w14:paraId="6C5A896F" w14:textId="77777777" w:rsidR="00CE11B7" w:rsidRPr="00C8707D" w:rsidRDefault="00CE11B7" w:rsidP="00E20D94">
            <w:pPr>
              <w:spacing w:before="240"/>
              <w:rPr>
                <w:rFonts w:ascii="GHEA Grapalat" w:eastAsia="GHEA Grapalat" w:hAnsi="GHEA Grapalat" w:cs="GHEA Grapalat"/>
                <w:sz w:val="18"/>
                <w:szCs w:val="18"/>
              </w:rPr>
            </w:pPr>
          </w:p>
        </w:tc>
      </w:tr>
    </w:tbl>
    <w:p w14:paraId="7ABB8857" w14:textId="77777777" w:rsidR="00CE11B7" w:rsidRPr="0093767F" w:rsidRDefault="00CE11B7" w:rsidP="0093767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93767F">
        <w:rPr>
          <w:rFonts w:ascii="GHEA Grapalat" w:eastAsia="GHEA Grapalat" w:hAnsi="GHEA Grapalat" w:cs="GHEA Grapalat"/>
          <w:i/>
          <w:color w:val="000000"/>
          <w:sz w:val="20"/>
          <w:szCs w:val="20"/>
        </w:rPr>
        <w:lastRenderedPageBreak/>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9"/>
        <w:gridCol w:w="4252"/>
      </w:tblGrid>
      <w:tr w:rsidR="00CE11B7" w:rsidRPr="00CC7551" w14:paraId="099D85A1" w14:textId="77777777" w:rsidTr="0093767F">
        <w:tc>
          <w:tcPr>
            <w:tcW w:w="5949" w:type="dxa"/>
            <w:shd w:val="clear" w:color="auto" w:fill="D9E2F3"/>
            <w:vAlign w:val="center"/>
          </w:tcPr>
          <w:p w14:paraId="076A6EBD" w14:textId="77777777" w:rsidR="00CE11B7" w:rsidRPr="00CC7551"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C7551">
              <w:rPr>
                <w:rFonts w:ascii="GHEA Grapalat" w:eastAsia="GHEA Grapalat" w:hAnsi="GHEA Grapalat" w:cs="GHEA Grapalat"/>
                <w:color w:val="000000"/>
                <w:sz w:val="18"/>
                <w:szCs w:val="18"/>
              </w:rPr>
              <w:t>Անվանումը</w:t>
            </w:r>
          </w:p>
        </w:tc>
        <w:tc>
          <w:tcPr>
            <w:tcW w:w="4252" w:type="dxa"/>
            <w:vAlign w:val="center"/>
          </w:tcPr>
          <w:p w14:paraId="19270953" w14:textId="77777777" w:rsidR="00CE11B7" w:rsidRPr="00CC7551" w:rsidRDefault="00CE11B7" w:rsidP="00E20D94">
            <w:pPr>
              <w:spacing w:before="240"/>
              <w:rPr>
                <w:rFonts w:ascii="GHEA Grapalat" w:eastAsia="GHEA Grapalat" w:hAnsi="GHEA Grapalat" w:cs="GHEA Grapalat"/>
                <w:sz w:val="18"/>
                <w:szCs w:val="18"/>
              </w:rPr>
            </w:pPr>
          </w:p>
        </w:tc>
      </w:tr>
      <w:tr w:rsidR="00CE11B7" w:rsidRPr="00CC7551" w14:paraId="450E4D37" w14:textId="77777777" w:rsidTr="0093767F">
        <w:tc>
          <w:tcPr>
            <w:tcW w:w="5949" w:type="dxa"/>
            <w:shd w:val="clear" w:color="auto" w:fill="D9E2F3"/>
            <w:vAlign w:val="center"/>
          </w:tcPr>
          <w:p w14:paraId="7B1C281C" w14:textId="77777777" w:rsidR="00CE11B7" w:rsidRPr="00CC7551"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C7551">
              <w:rPr>
                <w:rFonts w:ascii="GHEA Grapalat" w:eastAsia="GHEA Grapalat" w:hAnsi="GHEA Grapalat" w:cs="GHEA Grapalat"/>
                <w:color w:val="000000"/>
                <w:sz w:val="18"/>
                <w:szCs w:val="18"/>
              </w:rPr>
              <w:t>Անվանումը լատինատառ</w:t>
            </w:r>
          </w:p>
        </w:tc>
        <w:tc>
          <w:tcPr>
            <w:tcW w:w="4252" w:type="dxa"/>
            <w:vAlign w:val="center"/>
          </w:tcPr>
          <w:p w14:paraId="023BA3FA" w14:textId="77777777" w:rsidR="00CE11B7" w:rsidRPr="00CC7551" w:rsidRDefault="00CE11B7" w:rsidP="00E20D94">
            <w:pPr>
              <w:spacing w:before="240"/>
              <w:rPr>
                <w:rFonts w:ascii="GHEA Grapalat" w:eastAsia="GHEA Grapalat" w:hAnsi="GHEA Grapalat" w:cs="GHEA Grapalat"/>
                <w:sz w:val="18"/>
                <w:szCs w:val="18"/>
              </w:rPr>
            </w:pPr>
          </w:p>
        </w:tc>
      </w:tr>
      <w:tr w:rsidR="00CE11B7" w:rsidRPr="00CC7551" w14:paraId="3CAB040A" w14:textId="77777777" w:rsidTr="0093767F">
        <w:tc>
          <w:tcPr>
            <w:tcW w:w="5949" w:type="dxa"/>
            <w:shd w:val="clear" w:color="auto" w:fill="D9E2F3"/>
            <w:vAlign w:val="center"/>
          </w:tcPr>
          <w:p w14:paraId="50B514F1" w14:textId="77777777" w:rsidR="00CE11B7" w:rsidRPr="00CC7551"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C7551">
              <w:rPr>
                <w:rFonts w:ascii="GHEA Grapalat" w:eastAsia="GHEA Grapalat" w:hAnsi="GHEA Grapalat" w:cs="GHEA Grapalat"/>
                <w:color w:val="000000"/>
                <w:sz w:val="18"/>
                <w:szCs w:val="18"/>
              </w:rPr>
              <w:t>Պետական գրանցման համարը</w:t>
            </w:r>
          </w:p>
        </w:tc>
        <w:tc>
          <w:tcPr>
            <w:tcW w:w="4252" w:type="dxa"/>
            <w:vAlign w:val="center"/>
          </w:tcPr>
          <w:p w14:paraId="4DF149DA" w14:textId="77777777" w:rsidR="00CE11B7" w:rsidRPr="00CC7551" w:rsidRDefault="00CE11B7" w:rsidP="00E20D94">
            <w:pPr>
              <w:spacing w:before="240"/>
              <w:rPr>
                <w:rFonts w:ascii="GHEA Grapalat" w:eastAsia="GHEA Grapalat" w:hAnsi="GHEA Grapalat" w:cs="GHEA Grapalat"/>
                <w:sz w:val="18"/>
                <w:szCs w:val="18"/>
              </w:rPr>
            </w:pPr>
          </w:p>
        </w:tc>
      </w:tr>
      <w:tr w:rsidR="00CE11B7" w:rsidRPr="00CC7551" w14:paraId="4EED658E" w14:textId="77777777" w:rsidTr="0093767F">
        <w:tc>
          <w:tcPr>
            <w:tcW w:w="5949" w:type="dxa"/>
            <w:shd w:val="clear" w:color="auto" w:fill="D9E2F3"/>
            <w:vAlign w:val="center"/>
          </w:tcPr>
          <w:p w14:paraId="07C6D74B" w14:textId="77777777" w:rsidR="00CE11B7" w:rsidRPr="00CC7551"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C7551">
              <w:rPr>
                <w:rFonts w:ascii="GHEA Grapalat" w:eastAsia="GHEA Grapalat" w:hAnsi="GHEA Grapalat" w:cs="GHEA Grapalat"/>
                <w:color w:val="000000"/>
                <w:sz w:val="18"/>
                <w:szCs w:val="18"/>
              </w:rPr>
              <w:t>Գրանցման օրը, ամիսը, տարին</w:t>
            </w:r>
          </w:p>
        </w:tc>
        <w:tc>
          <w:tcPr>
            <w:tcW w:w="4252" w:type="dxa"/>
            <w:vAlign w:val="center"/>
          </w:tcPr>
          <w:p w14:paraId="723DFBAF" w14:textId="77777777" w:rsidR="00CE11B7" w:rsidRPr="00CC7551" w:rsidRDefault="00CE11B7" w:rsidP="00E20D94">
            <w:pPr>
              <w:spacing w:before="240"/>
              <w:rPr>
                <w:rFonts w:ascii="GHEA Grapalat" w:eastAsia="GHEA Grapalat" w:hAnsi="GHEA Grapalat" w:cs="GHEA Grapalat"/>
                <w:sz w:val="18"/>
                <w:szCs w:val="18"/>
              </w:rPr>
            </w:pPr>
          </w:p>
        </w:tc>
      </w:tr>
      <w:tr w:rsidR="00CE11B7" w:rsidRPr="00CC7551" w14:paraId="7CDF46C4" w14:textId="77777777" w:rsidTr="0093767F">
        <w:tc>
          <w:tcPr>
            <w:tcW w:w="5949" w:type="dxa"/>
            <w:shd w:val="clear" w:color="auto" w:fill="D9E2F3"/>
            <w:vAlign w:val="center"/>
          </w:tcPr>
          <w:p w14:paraId="045DD188" w14:textId="77777777" w:rsidR="00CE11B7" w:rsidRPr="00CC7551"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C7551">
              <w:rPr>
                <w:rFonts w:ascii="GHEA Grapalat" w:eastAsia="GHEA Grapalat" w:hAnsi="GHEA Grapalat" w:cs="GHEA Grapalat"/>
                <w:color w:val="000000"/>
                <w:sz w:val="18"/>
                <w:szCs w:val="18"/>
              </w:rPr>
              <w:t>Գրանցման հասցեն</w:t>
            </w:r>
          </w:p>
        </w:tc>
        <w:tc>
          <w:tcPr>
            <w:tcW w:w="4252" w:type="dxa"/>
            <w:vAlign w:val="center"/>
          </w:tcPr>
          <w:p w14:paraId="1E3BF2D3" w14:textId="77777777" w:rsidR="00CE11B7" w:rsidRPr="00CC7551" w:rsidRDefault="00CE11B7" w:rsidP="00E20D94">
            <w:pPr>
              <w:spacing w:before="240"/>
              <w:rPr>
                <w:rFonts w:ascii="GHEA Grapalat" w:eastAsia="GHEA Grapalat" w:hAnsi="GHEA Grapalat" w:cs="GHEA Grapalat"/>
                <w:sz w:val="18"/>
                <w:szCs w:val="18"/>
              </w:rPr>
            </w:pPr>
          </w:p>
        </w:tc>
      </w:tr>
      <w:tr w:rsidR="00CE11B7" w:rsidRPr="00CC7551" w14:paraId="1D0AAD0A" w14:textId="77777777" w:rsidTr="0093767F">
        <w:tc>
          <w:tcPr>
            <w:tcW w:w="5949" w:type="dxa"/>
            <w:shd w:val="clear" w:color="auto" w:fill="D9E2F3"/>
            <w:vAlign w:val="center"/>
          </w:tcPr>
          <w:p w14:paraId="1CAABD4C" w14:textId="77777777" w:rsidR="00CE11B7" w:rsidRPr="00CC7551"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C7551">
              <w:rPr>
                <w:rFonts w:ascii="GHEA Grapalat" w:eastAsia="GHEA Grapalat" w:hAnsi="GHEA Grapalat" w:cs="GHEA Grapalat"/>
                <w:color w:val="000000"/>
                <w:sz w:val="18"/>
                <w:szCs w:val="18"/>
              </w:rPr>
              <w:t>Գրանցման պետությունը</w:t>
            </w:r>
          </w:p>
        </w:tc>
        <w:tc>
          <w:tcPr>
            <w:tcW w:w="4252" w:type="dxa"/>
            <w:vAlign w:val="center"/>
          </w:tcPr>
          <w:p w14:paraId="5D2CDC42" w14:textId="77777777" w:rsidR="00CE11B7" w:rsidRPr="00CC7551" w:rsidRDefault="00CE11B7" w:rsidP="00E20D94">
            <w:pPr>
              <w:spacing w:before="240"/>
              <w:rPr>
                <w:rFonts w:ascii="GHEA Grapalat" w:eastAsia="GHEA Grapalat" w:hAnsi="GHEA Grapalat" w:cs="GHEA Grapalat"/>
                <w:sz w:val="18"/>
                <w:szCs w:val="18"/>
              </w:rPr>
            </w:pPr>
          </w:p>
        </w:tc>
      </w:tr>
      <w:tr w:rsidR="00CE11B7" w:rsidRPr="00CC7551" w14:paraId="0D224D68" w14:textId="77777777" w:rsidTr="0093767F">
        <w:tc>
          <w:tcPr>
            <w:tcW w:w="5949" w:type="dxa"/>
            <w:shd w:val="clear" w:color="auto" w:fill="D9E2F3"/>
            <w:vAlign w:val="center"/>
          </w:tcPr>
          <w:p w14:paraId="3D9D2309" w14:textId="77777777" w:rsidR="00CE11B7" w:rsidRPr="00CC7551"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C7551">
              <w:rPr>
                <w:rFonts w:ascii="GHEA Grapalat" w:eastAsia="GHEA Grapalat" w:hAnsi="GHEA Grapalat" w:cs="GHEA Grapalat"/>
                <w:color w:val="000000"/>
                <w:sz w:val="18"/>
                <w:szCs w:val="18"/>
              </w:rPr>
              <w:t>Գործադիր մարմնի ղեկավարի անունը և ազգանունը</w:t>
            </w:r>
          </w:p>
        </w:tc>
        <w:tc>
          <w:tcPr>
            <w:tcW w:w="4252" w:type="dxa"/>
            <w:vAlign w:val="center"/>
          </w:tcPr>
          <w:p w14:paraId="5055F845" w14:textId="77777777" w:rsidR="00CE11B7" w:rsidRPr="00CC7551" w:rsidRDefault="00CE11B7" w:rsidP="00E20D94">
            <w:pPr>
              <w:spacing w:before="240"/>
              <w:rPr>
                <w:rFonts w:ascii="GHEA Grapalat" w:eastAsia="GHEA Grapalat" w:hAnsi="GHEA Grapalat" w:cs="GHEA Grapalat"/>
                <w:sz w:val="18"/>
                <w:szCs w:val="18"/>
              </w:rPr>
            </w:pPr>
          </w:p>
        </w:tc>
      </w:tr>
    </w:tbl>
    <w:p w14:paraId="78003631" w14:textId="77777777" w:rsidR="00CE11B7" w:rsidRPr="0093767F" w:rsidRDefault="00CE11B7" w:rsidP="0093767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93767F">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9"/>
        <w:gridCol w:w="4252"/>
      </w:tblGrid>
      <w:tr w:rsidR="00CE11B7" w:rsidRPr="00CC7551" w14:paraId="035C861E" w14:textId="77777777" w:rsidTr="0093767F">
        <w:tc>
          <w:tcPr>
            <w:tcW w:w="5949" w:type="dxa"/>
            <w:shd w:val="clear" w:color="auto" w:fill="D9E2F3"/>
            <w:vAlign w:val="center"/>
          </w:tcPr>
          <w:p w14:paraId="3B2BE478" w14:textId="77777777" w:rsidR="00CE11B7" w:rsidRPr="00CC7551"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CC7551">
              <w:rPr>
                <w:rFonts w:ascii="GHEA Grapalat" w:eastAsia="GHEA Grapalat" w:hAnsi="GHEA Grapalat" w:cs="GHEA Grapalat"/>
                <w:color w:val="000000"/>
                <w:sz w:val="18"/>
                <w:szCs w:val="18"/>
              </w:rPr>
              <w:t>Մասնակցության չափը (%)</w:t>
            </w:r>
          </w:p>
        </w:tc>
        <w:tc>
          <w:tcPr>
            <w:tcW w:w="4252" w:type="dxa"/>
            <w:vAlign w:val="center"/>
          </w:tcPr>
          <w:p w14:paraId="1DE8B460" w14:textId="77777777" w:rsidR="00CE11B7" w:rsidRPr="00CC7551" w:rsidRDefault="00CE11B7" w:rsidP="00E20D94">
            <w:pPr>
              <w:spacing w:before="240"/>
              <w:rPr>
                <w:rFonts w:ascii="GHEA Grapalat" w:eastAsia="GHEA Grapalat" w:hAnsi="GHEA Grapalat" w:cs="GHEA Grapalat"/>
                <w:sz w:val="18"/>
                <w:szCs w:val="18"/>
              </w:rPr>
            </w:pPr>
          </w:p>
        </w:tc>
      </w:tr>
      <w:tr w:rsidR="00CE11B7" w:rsidRPr="00CC7551" w14:paraId="0CF27D2F" w14:textId="77777777" w:rsidTr="0093767F">
        <w:tc>
          <w:tcPr>
            <w:tcW w:w="5949" w:type="dxa"/>
            <w:shd w:val="clear" w:color="auto" w:fill="D9E2F3"/>
            <w:vAlign w:val="center"/>
          </w:tcPr>
          <w:p w14:paraId="0F91EC11" w14:textId="77777777" w:rsidR="00CE11B7" w:rsidRPr="00CC7551" w:rsidRDefault="00CE11B7" w:rsidP="00E20D94">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CC7551">
              <w:rPr>
                <w:rFonts w:ascii="GHEA Grapalat" w:eastAsia="GHEA Grapalat" w:hAnsi="GHEA Grapalat" w:cs="GHEA Grapalat"/>
                <w:color w:val="000000"/>
                <w:sz w:val="18"/>
                <w:szCs w:val="18"/>
              </w:rPr>
              <w:t>Մասնակցության տեսակը</w:t>
            </w:r>
          </w:p>
        </w:tc>
        <w:tc>
          <w:tcPr>
            <w:tcW w:w="4252" w:type="dxa"/>
            <w:vAlign w:val="center"/>
          </w:tcPr>
          <w:p w14:paraId="6C1A005F" w14:textId="77777777" w:rsidR="00CE11B7" w:rsidRPr="00CC7551" w:rsidRDefault="00B23E76" w:rsidP="00E20D94">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181660743"/>
                <w14:checkbox>
                  <w14:checked w14:val="0"/>
                  <w14:checkedState w14:val="2612" w14:font="MS Gothic"/>
                  <w14:uncheckedState w14:val="2610" w14:font="MS Gothic"/>
                </w14:checkbox>
              </w:sdtPr>
              <w:sdtEndPr/>
              <w:sdtContent>
                <w:r w:rsidR="00CE11B7" w:rsidRPr="00CC7551">
                  <w:rPr>
                    <w:rFonts w:ascii="MS Gothic" w:eastAsia="MS Gothic" w:hAnsi="MS Gothic" w:cs="GHEA Grapalat" w:hint="eastAsia"/>
                    <w:sz w:val="18"/>
                    <w:szCs w:val="18"/>
                  </w:rPr>
                  <w:t>☐</w:t>
                </w:r>
              </w:sdtContent>
            </w:sdt>
            <w:r w:rsidR="00CE11B7" w:rsidRPr="00CC7551">
              <w:rPr>
                <w:rFonts w:ascii="GHEA Grapalat" w:eastAsia="GHEA Grapalat" w:hAnsi="GHEA Grapalat" w:cs="GHEA Grapalat"/>
                <w:sz w:val="18"/>
                <w:szCs w:val="18"/>
              </w:rPr>
              <w:tab/>
              <w:t>Ուղղակի մասնակցություն</w:t>
            </w:r>
          </w:p>
          <w:p w14:paraId="3C8D1F31" w14:textId="18ED3ADD" w:rsidR="00CE11B7" w:rsidRPr="00CC7551" w:rsidRDefault="00B23E76" w:rsidP="00E20D94">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534419621"/>
                <w14:checkbox>
                  <w14:checked w14:val="1"/>
                  <w14:checkedState w14:val="2612" w14:font="MS Gothic"/>
                  <w14:uncheckedState w14:val="2610" w14:font="MS Gothic"/>
                </w14:checkbox>
              </w:sdtPr>
              <w:sdtEndPr/>
              <w:sdtContent>
                <w:r w:rsidR="0093767F" w:rsidRPr="00CC7551">
                  <w:rPr>
                    <w:rFonts w:ascii="MS Gothic" w:eastAsia="MS Gothic" w:hAnsi="MS Gothic" w:cs="GHEA Grapalat" w:hint="eastAsia"/>
                    <w:sz w:val="18"/>
                    <w:szCs w:val="18"/>
                  </w:rPr>
                  <w:t>☒</w:t>
                </w:r>
              </w:sdtContent>
            </w:sdt>
            <w:r w:rsidR="00CE11B7" w:rsidRPr="00CC7551">
              <w:rPr>
                <w:rFonts w:ascii="GHEA Grapalat" w:eastAsia="GHEA Grapalat" w:hAnsi="GHEA Grapalat" w:cs="GHEA Grapalat"/>
                <w:sz w:val="18"/>
                <w:szCs w:val="18"/>
              </w:rPr>
              <w:tab/>
              <w:t>Անուղղակի մասնակցություն</w:t>
            </w:r>
          </w:p>
        </w:tc>
      </w:tr>
    </w:tbl>
    <w:p w14:paraId="4DB93A82" w14:textId="722B55C7" w:rsidR="00CE11B7" w:rsidRPr="00AD7C79" w:rsidRDefault="00CE11B7" w:rsidP="00AD7C79">
      <w:pPr>
        <w:pBdr>
          <w:top w:val="nil"/>
          <w:left w:val="nil"/>
          <w:bottom w:val="nil"/>
          <w:right w:val="nil"/>
          <w:between w:val="nil"/>
        </w:pBdr>
        <w:spacing w:before="240"/>
        <w:rPr>
          <w:rFonts w:ascii="GHEA Grapalat" w:eastAsia="GHEA Grapalat" w:hAnsi="GHEA Grapalat" w:cs="GHEA Grapalat"/>
          <w:sz w:val="20"/>
          <w:szCs w:val="20"/>
        </w:rPr>
      </w:pPr>
    </w:p>
    <w:p w14:paraId="56065D2D" w14:textId="77777777" w:rsidR="00CE11B7" w:rsidRPr="00AD7C79" w:rsidRDefault="00CE11B7" w:rsidP="00AD7C79">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D7C79">
        <w:rPr>
          <w:rFonts w:ascii="GHEA Grapalat" w:eastAsia="GHEA Grapalat" w:hAnsi="GHEA Grapalat" w:cs="GHEA Grapalat"/>
          <w:b/>
          <w:color w:val="000000"/>
          <w:sz w:val="20"/>
          <w:szCs w:val="20"/>
        </w:rPr>
        <w:t>Պետության, համայնքի կամ միջազգային կազմակերպության մասնակցությունը</w:t>
      </w:r>
    </w:p>
    <w:p w14:paraId="4D3159EB" w14:textId="77777777" w:rsidR="00CE11B7" w:rsidRPr="00AD7C79" w:rsidRDefault="00CE11B7" w:rsidP="00AD7C7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7C79">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9"/>
        <w:gridCol w:w="4252"/>
      </w:tblGrid>
      <w:tr w:rsidR="00CE11B7" w:rsidRPr="00F108EA" w14:paraId="06B73DE0" w14:textId="77777777" w:rsidTr="00AD7C79">
        <w:tc>
          <w:tcPr>
            <w:tcW w:w="5949" w:type="dxa"/>
            <w:shd w:val="clear" w:color="auto" w:fill="D9E2F3"/>
            <w:vAlign w:val="center"/>
          </w:tcPr>
          <w:p w14:paraId="79536CA7"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Պետության անվանումը</w:t>
            </w:r>
          </w:p>
        </w:tc>
        <w:tc>
          <w:tcPr>
            <w:tcW w:w="4252" w:type="dxa"/>
            <w:vAlign w:val="center"/>
          </w:tcPr>
          <w:p w14:paraId="107C2C2C"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6FAFB6F3" w14:textId="77777777" w:rsidTr="00AD7C79">
        <w:tc>
          <w:tcPr>
            <w:tcW w:w="5949" w:type="dxa"/>
            <w:shd w:val="clear" w:color="auto" w:fill="D9E2F3"/>
            <w:vAlign w:val="center"/>
          </w:tcPr>
          <w:p w14:paraId="3ECD5C18"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Համայնքի անվանումը</w:t>
            </w:r>
          </w:p>
        </w:tc>
        <w:tc>
          <w:tcPr>
            <w:tcW w:w="4252" w:type="dxa"/>
            <w:vAlign w:val="center"/>
          </w:tcPr>
          <w:p w14:paraId="6752D484"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5BB9AEDE" w14:textId="77777777" w:rsidTr="00AD7C79">
        <w:tc>
          <w:tcPr>
            <w:tcW w:w="5949" w:type="dxa"/>
            <w:shd w:val="clear" w:color="auto" w:fill="D9E2F3"/>
            <w:vAlign w:val="center"/>
          </w:tcPr>
          <w:p w14:paraId="430A70CD"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Մասնակցության չափը (%)</w:t>
            </w:r>
          </w:p>
        </w:tc>
        <w:tc>
          <w:tcPr>
            <w:tcW w:w="4252" w:type="dxa"/>
            <w:vAlign w:val="center"/>
          </w:tcPr>
          <w:p w14:paraId="0296514D"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4BE23AA9" w14:textId="77777777" w:rsidTr="00AD7C79">
        <w:tc>
          <w:tcPr>
            <w:tcW w:w="5949" w:type="dxa"/>
            <w:shd w:val="clear" w:color="auto" w:fill="D9E2F3"/>
            <w:vAlign w:val="center"/>
          </w:tcPr>
          <w:p w14:paraId="7D7667D1" w14:textId="77777777" w:rsidR="00CE11B7" w:rsidRPr="00F108EA" w:rsidRDefault="00CE11B7" w:rsidP="00E20D94">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Մասնակցության տեսակը</w:t>
            </w:r>
          </w:p>
        </w:tc>
        <w:tc>
          <w:tcPr>
            <w:tcW w:w="4252" w:type="dxa"/>
            <w:vAlign w:val="center"/>
          </w:tcPr>
          <w:p w14:paraId="4279C6B8" w14:textId="77777777" w:rsidR="00CE11B7" w:rsidRPr="00F108EA" w:rsidRDefault="00B23E76" w:rsidP="00E20D94">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136730621"/>
                <w14:checkbox>
                  <w14:checked w14:val="0"/>
                  <w14:checkedState w14:val="2612" w14:font="MS Gothic"/>
                  <w14:uncheckedState w14:val="2610" w14:font="MS Gothic"/>
                </w14:checkbox>
              </w:sdtPr>
              <w:sdtEndPr/>
              <w:sdtContent>
                <w:r w:rsidR="00CE11B7" w:rsidRPr="00F108EA">
                  <w:rPr>
                    <w:rFonts w:ascii="Segoe UI Symbol" w:eastAsia="MS Gothic" w:hAnsi="Segoe UI Symbol" w:cs="Segoe UI Symbol"/>
                    <w:sz w:val="18"/>
                    <w:szCs w:val="18"/>
                  </w:rPr>
                  <w:t>☐</w:t>
                </w:r>
              </w:sdtContent>
            </w:sdt>
            <w:r w:rsidR="00CE11B7" w:rsidRPr="00F108EA">
              <w:rPr>
                <w:rFonts w:ascii="GHEA Grapalat" w:eastAsia="GHEA Grapalat" w:hAnsi="GHEA Grapalat" w:cs="GHEA Grapalat"/>
                <w:sz w:val="18"/>
                <w:szCs w:val="18"/>
              </w:rPr>
              <w:tab/>
              <w:t>Ուղղակի մասնակցություն</w:t>
            </w:r>
          </w:p>
          <w:p w14:paraId="54C95C2E" w14:textId="77777777" w:rsidR="00CE11B7" w:rsidRPr="00F108EA" w:rsidRDefault="00B23E76" w:rsidP="00E20D94">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895968346"/>
                <w14:checkbox>
                  <w14:checked w14:val="0"/>
                  <w14:checkedState w14:val="2612" w14:font="MS Gothic"/>
                  <w14:uncheckedState w14:val="2610" w14:font="MS Gothic"/>
                </w14:checkbox>
              </w:sdtPr>
              <w:sdtEndPr/>
              <w:sdtContent>
                <w:r w:rsidR="00CE11B7" w:rsidRPr="00F108EA">
                  <w:rPr>
                    <w:rFonts w:ascii="Segoe UI Symbol" w:eastAsia="MS Gothic" w:hAnsi="Segoe UI Symbol" w:cs="Segoe UI Symbol"/>
                    <w:sz w:val="18"/>
                    <w:szCs w:val="18"/>
                  </w:rPr>
                  <w:t>☐</w:t>
                </w:r>
              </w:sdtContent>
            </w:sdt>
            <w:r w:rsidR="00CE11B7" w:rsidRPr="00F108EA">
              <w:rPr>
                <w:rFonts w:ascii="GHEA Grapalat" w:eastAsia="GHEA Grapalat" w:hAnsi="GHEA Grapalat" w:cs="GHEA Grapalat"/>
                <w:sz w:val="18"/>
                <w:szCs w:val="18"/>
              </w:rPr>
              <w:tab/>
              <w:t>Անուղղակի մասնակցություն</w:t>
            </w:r>
          </w:p>
        </w:tc>
      </w:tr>
    </w:tbl>
    <w:p w14:paraId="40F13917" w14:textId="77777777" w:rsidR="00CE11B7" w:rsidRPr="00AD7C79" w:rsidRDefault="00CE11B7" w:rsidP="00AD7C79">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AD7C79">
        <w:rPr>
          <w:rFonts w:ascii="GHEA Grapalat" w:eastAsia="GHEA Grapalat" w:hAnsi="GHEA Grapalat"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9"/>
        <w:gridCol w:w="4252"/>
      </w:tblGrid>
      <w:tr w:rsidR="00CE11B7" w:rsidRPr="00F108EA" w14:paraId="744CA725" w14:textId="77777777" w:rsidTr="00AD7C79">
        <w:tc>
          <w:tcPr>
            <w:tcW w:w="5949" w:type="dxa"/>
            <w:shd w:val="clear" w:color="auto" w:fill="D9E2F3"/>
            <w:vAlign w:val="center"/>
          </w:tcPr>
          <w:p w14:paraId="0127FD14"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Միջազգային կազմակերպության անվանումը</w:t>
            </w:r>
          </w:p>
        </w:tc>
        <w:tc>
          <w:tcPr>
            <w:tcW w:w="4252" w:type="dxa"/>
            <w:vAlign w:val="center"/>
          </w:tcPr>
          <w:p w14:paraId="762493F2"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1AA7FB7A" w14:textId="77777777" w:rsidTr="00AD7C79">
        <w:tc>
          <w:tcPr>
            <w:tcW w:w="5949" w:type="dxa"/>
            <w:shd w:val="clear" w:color="auto" w:fill="D9E2F3"/>
            <w:vAlign w:val="center"/>
          </w:tcPr>
          <w:p w14:paraId="3BB521F7" w14:textId="77777777" w:rsidR="00CE11B7" w:rsidRPr="00F108EA" w:rsidRDefault="00CE11B7" w:rsidP="00E20D94">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Միջազգային կազմակերպության անվանումը լատինատառ</w:t>
            </w:r>
          </w:p>
        </w:tc>
        <w:tc>
          <w:tcPr>
            <w:tcW w:w="4252" w:type="dxa"/>
            <w:vAlign w:val="center"/>
          </w:tcPr>
          <w:p w14:paraId="2EE4CD62"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39C76CF3" w14:textId="77777777" w:rsidTr="00AD7C79">
        <w:tc>
          <w:tcPr>
            <w:tcW w:w="5949" w:type="dxa"/>
            <w:shd w:val="clear" w:color="auto" w:fill="D9E2F3"/>
            <w:vAlign w:val="center"/>
          </w:tcPr>
          <w:p w14:paraId="396726C0"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Մասնակցության չափը (%)</w:t>
            </w:r>
          </w:p>
        </w:tc>
        <w:tc>
          <w:tcPr>
            <w:tcW w:w="4252" w:type="dxa"/>
            <w:vAlign w:val="center"/>
          </w:tcPr>
          <w:p w14:paraId="45466CC4"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6F476DD3" w14:textId="77777777" w:rsidTr="00AD7C79">
        <w:tc>
          <w:tcPr>
            <w:tcW w:w="5949" w:type="dxa"/>
            <w:shd w:val="clear" w:color="auto" w:fill="D9E2F3"/>
            <w:vAlign w:val="center"/>
          </w:tcPr>
          <w:p w14:paraId="32AB86A3" w14:textId="77777777" w:rsidR="00CE11B7" w:rsidRPr="00F108EA" w:rsidRDefault="00CE11B7" w:rsidP="00E20D94">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Մասնակցության տեսակը</w:t>
            </w:r>
          </w:p>
        </w:tc>
        <w:tc>
          <w:tcPr>
            <w:tcW w:w="4252" w:type="dxa"/>
            <w:vAlign w:val="center"/>
          </w:tcPr>
          <w:p w14:paraId="7958E551" w14:textId="77777777" w:rsidR="00CE11B7" w:rsidRPr="00F108EA" w:rsidRDefault="00B23E76" w:rsidP="00E20D94">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326794313"/>
                <w14:checkbox>
                  <w14:checked w14:val="0"/>
                  <w14:checkedState w14:val="2612" w14:font="MS Gothic"/>
                  <w14:uncheckedState w14:val="2610" w14:font="MS Gothic"/>
                </w14:checkbox>
              </w:sdtPr>
              <w:sdtEndPr/>
              <w:sdtContent>
                <w:r w:rsidR="00CE11B7" w:rsidRPr="00F108EA">
                  <w:rPr>
                    <w:rFonts w:ascii="Segoe UI Symbol" w:eastAsia="MS Gothic" w:hAnsi="Segoe UI Symbol" w:cs="Segoe UI Symbol"/>
                    <w:sz w:val="18"/>
                    <w:szCs w:val="18"/>
                  </w:rPr>
                  <w:t>☐</w:t>
                </w:r>
              </w:sdtContent>
            </w:sdt>
            <w:r w:rsidR="00CE11B7" w:rsidRPr="00F108EA">
              <w:rPr>
                <w:rFonts w:ascii="GHEA Grapalat" w:eastAsia="GHEA Grapalat" w:hAnsi="GHEA Grapalat" w:cs="GHEA Grapalat"/>
                <w:sz w:val="18"/>
                <w:szCs w:val="18"/>
              </w:rPr>
              <w:tab/>
              <w:t>Ուղղակի մասնակցություն</w:t>
            </w:r>
          </w:p>
          <w:p w14:paraId="626246EA" w14:textId="77777777" w:rsidR="00CE11B7" w:rsidRPr="00F108EA" w:rsidRDefault="00B23E76" w:rsidP="00E20D94">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1179617233"/>
                <w14:checkbox>
                  <w14:checked w14:val="0"/>
                  <w14:checkedState w14:val="2612" w14:font="MS Gothic"/>
                  <w14:uncheckedState w14:val="2610" w14:font="MS Gothic"/>
                </w14:checkbox>
              </w:sdtPr>
              <w:sdtEndPr/>
              <w:sdtContent>
                <w:r w:rsidR="00CE11B7" w:rsidRPr="00F108EA">
                  <w:rPr>
                    <w:rFonts w:ascii="Segoe UI Symbol" w:eastAsia="MS Gothic" w:hAnsi="Segoe UI Symbol" w:cs="Segoe UI Symbol"/>
                    <w:sz w:val="18"/>
                    <w:szCs w:val="18"/>
                  </w:rPr>
                  <w:t>☐</w:t>
                </w:r>
              </w:sdtContent>
            </w:sdt>
            <w:r w:rsidR="00CE11B7" w:rsidRPr="00F108EA">
              <w:rPr>
                <w:rFonts w:ascii="GHEA Grapalat" w:eastAsia="GHEA Grapalat" w:hAnsi="GHEA Grapalat" w:cs="GHEA Grapalat"/>
                <w:sz w:val="18"/>
                <w:szCs w:val="18"/>
              </w:rPr>
              <w:tab/>
              <w:t>Անուղղակի մասնակցություն</w:t>
            </w:r>
          </w:p>
        </w:tc>
      </w:tr>
    </w:tbl>
    <w:p w14:paraId="224D2A4B" w14:textId="1F7579EA" w:rsidR="00CE11B7" w:rsidRPr="00FD1EE4" w:rsidRDefault="00CE11B7" w:rsidP="00CE11B7">
      <w:pPr>
        <w:rPr>
          <w:rFonts w:ascii="GHEA Grapalat" w:eastAsia="GHEA Grapalat" w:hAnsi="GHEA Grapalat" w:cs="GHEA Grapalat"/>
          <w:b/>
        </w:rPr>
      </w:pPr>
    </w:p>
    <w:p w14:paraId="055C55CB" w14:textId="77777777" w:rsidR="00CE11B7" w:rsidRPr="0027333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73334">
        <w:rPr>
          <w:rFonts w:ascii="GHEA Grapalat" w:eastAsia="GHEA Grapalat" w:hAnsi="GHEA Grapalat" w:cs="GHEA Grapalat"/>
          <w:b/>
          <w:color w:val="000000"/>
          <w:sz w:val="20"/>
          <w:szCs w:val="20"/>
        </w:rPr>
        <w:t>Իրական շահառուի տվյալները</w:t>
      </w:r>
    </w:p>
    <w:p w14:paraId="4253F85B" w14:textId="77777777" w:rsidR="00CE11B7" w:rsidRPr="0027333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73334">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9"/>
        <w:gridCol w:w="4252"/>
      </w:tblGrid>
      <w:tr w:rsidR="00CE11B7" w:rsidRPr="00F108EA" w14:paraId="42ABDF6C" w14:textId="77777777" w:rsidTr="00273334">
        <w:trPr>
          <w:trHeight w:val="214"/>
        </w:trPr>
        <w:tc>
          <w:tcPr>
            <w:tcW w:w="5949" w:type="dxa"/>
            <w:shd w:val="clear" w:color="auto" w:fill="D9E2F3"/>
            <w:vAlign w:val="center"/>
          </w:tcPr>
          <w:p w14:paraId="2A6B89F6"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Անունը</w:t>
            </w:r>
          </w:p>
        </w:tc>
        <w:tc>
          <w:tcPr>
            <w:tcW w:w="4252" w:type="dxa"/>
            <w:vAlign w:val="center"/>
          </w:tcPr>
          <w:p w14:paraId="7A98601B"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6295F77C" w14:textId="77777777" w:rsidTr="00273334">
        <w:tc>
          <w:tcPr>
            <w:tcW w:w="5949" w:type="dxa"/>
            <w:shd w:val="clear" w:color="auto" w:fill="D9E2F3"/>
            <w:vAlign w:val="center"/>
          </w:tcPr>
          <w:p w14:paraId="56A71690"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Ազգանունը</w:t>
            </w:r>
          </w:p>
        </w:tc>
        <w:tc>
          <w:tcPr>
            <w:tcW w:w="4252" w:type="dxa"/>
            <w:vAlign w:val="center"/>
          </w:tcPr>
          <w:p w14:paraId="63197477"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62B6AD7F" w14:textId="77777777" w:rsidTr="00273334">
        <w:tc>
          <w:tcPr>
            <w:tcW w:w="5949" w:type="dxa"/>
            <w:shd w:val="clear" w:color="auto" w:fill="D9E2F3"/>
            <w:vAlign w:val="center"/>
          </w:tcPr>
          <w:p w14:paraId="2E442C5C"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lastRenderedPageBreak/>
              <w:t>Անունը (լատինատառ)</w:t>
            </w:r>
          </w:p>
        </w:tc>
        <w:tc>
          <w:tcPr>
            <w:tcW w:w="4252" w:type="dxa"/>
            <w:vAlign w:val="center"/>
          </w:tcPr>
          <w:p w14:paraId="086696DF"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31B21012" w14:textId="77777777" w:rsidTr="00273334">
        <w:tc>
          <w:tcPr>
            <w:tcW w:w="5949" w:type="dxa"/>
            <w:shd w:val="clear" w:color="auto" w:fill="D9E2F3"/>
            <w:vAlign w:val="center"/>
          </w:tcPr>
          <w:p w14:paraId="152ABBBA"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Ազգանունը (լատինատառ)</w:t>
            </w:r>
          </w:p>
        </w:tc>
        <w:tc>
          <w:tcPr>
            <w:tcW w:w="4252" w:type="dxa"/>
            <w:vAlign w:val="center"/>
          </w:tcPr>
          <w:p w14:paraId="23709933"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3B254384" w14:textId="77777777" w:rsidTr="00273334">
        <w:tc>
          <w:tcPr>
            <w:tcW w:w="5949" w:type="dxa"/>
            <w:shd w:val="clear" w:color="auto" w:fill="D9E2F3"/>
            <w:vAlign w:val="center"/>
          </w:tcPr>
          <w:p w14:paraId="171F5483"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Քաղաքացիությունը</w:t>
            </w:r>
          </w:p>
        </w:tc>
        <w:tc>
          <w:tcPr>
            <w:tcW w:w="4252" w:type="dxa"/>
            <w:vAlign w:val="center"/>
          </w:tcPr>
          <w:p w14:paraId="27F9F47E"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063845A2" w14:textId="77777777" w:rsidTr="00273334">
        <w:tc>
          <w:tcPr>
            <w:tcW w:w="5949" w:type="dxa"/>
            <w:shd w:val="clear" w:color="auto" w:fill="D9E2F3"/>
            <w:vAlign w:val="center"/>
          </w:tcPr>
          <w:p w14:paraId="1F9BEC35"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Ծննդյան օրը, ամիսը, տարին</w:t>
            </w:r>
          </w:p>
        </w:tc>
        <w:tc>
          <w:tcPr>
            <w:tcW w:w="4252" w:type="dxa"/>
            <w:vAlign w:val="center"/>
          </w:tcPr>
          <w:p w14:paraId="3BC16B25" w14:textId="77777777" w:rsidR="00CE11B7" w:rsidRPr="00F108EA" w:rsidRDefault="00CE11B7" w:rsidP="00E20D94">
            <w:pPr>
              <w:spacing w:before="240"/>
              <w:rPr>
                <w:rFonts w:ascii="GHEA Grapalat" w:eastAsia="GHEA Grapalat" w:hAnsi="GHEA Grapalat" w:cs="GHEA Grapalat"/>
                <w:sz w:val="18"/>
                <w:szCs w:val="18"/>
              </w:rPr>
            </w:pPr>
          </w:p>
        </w:tc>
      </w:tr>
    </w:tbl>
    <w:p w14:paraId="37D40D80" w14:textId="77777777" w:rsidR="00CE11B7" w:rsidRPr="0015444F" w:rsidRDefault="00CE11B7" w:rsidP="0015444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15444F">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9"/>
        <w:gridCol w:w="4252"/>
      </w:tblGrid>
      <w:tr w:rsidR="00CE11B7" w:rsidRPr="00F108EA" w14:paraId="3C0C2A1F" w14:textId="77777777" w:rsidTr="0015444F">
        <w:tc>
          <w:tcPr>
            <w:tcW w:w="5949" w:type="dxa"/>
            <w:shd w:val="clear" w:color="auto" w:fill="D9E2F3"/>
            <w:vAlign w:val="center"/>
          </w:tcPr>
          <w:p w14:paraId="5D16C370"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Փաստաթղթի տեսակը</w:t>
            </w:r>
          </w:p>
        </w:tc>
        <w:tc>
          <w:tcPr>
            <w:tcW w:w="4252" w:type="dxa"/>
            <w:vAlign w:val="center"/>
          </w:tcPr>
          <w:p w14:paraId="4D5474A8"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2CBA27EE" w14:textId="77777777" w:rsidTr="0015444F">
        <w:tc>
          <w:tcPr>
            <w:tcW w:w="5949" w:type="dxa"/>
            <w:shd w:val="clear" w:color="auto" w:fill="D9E2F3"/>
            <w:vAlign w:val="center"/>
          </w:tcPr>
          <w:p w14:paraId="39B8BFFA"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Փաստաթղթի համարը</w:t>
            </w:r>
          </w:p>
        </w:tc>
        <w:tc>
          <w:tcPr>
            <w:tcW w:w="4252" w:type="dxa"/>
            <w:vAlign w:val="center"/>
          </w:tcPr>
          <w:p w14:paraId="7FA9B60E"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7370BA68" w14:textId="77777777" w:rsidTr="0015444F">
        <w:tc>
          <w:tcPr>
            <w:tcW w:w="5949" w:type="dxa"/>
            <w:shd w:val="clear" w:color="auto" w:fill="D9E2F3"/>
            <w:vAlign w:val="center"/>
          </w:tcPr>
          <w:p w14:paraId="7C9A9E37"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Տրամադրման օրը, ամիսը, տարին</w:t>
            </w:r>
          </w:p>
        </w:tc>
        <w:tc>
          <w:tcPr>
            <w:tcW w:w="4252" w:type="dxa"/>
            <w:vAlign w:val="center"/>
          </w:tcPr>
          <w:p w14:paraId="52B48C21"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102D94C5" w14:textId="77777777" w:rsidTr="0015444F">
        <w:tc>
          <w:tcPr>
            <w:tcW w:w="5949" w:type="dxa"/>
            <w:shd w:val="clear" w:color="auto" w:fill="D9E2F3"/>
            <w:vAlign w:val="center"/>
          </w:tcPr>
          <w:p w14:paraId="46AC219D"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Տրամադրող մարմինը</w:t>
            </w:r>
          </w:p>
        </w:tc>
        <w:tc>
          <w:tcPr>
            <w:tcW w:w="4252" w:type="dxa"/>
            <w:vAlign w:val="center"/>
          </w:tcPr>
          <w:p w14:paraId="54926B5C"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64AF80FD" w14:textId="77777777" w:rsidTr="0015444F">
        <w:tc>
          <w:tcPr>
            <w:tcW w:w="5949" w:type="dxa"/>
            <w:shd w:val="clear" w:color="auto" w:fill="D9E2F3"/>
            <w:vAlign w:val="center"/>
          </w:tcPr>
          <w:p w14:paraId="3FB11612"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ՀԾՀ կամ համարժեք համարը</w:t>
            </w:r>
          </w:p>
        </w:tc>
        <w:tc>
          <w:tcPr>
            <w:tcW w:w="4252" w:type="dxa"/>
            <w:vAlign w:val="center"/>
          </w:tcPr>
          <w:p w14:paraId="07A8757A" w14:textId="77777777" w:rsidR="00CE11B7" w:rsidRPr="00F108EA" w:rsidRDefault="00CE11B7" w:rsidP="00E20D94">
            <w:pPr>
              <w:spacing w:before="240"/>
              <w:rPr>
                <w:rFonts w:ascii="GHEA Grapalat" w:eastAsia="GHEA Grapalat" w:hAnsi="GHEA Grapalat" w:cs="GHEA Grapalat"/>
                <w:sz w:val="18"/>
                <w:szCs w:val="18"/>
              </w:rPr>
            </w:pPr>
          </w:p>
        </w:tc>
      </w:tr>
    </w:tbl>
    <w:p w14:paraId="3BF4688A" w14:textId="77777777" w:rsidR="00CE11B7" w:rsidRPr="0015444F" w:rsidRDefault="00CE11B7" w:rsidP="0015444F">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15444F">
        <w:rPr>
          <w:rFonts w:ascii="GHEA Grapalat" w:eastAsia="GHEA Grapalat" w:hAnsi="GHEA Grapalat"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9"/>
        <w:gridCol w:w="4252"/>
      </w:tblGrid>
      <w:tr w:rsidR="00CE11B7" w:rsidRPr="00F108EA" w14:paraId="017E61EA" w14:textId="77777777" w:rsidTr="0015444F">
        <w:tc>
          <w:tcPr>
            <w:tcW w:w="5949" w:type="dxa"/>
            <w:shd w:val="clear" w:color="auto" w:fill="D9E2F3"/>
            <w:vAlign w:val="center"/>
          </w:tcPr>
          <w:p w14:paraId="2A5B4EED"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Պետությունը</w:t>
            </w:r>
          </w:p>
        </w:tc>
        <w:tc>
          <w:tcPr>
            <w:tcW w:w="4252" w:type="dxa"/>
            <w:vAlign w:val="center"/>
          </w:tcPr>
          <w:p w14:paraId="0BEF96F1"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41463D4C" w14:textId="77777777" w:rsidTr="0015444F">
        <w:tc>
          <w:tcPr>
            <w:tcW w:w="5949" w:type="dxa"/>
            <w:shd w:val="clear" w:color="auto" w:fill="D9E2F3"/>
            <w:vAlign w:val="center"/>
          </w:tcPr>
          <w:p w14:paraId="687EF09F"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Համայնքը</w:t>
            </w:r>
          </w:p>
        </w:tc>
        <w:tc>
          <w:tcPr>
            <w:tcW w:w="4252" w:type="dxa"/>
            <w:vAlign w:val="center"/>
          </w:tcPr>
          <w:p w14:paraId="68E200D1"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350A85E0" w14:textId="77777777" w:rsidTr="0015444F">
        <w:tc>
          <w:tcPr>
            <w:tcW w:w="5949" w:type="dxa"/>
            <w:shd w:val="clear" w:color="auto" w:fill="D9E2F3"/>
            <w:vAlign w:val="center"/>
          </w:tcPr>
          <w:p w14:paraId="3EAA719D"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Վարչատարածքային միավորը</w:t>
            </w:r>
          </w:p>
        </w:tc>
        <w:tc>
          <w:tcPr>
            <w:tcW w:w="4252" w:type="dxa"/>
            <w:vAlign w:val="center"/>
          </w:tcPr>
          <w:p w14:paraId="2BD5682E"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7D083287" w14:textId="77777777" w:rsidTr="0015444F">
        <w:tc>
          <w:tcPr>
            <w:tcW w:w="5949" w:type="dxa"/>
            <w:shd w:val="clear" w:color="auto" w:fill="D9E2F3"/>
            <w:vAlign w:val="center"/>
          </w:tcPr>
          <w:p w14:paraId="6FBEC20E"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Փողոցի անվանումը, շենքը (տունը), բնակարանը</w:t>
            </w:r>
          </w:p>
        </w:tc>
        <w:tc>
          <w:tcPr>
            <w:tcW w:w="4252" w:type="dxa"/>
            <w:vAlign w:val="center"/>
          </w:tcPr>
          <w:p w14:paraId="04279192" w14:textId="77777777" w:rsidR="00CE11B7" w:rsidRPr="00F108EA" w:rsidRDefault="00CE11B7" w:rsidP="00E20D94">
            <w:pPr>
              <w:spacing w:before="240"/>
              <w:rPr>
                <w:rFonts w:ascii="GHEA Grapalat" w:eastAsia="GHEA Grapalat" w:hAnsi="GHEA Grapalat" w:cs="GHEA Grapalat"/>
                <w:sz w:val="18"/>
                <w:szCs w:val="18"/>
              </w:rPr>
            </w:pPr>
          </w:p>
        </w:tc>
      </w:tr>
    </w:tbl>
    <w:p w14:paraId="3E87507E" w14:textId="77777777" w:rsidR="00CE11B7" w:rsidRPr="00C73A35" w:rsidRDefault="00CE11B7" w:rsidP="00C73A3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C73A35">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9"/>
        <w:gridCol w:w="4252"/>
      </w:tblGrid>
      <w:tr w:rsidR="00CE11B7" w:rsidRPr="00F108EA" w14:paraId="07D27973" w14:textId="77777777" w:rsidTr="00C73A35">
        <w:tc>
          <w:tcPr>
            <w:tcW w:w="5949" w:type="dxa"/>
            <w:shd w:val="clear" w:color="auto" w:fill="D9E2F3"/>
            <w:vAlign w:val="center"/>
          </w:tcPr>
          <w:p w14:paraId="6827B788"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Պետությունը</w:t>
            </w:r>
          </w:p>
        </w:tc>
        <w:tc>
          <w:tcPr>
            <w:tcW w:w="4252" w:type="dxa"/>
            <w:vAlign w:val="center"/>
          </w:tcPr>
          <w:p w14:paraId="56B8BA5E"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7A62B66C" w14:textId="77777777" w:rsidTr="00C73A35">
        <w:tc>
          <w:tcPr>
            <w:tcW w:w="5949" w:type="dxa"/>
            <w:shd w:val="clear" w:color="auto" w:fill="D9E2F3"/>
            <w:vAlign w:val="center"/>
          </w:tcPr>
          <w:p w14:paraId="3089E754"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Համայնքը</w:t>
            </w:r>
          </w:p>
        </w:tc>
        <w:tc>
          <w:tcPr>
            <w:tcW w:w="4252" w:type="dxa"/>
            <w:vAlign w:val="center"/>
          </w:tcPr>
          <w:p w14:paraId="357C3DFC"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4E359837" w14:textId="77777777" w:rsidTr="00C73A35">
        <w:tc>
          <w:tcPr>
            <w:tcW w:w="5949" w:type="dxa"/>
            <w:shd w:val="clear" w:color="auto" w:fill="D9E2F3"/>
            <w:vAlign w:val="center"/>
          </w:tcPr>
          <w:p w14:paraId="37FD512F"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Վարչատարածքային միավորը</w:t>
            </w:r>
          </w:p>
        </w:tc>
        <w:tc>
          <w:tcPr>
            <w:tcW w:w="4252" w:type="dxa"/>
            <w:vAlign w:val="center"/>
          </w:tcPr>
          <w:p w14:paraId="0C204CF9" w14:textId="77777777" w:rsidR="00CE11B7" w:rsidRPr="00F108EA" w:rsidRDefault="00CE11B7" w:rsidP="00E20D94">
            <w:pPr>
              <w:spacing w:before="240"/>
              <w:rPr>
                <w:rFonts w:ascii="GHEA Grapalat" w:eastAsia="GHEA Grapalat" w:hAnsi="GHEA Grapalat" w:cs="GHEA Grapalat"/>
                <w:sz w:val="18"/>
                <w:szCs w:val="18"/>
              </w:rPr>
            </w:pPr>
          </w:p>
        </w:tc>
      </w:tr>
      <w:tr w:rsidR="00CE11B7" w:rsidRPr="00F108EA" w14:paraId="7474CE88" w14:textId="77777777" w:rsidTr="00C73A35">
        <w:tc>
          <w:tcPr>
            <w:tcW w:w="5949" w:type="dxa"/>
            <w:shd w:val="clear" w:color="auto" w:fill="D9E2F3"/>
            <w:vAlign w:val="center"/>
          </w:tcPr>
          <w:p w14:paraId="791D52D0" w14:textId="77777777" w:rsidR="00CE11B7" w:rsidRPr="00F108EA" w:rsidRDefault="00CE11B7" w:rsidP="00E20D94">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F108EA">
              <w:rPr>
                <w:rFonts w:ascii="GHEA Grapalat" w:eastAsia="GHEA Grapalat" w:hAnsi="GHEA Grapalat" w:cs="GHEA Grapalat"/>
                <w:color w:val="000000"/>
                <w:sz w:val="18"/>
                <w:szCs w:val="18"/>
              </w:rPr>
              <w:t>Փողոցի անվանումը, շենքը (տունը), բնակարանը</w:t>
            </w:r>
          </w:p>
        </w:tc>
        <w:tc>
          <w:tcPr>
            <w:tcW w:w="4252" w:type="dxa"/>
            <w:vAlign w:val="center"/>
          </w:tcPr>
          <w:p w14:paraId="74FEF7C9" w14:textId="77777777" w:rsidR="00CE11B7" w:rsidRPr="00F108EA" w:rsidRDefault="00CE11B7" w:rsidP="00E20D94">
            <w:pPr>
              <w:spacing w:before="240"/>
              <w:rPr>
                <w:rFonts w:ascii="GHEA Grapalat" w:eastAsia="GHEA Grapalat" w:hAnsi="GHEA Grapalat" w:cs="GHEA Grapalat"/>
                <w:sz w:val="18"/>
                <w:szCs w:val="18"/>
              </w:rPr>
            </w:pPr>
          </w:p>
        </w:tc>
      </w:tr>
    </w:tbl>
    <w:p w14:paraId="402422A1" w14:textId="77777777" w:rsidR="00CE11B7" w:rsidRPr="00C73A35" w:rsidRDefault="00CE11B7" w:rsidP="00C73A3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C73A35">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9"/>
        <w:gridCol w:w="4252"/>
      </w:tblGrid>
      <w:tr w:rsidR="00CE11B7" w:rsidRPr="00811184" w14:paraId="5BB570D8" w14:textId="77777777" w:rsidTr="00FE33C1">
        <w:trPr>
          <w:trHeight w:val="846"/>
        </w:trPr>
        <w:tc>
          <w:tcPr>
            <w:tcW w:w="10201" w:type="dxa"/>
            <w:gridSpan w:val="2"/>
            <w:vAlign w:val="center"/>
          </w:tcPr>
          <w:p w14:paraId="455151A1" w14:textId="77777777" w:rsidR="00CE11B7" w:rsidRPr="00811184" w:rsidRDefault="00B23E76" w:rsidP="00DE2575">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842393443"/>
                <w14:checkbox>
                  <w14:checked w14:val="0"/>
                  <w14:checkedState w14:val="2612" w14:font="MS Gothic"/>
                  <w14:uncheckedState w14:val="2610" w14:font="MS Gothic"/>
                </w14:checkbox>
              </w:sdtPr>
              <w:sdtEndPr/>
              <w:sdtContent>
                <w:r w:rsidR="00CE11B7" w:rsidRPr="00811184">
                  <w:rPr>
                    <w:rFonts w:ascii="Segoe UI Symbol" w:eastAsia="MS Gothic" w:hAnsi="Segoe UI Symbol" w:cs="Segoe UI Symbol"/>
                    <w:sz w:val="18"/>
                    <w:szCs w:val="18"/>
                  </w:rPr>
                  <w:t>☐</w:t>
                </w:r>
              </w:sdtContent>
            </w:sdt>
            <w:r w:rsidR="00CE11B7" w:rsidRPr="00811184">
              <w:rPr>
                <w:rFonts w:ascii="GHEA Grapalat" w:eastAsia="GHEA Grapalat" w:hAnsi="GHEA Grapalat" w:cs="GHEA Grapalat"/>
                <w:sz w:val="18"/>
                <w:szCs w:val="18"/>
              </w:rPr>
              <w:tab/>
              <w:t>ա</w:t>
            </w:r>
            <w:r w:rsidR="00CE11B7" w:rsidRPr="00811184">
              <w:rPr>
                <w:rFonts w:ascii="Cambria Math" w:eastAsia="Cambria Math" w:hAnsi="Cambria Math" w:cs="Cambria Math"/>
                <w:sz w:val="18"/>
                <w:szCs w:val="18"/>
              </w:rPr>
              <w:t>․</w:t>
            </w:r>
            <w:r w:rsidR="00CE11B7" w:rsidRPr="00811184">
              <w:rPr>
                <w:rFonts w:ascii="GHEA Grapalat" w:eastAsia="GHEA Grapalat" w:hAnsi="GHEA Grapalat" w:cs="GHEA Grapalat"/>
                <w:sz w:val="18"/>
                <w:szCs w:val="18"/>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811184" w14:paraId="1689A9FF" w14:textId="77777777" w:rsidTr="00C73A35">
        <w:trPr>
          <w:trHeight w:val="684"/>
        </w:trPr>
        <w:tc>
          <w:tcPr>
            <w:tcW w:w="5949" w:type="dxa"/>
            <w:shd w:val="clear" w:color="auto" w:fill="D9E2F3"/>
            <w:vAlign w:val="center"/>
          </w:tcPr>
          <w:p w14:paraId="5AB6E2C3" w14:textId="77777777" w:rsidR="00CE11B7" w:rsidRPr="00811184" w:rsidRDefault="00CE11B7" w:rsidP="00DE2575">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Մասնակցության չափը (%)</w:t>
            </w:r>
          </w:p>
        </w:tc>
        <w:tc>
          <w:tcPr>
            <w:tcW w:w="4252" w:type="dxa"/>
            <w:shd w:val="clear" w:color="auto" w:fill="FFFFFF"/>
            <w:vAlign w:val="center"/>
          </w:tcPr>
          <w:p w14:paraId="352639F1" w14:textId="77777777" w:rsidR="00CE11B7" w:rsidRPr="00811184" w:rsidRDefault="00CE11B7" w:rsidP="00DE2575">
            <w:pPr>
              <w:spacing w:before="240"/>
              <w:rPr>
                <w:rFonts w:ascii="GHEA Grapalat" w:eastAsia="GHEA Grapalat" w:hAnsi="GHEA Grapalat" w:cs="GHEA Grapalat"/>
                <w:sz w:val="18"/>
                <w:szCs w:val="18"/>
              </w:rPr>
            </w:pPr>
          </w:p>
        </w:tc>
      </w:tr>
      <w:tr w:rsidR="00CE11B7" w:rsidRPr="00811184" w14:paraId="357B5C88" w14:textId="77777777" w:rsidTr="007B15D3">
        <w:trPr>
          <w:trHeight w:val="772"/>
        </w:trPr>
        <w:tc>
          <w:tcPr>
            <w:tcW w:w="5949" w:type="dxa"/>
            <w:shd w:val="clear" w:color="auto" w:fill="D9E2F3"/>
            <w:vAlign w:val="center"/>
          </w:tcPr>
          <w:p w14:paraId="3A4B4E24" w14:textId="77777777" w:rsidR="00CE11B7" w:rsidRPr="00811184" w:rsidRDefault="00CE11B7" w:rsidP="00DE2575">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Մասնակցության տեսակը</w:t>
            </w:r>
          </w:p>
        </w:tc>
        <w:tc>
          <w:tcPr>
            <w:tcW w:w="4252" w:type="dxa"/>
            <w:vAlign w:val="center"/>
          </w:tcPr>
          <w:p w14:paraId="76017EE3" w14:textId="77777777" w:rsidR="00CE11B7" w:rsidRPr="00811184" w:rsidRDefault="00B23E76" w:rsidP="00DE2575">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868681999"/>
                <w14:checkbox>
                  <w14:checked w14:val="0"/>
                  <w14:checkedState w14:val="2612" w14:font="MS Gothic"/>
                  <w14:uncheckedState w14:val="2610" w14:font="MS Gothic"/>
                </w14:checkbox>
              </w:sdtPr>
              <w:sdtEndPr/>
              <w:sdtContent>
                <w:r w:rsidR="00CE11B7" w:rsidRPr="00811184">
                  <w:rPr>
                    <w:rFonts w:ascii="Segoe UI Symbol" w:eastAsia="MS Gothic" w:hAnsi="Segoe UI Symbol" w:cs="Segoe UI Symbol"/>
                    <w:sz w:val="18"/>
                    <w:szCs w:val="18"/>
                  </w:rPr>
                  <w:t>☐</w:t>
                </w:r>
              </w:sdtContent>
            </w:sdt>
            <w:r w:rsidR="00CE11B7" w:rsidRPr="00811184">
              <w:rPr>
                <w:rFonts w:ascii="GHEA Grapalat" w:eastAsia="GHEA Grapalat" w:hAnsi="GHEA Grapalat" w:cs="GHEA Grapalat"/>
                <w:sz w:val="18"/>
                <w:szCs w:val="18"/>
              </w:rPr>
              <w:tab/>
              <w:t>Ուղղակի մասնակցություն</w:t>
            </w:r>
          </w:p>
          <w:p w14:paraId="326DB311" w14:textId="77777777" w:rsidR="00CE11B7" w:rsidRPr="00811184" w:rsidRDefault="00B23E76" w:rsidP="00DE2575">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1440572912"/>
                <w14:checkbox>
                  <w14:checked w14:val="0"/>
                  <w14:checkedState w14:val="2612" w14:font="MS Gothic"/>
                  <w14:uncheckedState w14:val="2610" w14:font="MS Gothic"/>
                </w14:checkbox>
              </w:sdtPr>
              <w:sdtEndPr/>
              <w:sdtContent>
                <w:r w:rsidR="00CE11B7" w:rsidRPr="00811184">
                  <w:rPr>
                    <w:rFonts w:ascii="Segoe UI Symbol" w:eastAsia="MS Gothic" w:hAnsi="Segoe UI Symbol" w:cs="Segoe UI Symbol"/>
                    <w:sz w:val="18"/>
                    <w:szCs w:val="18"/>
                  </w:rPr>
                  <w:t>☐</w:t>
                </w:r>
              </w:sdtContent>
            </w:sdt>
            <w:r w:rsidR="00CE11B7" w:rsidRPr="00811184">
              <w:rPr>
                <w:rFonts w:ascii="GHEA Grapalat" w:eastAsia="GHEA Grapalat" w:hAnsi="GHEA Grapalat" w:cs="GHEA Grapalat"/>
                <w:sz w:val="18"/>
                <w:szCs w:val="18"/>
              </w:rPr>
              <w:tab/>
              <w:t>Անուղղակի մասնակցություն</w:t>
            </w:r>
          </w:p>
        </w:tc>
      </w:tr>
      <w:tr w:rsidR="00CE11B7" w:rsidRPr="00811184" w14:paraId="18B21912" w14:textId="77777777" w:rsidTr="007B15D3">
        <w:trPr>
          <w:trHeight w:val="589"/>
        </w:trPr>
        <w:tc>
          <w:tcPr>
            <w:tcW w:w="10201" w:type="dxa"/>
            <w:gridSpan w:val="2"/>
            <w:vAlign w:val="center"/>
          </w:tcPr>
          <w:p w14:paraId="5899A093" w14:textId="77777777" w:rsidR="00CE11B7" w:rsidRPr="00811184" w:rsidRDefault="00B23E76" w:rsidP="00DE2575">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170491207"/>
                <w14:checkbox>
                  <w14:checked w14:val="0"/>
                  <w14:checkedState w14:val="2612" w14:font="MS Gothic"/>
                  <w14:uncheckedState w14:val="2610" w14:font="MS Gothic"/>
                </w14:checkbox>
              </w:sdtPr>
              <w:sdtEndPr/>
              <w:sdtContent>
                <w:r w:rsidR="00CE11B7" w:rsidRPr="00811184">
                  <w:rPr>
                    <w:rFonts w:ascii="Segoe UI Symbol" w:eastAsia="MS Gothic" w:hAnsi="Segoe UI Symbol" w:cs="Segoe UI Symbol"/>
                    <w:sz w:val="18"/>
                    <w:szCs w:val="18"/>
                  </w:rPr>
                  <w:t>☐</w:t>
                </w:r>
              </w:sdtContent>
            </w:sdt>
            <w:r w:rsidR="00CE11B7" w:rsidRPr="00811184">
              <w:rPr>
                <w:rFonts w:ascii="GHEA Grapalat" w:eastAsia="GHEA Grapalat" w:hAnsi="GHEA Grapalat" w:cs="GHEA Grapalat"/>
                <w:sz w:val="18"/>
                <w:szCs w:val="18"/>
              </w:rPr>
              <w:tab/>
              <w:t>բ</w:t>
            </w:r>
            <w:r w:rsidR="00CE11B7" w:rsidRPr="00811184">
              <w:rPr>
                <w:rFonts w:ascii="Cambria Math" w:eastAsia="Cambria Math" w:hAnsi="Cambria Math" w:cs="Cambria Math"/>
                <w:sz w:val="18"/>
                <w:szCs w:val="18"/>
              </w:rPr>
              <w:t>․</w:t>
            </w:r>
            <w:r w:rsidR="00CE11B7" w:rsidRPr="00811184">
              <w:rPr>
                <w:rFonts w:ascii="GHEA Grapalat" w:eastAsia="GHEA Grapalat" w:hAnsi="GHEA Grapalat" w:cs="GHEA Grapalat"/>
                <w:sz w:val="18"/>
                <w:szCs w:val="18"/>
              </w:rPr>
              <w:t xml:space="preserve"> տվյալ իրավաբանական անձի նկատմամբ իրականացնում է իրական (փաստացի) վերահսկողություն այլ միջոցներով</w:t>
            </w:r>
          </w:p>
        </w:tc>
      </w:tr>
      <w:tr w:rsidR="00CE11B7" w:rsidRPr="00811184" w14:paraId="433BD5C9" w14:textId="77777777" w:rsidTr="00C73A35">
        <w:tc>
          <w:tcPr>
            <w:tcW w:w="10201" w:type="dxa"/>
            <w:gridSpan w:val="2"/>
            <w:vAlign w:val="center"/>
          </w:tcPr>
          <w:p w14:paraId="03789013" w14:textId="77777777" w:rsidR="00CE11B7" w:rsidRPr="00811184" w:rsidRDefault="00B23E76" w:rsidP="00DE2575">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181971841"/>
                <w14:checkbox>
                  <w14:checked w14:val="0"/>
                  <w14:checkedState w14:val="2612" w14:font="MS Gothic"/>
                  <w14:uncheckedState w14:val="2610" w14:font="MS Gothic"/>
                </w14:checkbox>
              </w:sdtPr>
              <w:sdtEndPr/>
              <w:sdtContent>
                <w:r w:rsidR="00CE11B7" w:rsidRPr="00811184">
                  <w:rPr>
                    <w:rFonts w:ascii="Segoe UI Symbol" w:eastAsia="MS Gothic" w:hAnsi="Segoe UI Symbol" w:cs="Segoe UI Symbol"/>
                    <w:sz w:val="18"/>
                    <w:szCs w:val="18"/>
                  </w:rPr>
                  <w:t>☐</w:t>
                </w:r>
              </w:sdtContent>
            </w:sdt>
            <w:r w:rsidR="00CE11B7" w:rsidRPr="00811184">
              <w:rPr>
                <w:rFonts w:ascii="GHEA Grapalat" w:eastAsia="GHEA Grapalat" w:hAnsi="GHEA Grapalat" w:cs="GHEA Grapalat"/>
                <w:sz w:val="18"/>
                <w:szCs w:val="18"/>
              </w:rPr>
              <w:tab/>
              <w:t>գ</w:t>
            </w:r>
            <w:r w:rsidR="00CE11B7" w:rsidRPr="00811184">
              <w:rPr>
                <w:rFonts w:ascii="Cambria Math" w:eastAsia="Cambria Math" w:hAnsi="Cambria Math" w:cs="Cambria Math"/>
                <w:sz w:val="18"/>
                <w:szCs w:val="18"/>
              </w:rPr>
              <w:t>․</w:t>
            </w:r>
            <w:r w:rsidR="00CE11B7" w:rsidRPr="00811184">
              <w:rPr>
                <w:rFonts w:ascii="GHEA Grapalat" w:eastAsia="Cambria Math" w:hAnsi="GHEA Grapalat" w:cs="Cambria Math"/>
                <w:sz w:val="18"/>
                <w:szCs w:val="18"/>
              </w:rPr>
              <w:t xml:space="preserve"> </w:t>
            </w:r>
            <w:r w:rsidR="00CE11B7" w:rsidRPr="00811184">
              <w:rPr>
                <w:rFonts w:ascii="GHEA Grapalat" w:eastAsia="GHEA Grapalat" w:hAnsi="GHEA Grapalat" w:cs="GHEA Grapalat"/>
                <w:sz w:val="18"/>
                <w:szCs w:val="18"/>
              </w:rPr>
              <w:t>հանդիսանում է տվյալ իրավաբանական անձի գործունեության ընդհանուր կամ ընթացիկ ղեկավարումն իրականացնող պաշտոնատար անձ</w:t>
            </w:r>
            <w:r w:rsidR="00CE11B7" w:rsidRPr="00811184">
              <w:rPr>
                <w:rFonts w:ascii="GHEA Grapalat" w:hAnsi="GHEA Grapalat"/>
                <w:sz w:val="18"/>
                <w:szCs w:val="18"/>
              </w:rPr>
              <w:t xml:space="preserve"> </w:t>
            </w:r>
            <w:r w:rsidR="00CE11B7" w:rsidRPr="00811184">
              <w:rPr>
                <w:rFonts w:ascii="GHEA Grapalat" w:eastAsia="GHEA Grapalat" w:hAnsi="GHEA Grapalat" w:cs="GHEA Grapalat"/>
                <w:sz w:val="18"/>
                <w:szCs w:val="18"/>
              </w:rPr>
              <w:t>այն դեպքում, երբ առկա չէ «ա» և «բ» կետերի պահանջներին համապատասխանող ֆիզիկական անձ</w:t>
            </w:r>
          </w:p>
        </w:tc>
      </w:tr>
    </w:tbl>
    <w:p w14:paraId="6985524A" w14:textId="77777777" w:rsidR="00CE11B7" w:rsidRPr="007B15D3" w:rsidRDefault="00CE11B7" w:rsidP="007B15D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7B15D3">
        <w:rPr>
          <w:rFonts w:ascii="GHEA Grapalat" w:eastAsia="GHEA Grapalat" w:hAnsi="GHEA Grapalat" w:cs="GHEA Grapalat"/>
          <w:i/>
          <w:color w:val="000000"/>
          <w:sz w:val="20"/>
          <w:szCs w:val="20"/>
        </w:rPr>
        <w:lastRenderedPageBreak/>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693"/>
      </w:tblGrid>
      <w:tr w:rsidR="00CE11B7" w:rsidRPr="00811184" w14:paraId="783BBFA6" w14:textId="77777777" w:rsidTr="007B15D3">
        <w:trPr>
          <w:trHeight w:val="924"/>
        </w:trPr>
        <w:tc>
          <w:tcPr>
            <w:tcW w:w="10201" w:type="dxa"/>
            <w:gridSpan w:val="2"/>
            <w:vAlign w:val="center"/>
          </w:tcPr>
          <w:p w14:paraId="3AB2CBA8" w14:textId="77777777" w:rsidR="00CE11B7" w:rsidRPr="00811184" w:rsidRDefault="00B23E76" w:rsidP="00DE2575">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1897461338"/>
                <w14:checkbox>
                  <w14:checked w14:val="0"/>
                  <w14:checkedState w14:val="2612" w14:font="MS Gothic"/>
                  <w14:uncheckedState w14:val="2610" w14:font="MS Gothic"/>
                </w14:checkbox>
              </w:sdtPr>
              <w:sdtEndPr/>
              <w:sdtContent>
                <w:r w:rsidR="00CE11B7" w:rsidRPr="00811184">
                  <w:rPr>
                    <w:rFonts w:ascii="Segoe UI Symbol" w:eastAsia="MS Gothic" w:hAnsi="Segoe UI Symbol" w:cs="Segoe UI Symbol"/>
                    <w:sz w:val="18"/>
                    <w:szCs w:val="18"/>
                  </w:rPr>
                  <w:t>☐</w:t>
                </w:r>
              </w:sdtContent>
            </w:sdt>
            <w:r w:rsidR="00CE11B7" w:rsidRPr="00811184">
              <w:rPr>
                <w:rFonts w:ascii="GHEA Grapalat" w:eastAsia="GHEA Grapalat" w:hAnsi="GHEA Grapalat" w:cs="GHEA Grapalat"/>
                <w:sz w:val="18"/>
                <w:szCs w:val="18"/>
              </w:rPr>
              <w:tab/>
              <w:t>ա</w:t>
            </w:r>
            <w:r w:rsidR="00CE11B7" w:rsidRPr="00811184">
              <w:rPr>
                <w:rFonts w:ascii="Cambria Math" w:eastAsia="Cambria Math" w:hAnsi="Cambria Math" w:cs="Cambria Math"/>
                <w:sz w:val="18"/>
                <w:szCs w:val="18"/>
              </w:rPr>
              <w:t>․</w:t>
            </w:r>
            <w:r w:rsidR="00CE11B7" w:rsidRPr="00811184">
              <w:rPr>
                <w:rFonts w:ascii="GHEA Grapalat" w:eastAsia="Cambria Math" w:hAnsi="GHEA Grapalat" w:cs="Cambria Math"/>
                <w:sz w:val="18"/>
                <w:szCs w:val="18"/>
              </w:rPr>
              <w:t xml:space="preserve"> </w:t>
            </w:r>
            <w:r w:rsidR="00CE11B7" w:rsidRPr="00811184">
              <w:rPr>
                <w:rFonts w:ascii="GHEA Grapalat" w:eastAsia="GHEA Grapalat" w:hAnsi="GHEA Grapalat" w:cs="GHEA Grapalat"/>
                <w:sz w:val="18"/>
                <w:szCs w:val="18"/>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811184" w14:paraId="5B002FFF" w14:textId="77777777" w:rsidTr="007B15D3">
        <w:trPr>
          <w:trHeight w:val="469"/>
        </w:trPr>
        <w:tc>
          <w:tcPr>
            <w:tcW w:w="4508" w:type="dxa"/>
            <w:shd w:val="clear" w:color="auto" w:fill="D9E2F3"/>
            <w:vAlign w:val="center"/>
          </w:tcPr>
          <w:p w14:paraId="2734386B" w14:textId="77777777" w:rsidR="00CE11B7" w:rsidRPr="00811184" w:rsidRDefault="00CE11B7" w:rsidP="00DE2575">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Մասնակցության չափը (%)</w:t>
            </w:r>
          </w:p>
        </w:tc>
        <w:tc>
          <w:tcPr>
            <w:tcW w:w="5693" w:type="dxa"/>
            <w:shd w:val="clear" w:color="auto" w:fill="auto"/>
            <w:vAlign w:val="center"/>
          </w:tcPr>
          <w:p w14:paraId="1965371E" w14:textId="77777777" w:rsidR="00CE11B7" w:rsidRPr="00811184" w:rsidRDefault="00CE11B7" w:rsidP="00DE2575">
            <w:pPr>
              <w:spacing w:before="240"/>
              <w:rPr>
                <w:rFonts w:ascii="GHEA Grapalat" w:eastAsia="GHEA Grapalat" w:hAnsi="GHEA Grapalat" w:cs="GHEA Grapalat"/>
                <w:sz w:val="18"/>
                <w:szCs w:val="18"/>
              </w:rPr>
            </w:pPr>
          </w:p>
        </w:tc>
      </w:tr>
      <w:tr w:rsidR="00CE11B7" w:rsidRPr="00811184" w14:paraId="41B86BFD" w14:textId="77777777" w:rsidTr="007B15D3">
        <w:trPr>
          <w:trHeight w:val="479"/>
        </w:trPr>
        <w:tc>
          <w:tcPr>
            <w:tcW w:w="4508" w:type="dxa"/>
            <w:shd w:val="clear" w:color="auto" w:fill="D9E2F3"/>
            <w:vAlign w:val="center"/>
          </w:tcPr>
          <w:p w14:paraId="313E2906" w14:textId="77777777" w:rsidR="00CE11B7" w:rsidRPr="00811184" w:rsidRDefault="00CE11B7" w:rsidP="00DE2575">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Մասնակցության տեսակը</w:t>
            </w:r>
          </w:p>
        </w:tc>
        <w:tc>
          <w:tcPr>
            <w:tcW w:w="5693" w:type="dxa"/>
            <w:vAlign w:val="center"/>
          </w:tcPr>
          <w:p w14:paraId="38B8876C" w14:textId="77777777" w:rsidR="00CE11B7" w:rsidRPr="00811184" w:rsidRDefault="00B23E76" w:rsidP="00DE2575">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370194158"/>
                <w14:checkbox>
                  <w14:checked w14:val="0"/>
                  <w14:checkedState w14:val="2612" w14:font="MS Gothic"/>
                  <w14:uncheckedState w14:val="2610" w14:font="MS Gothic"/>
                </w14:checkbox>
              </w:sdtPr>
              <w:sdtEndPr/>
              <w:sdtContent>
                <w:r w:rsidR="00CE11B7" w:rsidRPr="00811184">
                  <w:rPr>
                    <w:rFonts w:ascii="Segoe UI Symbol" w:eastAsia="MS Gothic" w:hAnsi="Segoe UI Symbol" w:cs="Segoe UI Symbol"/>
                    <w:sz w:val="18"/>
                    <w:szCs w:val="18"/>
                  </w:rPr>
                  <w:t>☐</w:t>
                </w:r>
              </w:sdtContent>
            </w:sdt>
            <w:r w:rsidR="00CE11B7" w:rsidRPr="00811184">
              <w:rPr>
                <w:rFonts w:ascii="GHEA Grapalat" w:eastAsia="GHEA Grapalat" w:hAnsi="GHEA Grapalat" w:cs="GHEA Grapalat"/>
                <w:sz w:val="18"/>
                <w:szCs w:val="18"/>
              </w:rPr>
              <w:tab/>
              <w:t>Ուղղակի մասնակցություն</w:t>
            </w:r>
          </w:p>
          <w:p w14:paraId="1A301593" w14:textId="77777777" w:rsidR="00CE11B7" w:rsidRPr="00811184" w:rsidRDefault="00B23E76" w:rsidP="00DE2575">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1358386919"/>
                <w14:checkbox>
                  <w14:checked w14:val="0"/>
                  <w14:checkedState w14:val="2612" w14:font="MS Gothic"/>
                  <w14:uncheckedState w14:val="2610" w14:font="MS Gothic"/>
                </w14:checkbox>
              </w:sdtPr>
              <w:sdtEndPr/>
              <w:sdtContent>
                <w:r w:rsidR="00CE11B7" w:rsidRPr="00811184">
                  <w:rPr>
                    <w:rFonts w:ascii="Segoe UI Symbol" w:eastAsia="MS Gothic" w:hAnsi="Segoe UI Symbol" w:cs="Segoe UI Symbol"/>
                    <w:sz w:val="18"/>
                    <w:szCs w:val="18"/>
                  </w:rPr>
                  <w:t>☐</w:t>
                </w:r>
              </w:sdtContent>
            </w:sdt>
            <w:r w:rsidR="00CE11B7" w:rsidRPr="00811184">
              <w:rPr>
                <w:rFonts w:ascii="GHEA Grapalat" w:eastAsia="GHEA Grapalat" w:hAnsi="GHEA Grapalat" w:cs="GHEA Grapalat"/>
                <w:sz w:val="18"/>
                <w:szCs w:val="18"/>
              </w:rPr>
              <w:tab/>
              <w:t>Անուղղակի մասնակցություն</w:t>
            </w:r>
          </w:p>
        </w:tc>
      </w:tr>
      <w:tr w:rsidR="00CE11B7" w:rsidRPr="00811184" w14:paraId="1A6BBC07" w14:textId="77777777" w:rsidTr="00DE2575">
        <w:trPr>
          <w:trHeight w:val="541"/>
        </w:trPr>
        <w:tc>
          <w:tcPr>
            <w:tcW w:w="10201" w:type="dxa"/>
            <w:gridSpan w:val="2"/>
            <w:vAlign w:val="center"/>
          </w:tcPr>
          <w:p w14:paraId="5B139C9B" w14:textId="77777777" w:rsidR="00CE11B7" w:rsidRPr="00811184" w:rsidRDefault="00B23E76" w:rsidP="00DE2575">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1350172285"/>
                <w14:checkbox>
                  <w14:checked w14:val="0"/>
                  <w14:checkedState w14:val="2612" w14:font="MS Gothic"/>
                  <w14:uncheckedState w14:val="2610" w14:font="MS Gothic"/>
                </w14:checkbox>
              </w:sdtPr>
              <w:sdtEndPr/>
              <w:sdtContent>
                <w:r w:rsidR="00CE11B7" w:rsidRPr="00811184">
                  <w:rPr>
                    <w:rFonts w:ascii="Segoe UI Symbol" w:eastAsia="MS Gothic" w:hAnsi="Segoe UI Symbol" w:cs="Segoe UI Symbol"/>
                    <w:sz w:val="18"/>
                    <w:szCs w:val="18"/>
                  </w:rPr>
                  <w:t>☐</w:t>
                </w:r>
              </w:sdtContent>
            </w:sdt>
            <w:r w:rsidR="00CE11B7" w:rsidRPr="00811184">
              <w:rPr>
                <w:rFonts w:ascii="GHEA Grapalat" w:eastAsia="GHEA Grapalat" w:hAnsi="GHEA Grapalat" w:cs="GHEA Grapalat"/>
                <w:sz w:val="18"/>
                <w:szCs w:val="18"/>
              </w:rPr>
              <w:tab/>
              <w:t>բ</w:t>
            </w:r>
            <w:r w:rsidR="00CE11B7" w:rsidRPr="00811184">
              <w:rPr>
                <w:rFonts w:ascii="Cambria Math" w:eastAsia="Cambria Math" w:hAnsi="Cambria Math" w:cs="Cambria Math"/>
                <w:sz w:val="18"/>
                <w:szCs w:val="18"/>
              </w:rPr>
              <w:t>․</w:t>
            </w:r>
            <w:r w:rsidR="00CE11B7" w:rsidRPr="00811184">
              <w:rPr>
                <w:rFonts w:ascii="GHEA Grapalat" w:eastAsia="Cambria Math" w:hAnsi="GHEA Grapalat" w:cs="Cambria Math"/>
                <w:sz w:val="18"/>
                <w:szCs w:val="18"/>
              </w:rPr>
              <w:t xml:space="preserve"> </w:t>
            </w:r>
            <w:r w:rsidR="00CE11B7" w:rsidRPr="00811184">
              <w:rPr>
                <w:rFonts w:ascii="GHEA Grapalat" w:eastAsia="GHEA Grapalat" w:hAnsi="GHEA Grapalat" w:cs="GHEA Grapalat"/>
                <w:sz w:val="18"/>
                <w:szCs w:val="18"/>
              </w:rPr>
              <w:t>իրավունք ունի նշանակելու կամ հեռացնելու իրավաբանական անձի կառավարման մարմինների անդամների մեծամասնությանը</w:t>
            </w:r>
          </w:p>
        </w:tc>
      </w:tr>
      <w:tr w:rsidR="00CE11B7" w:rsidRPr="00811184" w14:paraId="0A83B8BA" w14:textId="77777777" w:rsidTr="007B15D3">
        <w:tc>
          <w:tcPr>
            <w:tcW w:w="10201" w:type="dxa"/>
            <w:gridSpan w:val="2"/>
            <w:vAlign w:val="center"/>
          </w:tcPr>
          <w:p w14:paraId="32192A97" w14:textId="77777777" w:rsidR="00CE11B7" w:rsidRPr="00811184" w:rsidRDefault="00B23E76" w:rsidP="00DE2575">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1722589211"/>
                <w14:checkbox>
                  <w14:checked w14:val="0"/>
                  <w14:checkedState w14:val="2612" w14:font="MS Gothic"/>
                  <w14:uncheckedState w14:val="2610" w14:font="MS Gothic"/>
                </w14:checkbox>
              </w:sdtPr>
              <w:sdtEndPr/>
              <w:sdtContent>
                <w:r w:rsidR="00CE11B7" w:rsidRPr="00811184">
                  <w:rPr>
                    <w:rFonts w:ascii="Segoe UI Symbol" w:eastAsia="MS Gothic" w:hAnsi="Segoe UI Symbol" w:cs="Segoe UI Symbol"/>
                    <w:sz w:val="18"/>
                    <w:szCs w:val="18"/>
                  </w:rPr>
                  <w:t>☐</w:t>
                </w:r>
              </w:sdtContent>
            </w:sdt>
            <w:r w:rsidR="00CE11B7" w:rsidRPr="00811184">
              <w:rPr>
                <w:rFonts w:ascii="GHEA Grapalat" w:eastAsia="GHEA Grapalat" w:hAnsi="GHEA Grapalat" w:cs="GHEA Grapalat"/>
                <w:sz w:val="18"/>
                <w:szCs w:val="18"/>
              </w:rPr>
              <w:tab/>
              <w:t>գ</w:t>
            </w:r>
            <w:r w:rsidR="00CE11B7" w:rsidRPr="00811184">
              <w:rPr>
                <w:rFonts w:ascii="Cambria Math" w:eastAsia="Cambria Math" w:hAnsi="Cambria Math" w:cs="Cambria Math"/>
                <w:sz w:val="18"/>
                <w:szCs w:val="18"/>
              </w:rPr>
              <w:t>․</w:t>
            </w:r>
            <w:r w:rsidR="00CE11B7" w:rsidRPr="00811184">
              <w:rPr>
                <w:rFonts w:ascii="GHEA Grapalat" w:eastAsia="Cambria Math" w:hAnsi="GHEA Grapalat" w:cs="Cambria Math"/>
                <w:sz w:val="18"/>
                <w:szCs w:val="18"/>
              </w:rPr>
              <w:t xml:space="preserve"> </w:t>
            </w:r>
            <w:r w:rsidR="00CE11B7" w:rsidRPr="00811184">
              <w:rPr>
                <w:rFonts w:ascii="GHEA Grapalat" w:eastAsia="GHEA Grapalat" w:hAnsi="GHEA Grapalat" w:cs="GHEA Grapalat"/>
                <w:sz w:val="18"/>
                <w:szCs w:val="18"/>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811184" w14:paraId="47CD326D" w14:textId="77777777" w:rsidTr="007B15D3">
        <w:tc>
          <w:tcPr>
            <w:tcW w:w="10201" w:type="dxa"/>
            <w:gridSpan w:val="2"/>
            <w:vAlign w:val="center"/>
          </w:tcPr>
          <w:p w14:paraId="7A527130" w14:textId="77777777" w:rsidR="00CE11B7" w:rsidRPr="00811184" w:rsidRDefault="00B23E76" w:rsidP="00DE2575">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1583753897"/>
                <w14:checkbox>
                  <w14:checked w14:val="0"/>
                  <w14:checkedState w14:val="2612" w14:font="MS Gothic"/>
                  <w14:uncheckedState w14:val="2610" w14:font="MS Gothic"/>
                </w14:checkbox>
              </w:sdtPr>
              <w:sdtEndPr/>
              <w:sdtContent>
                <w:r w:rsidR="00CE11B7" w:rsidRPr="00811184">
                  <w:rPr>
                    <w:rFonts w:ascii="Segoe UI Symbol" w:eastAsia="MS Gothic" w:hAnsi="Segoe UI Symbol" w:cs="Segoe UI Symbol"/>
                    <w:sz w:val="18"/>
                    <w:szCs w:val="18"/>
                  </w:rPr>
                  <w:t>☐</w:t>
                </w:r>
              </w:sdtContent>
            </w:sdt>
            <w:r w:rsidR="00CE11B7" w:rsidRPr="00811184">
              <w:rPr>
                <w:rFonts w:ascii="GHEA Grapalat" w:eastAsia="GHEA Grapalat" w:hAnsi="GHEA Grapalat" w:cs="GHEA Grapalat"/>
                <w:sz w:val="18"/>
                <w:szCs w:val="18"/>
              </w:rPr>
              <w:tab/>
              <w:t>դ</w:t>
            </w:r>
            <w:r w:rsidR="00CE11B7" w:rsidRPr="00811184">
              <w:rPr>
                <w:rFonts w:ascii="Cambria Math" w:eastAsia="Cambria Math" w:hAnsi="Cambria Math" w:cs="Cambria Math"/>
                <w:sz w:val="18"/>
                <w:szCs w:val="18"/>
              </w:rPr>
              <w:t>․</w:t>
            </w:r>
            <w:r w:rsidR="00CE11B7" w:rsidRPr="00811184">
              <w:rPr>
                <w:rFonts w:ascii="GHEA Grapalat" w:eastAsia="Cambria Math" w:hAnsi="GHEA Grapalat" w:cs="Cambria Math"/>
                <w:sz w:val="18"/>
                <w:szCs w:val="18"/>
              </w:rPr>
              <w:t xml:space="preserve"> </w:t>
            </w:r>
            <w:r w:rsidR="00CE11B7" w:rsidRPr="00811184">
              <w:rPr>
                <w:rFonts w:ascii="GHEA Grapalat" w:eastAsia="GHEA Grapalat" w:hAnsi="GHEA Grapalat" w:cs="GHEA Grapalat"/>
                <w:sz w:val="18"/>
                <w:szCs w:val="18"/>
              </w:rPr>
              <w:t>իրավաբանական անձի նկատմամբ իրականացնում է իրական (փաստացի) վերահսկողություն այլ միջոցներով</w:t>
            </w:r>
          </w:p>
        </w:tc>
      </w:tr>
      <w:tr w:rsidR="00CE11B7" w:rsidRPr="00811184" w14:paraId="76C06375" w14:textId="77777777" w:rsidTr="007B15D3">
        <w:tc>
          <w:tcPr>
            <w:tcW w:w="10201" w:type="dxa"/>
            <w:gridSpan w:val="2"/>
            <w:vAlign w:val="center"/>
          </w:tcPr>
          <w:p w14:paraId="26146055" w14:textId="77777777" w:rsidR="00CE11B7" w:rsidRPr="00811184" w:rsidRDefault="00B23E76" w:rsidP="00DE2575">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1042667163"/>
                <w14:checkbox>
                  <w14:checked w14:val="0"/>
                  <w14:checkedState w14:val="2612" w14:font="MS Gothic"/>
                  <w14:uncheckedState w14:val="2610" w14:font="MS Gothic"/>
                </w14:checkbox>
              </w:sdtPr>
              <w:sdtEndPr/>
              <w:sdtContent>
                <w:r w:rsidR="00CE11B7" w:rsidRPr="00811184">
                  <w:rPr>
                    <w:rFonts w:ascii="Segoe UI Symbol" w:eastAsia="MS Gothic" w:hAnsi="Segoe UI Symbol" w:cs="Segoe UI Symbol"/>
                    <w:sz w:val="18"/>
                    <w:szCs w:val="18"/>
                  </w:rPr>
                  <w:t>☐</w:t>
                </w:r>
              </w:sdtContent>
            </w:sdt>
            <w:r w:rsidR="00CE11B7" w:rsidRPr="00811184">
              <w:rPr>
                <w:rFonts w:ascii="GHEA Grapalat" w:eastAsia="GHEA Grapalat" w:hAnsi="GHEA Grapalat" w:cs="GHEA Grapalat"/>
                <w:sz w:val="18"/>
                <w:szCs w:val="18"/>
              </w:rPr>
              <w:tab/>
              <w:t>ե</w:t>
            </w:r>
            <w:r w:rsidR="00CE11B7" w:rsidRPr="00811184">
              <w:rPr>
                <w:rFonts w:ascii="Cambria Math" w:eastAsia="Cambria Math" w:hAnsi="Cambria Math" w:cs="Cambria Math"/>
                <w:sz w:val="18"/>
                <w:szCs w:val="18"/>
              </w:rPr>
              <w:t>․</w:t>
            </w:r>
            <w:r w:rsidR="00CE11B7" w:rsidRPr="00811184">
              <w:rPr>
                <w:rFonts w:ascii="GHEA Grapalat" w:eastAsia="Cambria Math" w:hAnsi="GHEA Grapalat" w:cs="Cambria Math"/>
                <w:sz w:val="18"/>
                <w:szCs w:val="18"/>
              </w:rPr>
              <w:t xml:space="preserve"> </w:t>
            </w:r>
            <w:r w:rsidR="00CE11B7" w:rsidRPr="00811184">
              <w:rPr>
                <w:rFonts w:ascii="GHEA Grapalat" w:eastAsia="GHEA Grapalat" w:hAnsi="GHEA Grapalat" w:cs="GHEA Grapalat"/>
                <w:sz w:val="18"/>
                <w:szCs w:val="18"/>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6B14D8DC" w14:textId="77777777" w:rsidR="007B15D3" w:rsidRDefault="007B15D3" w:rsidP="007B15D3">
      <w:pPr>
        <w:pBdr>
          <w:top w:val="nil"/>
          <w:left w:val="nil"/>
          <w:bottom w:val="nil"/>
          <w:right w:val="nil"/>
          <w:between w:val="nil"/>
        </w:pBdr>
        <w:spacing w:after="160" w:line="259" w:lineRule="auto"/>
        <w:ind w:left="788"/>
        <w:rPr>
          <w:rFonts w:ascii="GHEA Grapalat" w:eastAsia="GHEA Grapalat" w:hAnsi="GHEA Grapalat" w:cs="GHEA Grapalat"/>
          <w:i/>
          <w:color w:val="000000"/>
          <w:sz w:val="20"/>
          <w:szCs w:val="20"/>
        </w:rPr>
      </w:pPr>
    </w:p>
    <w:p w14:paraId="4DB483C0" w14:textId="7E7BB67D" w:rsidR="00CE11B7" w:rsidRPr="007B15D3" w:rsidRDefault="00CE11B7" w:rsidP="007B15D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7B15D3">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74"/>
        <w:gridCol w:w="3827"/>
      </w:tblGrid>
      <w:tr w:rsidR="00CE11B7" w:rsidRPr="00811184" w14:paraId="3D0776FA" w14:textId="77777777" w:rsidTr="007B15D3">
        <w:tc>
          <w:tcPr>
            <w:tcW w:w="6374" w:type="dxa"/>
            <w:shd w:val="clear" w:color="auto" w:fill="D9E2F3"/>
            <w:vAlign w:val="center"/>
          </w:tcPr>
          <w:p w14:paraId="212F4D85" w14:textId="77777777" w:rsidR="00CE11B7" w:rsidRPr="00811184" w:rsidRDefault="00CE11B7" w:rsidP="00DE2575">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Իրական շահառու դառնալու օրը, ամիսը, տարին</w:t>
            </w:r>
          </w:p>
        </w:tc>
        <w:tc>
          <w:tcPr>
            <w:tcW w:w="3827" w:type="dxa"/>
            <w:vAlign w:val="center"/>
          </w:tcPr>
          <w:p w14:paraId="2EBDA8F4" w14:textId="77777777" w:rsidR="00CE11B7" w:rsidRPr="00811184" w:rsidRDefault="00CE11B7" w:rsidP="00DE2575">
            <w:pPr>
              <w:spacing w:before="240"/>
              <w:rPr>
                <w:rFonts w:ascii="GHEA Grapalat" w:eastAsia="GHEA Grapalat" w:hAnsi="GHEA Grapalat" w:cs="GHEA Grapalat"/>
                <w:sz w:val="18"/>
                <w:szCs w:val="18"/>
              </w:rPr>
            </w:pPr>
          </w:p>
        </w:tc>
      </w:tr>
      <w:tr w:rsidR="00CE11B7" w:rsidRPr="00811184" w14:paraId="150ABC42" w14:textId="77777777" w:rsidTr="007B15D3">
        <w:tc>
          <w:tcPr>
            <w:tcW w:w="6374" w:type="dxa"/>
            <w:shd w:val="clear" w:color="auto" w:fill="D9E2F3"/>
            <w:vAlign w:val="center"/>
          </w:tcPr>
          <w:p w14:paraId="626C2298" w14:textId="77777777" w:rsidR="00CE11B7" w:rsidRPr="00811184" w:rsidRDefault="00CE11B7" w:rsidP="00DE2575">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Կազմակերպության նկատմամբ վերահսկողության իրականացումը</w:t>
            </w:r>
          </w:p>
        </w:tc>
        <w:tc>
          <w:tcPr>
            <w:tcW w:w="3827" w:type="dxa"/>
            <w:vAlign w:val="center"/>
          </w:tcPr>
          <w:p w14:paraId="69780FE3" w14:textId="77777777" w:rsidR="00CE11B7" w:rsidRPr="00811184" w:rsidRDefault="00B23E76" w:rsidP="00DE2575">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1769041764"/>
                <w14:checkbox>
                  <w14:checked w14:val="0"/>
                  <w14:checkedState w14:val="2612" w14:font="MS Gothic"/>
                  <w14:uncheckedState w14:val="2610" w14:font="MS Gothic"/>
                </w14:checkbox>
              </w:sdtPr>
              <w:sdtEndPr/>
              <w:sdtContent>
                <w:r w:rsidR="00CE11B7" w:rsidRPr="00811184">
                  <w:rPr>
                    <w:rFonts w:ascii="Segoe UI Symbol" w:eastAsia="MS Gothic" w:hAnsi="Segoe UI Symbol" w:cs="Segoe UI Symbol"/>
                    <w:sz w:val="18"/>
                    <w:szCs w:val="18"/>
                  </w:rPr>
                  <w:t>☐</w:t>
                </w:r>
              </w:sdtContent>
            </w:sdt>
            <w:r w:rsidR="00CE11B7" w:rsidRPr="00811184">
              <w:rPr>
                <w:rFonts w:ascii="GHEA Grapalat" w:eastAsia="GHEA Grapalat" w:hAnsi="GHEA Grapalat" w:cs="GHEA Grapalat"/>
                <w:sz w:val="18"/>
                <w:szCs w:val="18"/>
              </w:rPr>
              <w:tab/>
              <w:t xml:space="preserve">Առանձին </w:t>
            </w:r>
          </w:p>
          <w:p w14:paraId="3E065C2B" w14:textId="77777777" w:rsidR="00CE11B7" w:rsidRPr="00811184" w:rsidRDefault="00B23E76" w:rsidP="00DE2575">
            <w:pPr>
              <w:rPr>
                <w:rFonts w:ascii="GHEA Grapalat" w:eastAsia="GHEA Grapalat" w:hAnsi="GHEA Grapalat" w:cs="GHEA Grapalat"/>
                <w:sz w:val="18"/>
                <w:szCs w:val="18"/>
              </w:rPr>
            </w:pPr>
            <w:sdt>
              <w:sdtPr>
                <w:rPr>
                  <w:rFonts w:ascii="GHEA Grapalat" w:eastAsia="GHEA Grapalat" w:hAnsi="GHEA Grapalat" w:cs="GHEA Grapalat"/>
                  <w:sz w:val="18"/>
                  <w:szCs w:val="18"/>
                </w:rPr>
                <w:id w:val="454287896"/>
                <w14:checkbox>
                  <w14:checked w14:val="0"/>
                  <w14:checkedState w14:val="2612" w14:font="MS Gothic"/>
                  <w14:uncheckedState w14:val="2610" w14:font="MS Gothic"/>
                </w14:checkbox>
              </w:sdtPr>
              <w:sdtEndPr/>
              <w:sdtContent>
                <w:r w:rsidR="00CE11B7" w:rsidRPr="00811184">
                  <w:rPr>
                    <w:rFonts w:ascii="Segoe UI Symbol" w:eastAsia="MS Gothic" w:hAnsi="Segoe UI Symbol" w:cs="Segoe UI Symbol"/>
                    <w:sz w:val="18"/>
                    <w:szCs w:val="18"/>
                  </w:rPr>
                  <w:t>☐</w:t>
                </w:r>
              </w:sdtContent>
            </w:sdt>
            <w:r w:rsidR="00CE11B7" w:rsidRPr="00811184">
              <w:rPr>
                <w:rFonts w:ascii="GHEA Grapalat" w:eastAsia="GHEA Grapalat" w:hAnsi="GHEA Grapalat" w:cs="GHEA Grapalat"/>
                <w:sz w:val="18"/>
                <w:szCs w:val="18"/>
              </w:rPr>
              <w:tab/>
              <w:t>Փոխկապակցված անձանց հետ համատեղ</w:t>
            </w:r>
          </w:p>
        </w:tc>
      </w:tr>
      <w:tr w:rsidR="00CE11B7" w:rsidRPr="00811184" w14:paraId="7FDA67A5" w14:textId="77777777" w:rsidTr="007B15D3">
        <w:tc>
          <w:tcPr>
            <w:tcW w:w="6374" w:type="dxa"/>
            <w:shd w:val="clear" w:color="auto" w:fill="D9E2F3"/>
            <w:vAlign w:val="center"/>
          </w:tcPr>
          <w:p w14:paraId="57E4F343" w14:textId="77777777" w:rsidR="00CE11B7" w:rsidRPr="00811184" w:rsidRDefault="00CE11B7" w:rsidP="00DE2575">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Ընդերքօգտագործման ոլորտի հաշվետու կազմակերպության իրական շահառուն հանդիսանում է պաշտոնատար անձ կամ նրա ընտանիքի անդամ</w:t>
            </w:r>
          </w:p>
        </w:tc>
        <w:tc>
          <w:tcPr>
            <w:tcW w:w="3827" w:type="dxa"/>
            <w:vAlign w:val="center"/>
          </w:tcPr>
          <w:p w14:paraId="05552F87" w14:textId="77777777" w:rsidR="00CE11B7" w:rsidRPr="00811184" w:rsidRDefault="00B23E76" w:rsidP="00DE2575">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447587436"/>
                <w14:checkbox>
                  <w14:checked w14:val="0"/>
                  <w14:checkedState w14:val="2612" w14:font="MS Gothic"/>
                  <w14:uncheckedState w14:val="2610" w14:font="MS Gothic"/>
                </w14:checkbox>
              </w:sdtPr>
              <w:sdtEndPr/>
              <w:sdtContent>
                <w:r w:rsidR="00CE11B7" w:rsidRPr="00811184">
                  <w:rPr>
                    <w:rFonts w:ascii="Segoe UI Symbol" w:eastAsia="MS Gothic" w:hAnsi="Segoe UI Symbol" w:cs="Segoe UI Symbol"/>
                    <w:sz w:val="18"/>
                    <w:szCs w:val="18"/>
                  </w:rPr>
                  <w:t>☐</w:t>
                </w:r>
              </w:sdtContent>
            </w:sdt>
            <w:r w:rsidR="00CE11B7" w:rsidRPr="00811184">
              <w:rPr>
                <w:rFonts w:ascii="GHEA Grapalat" w:eastAsia="GHEA Grapalat" w:hAnsi="GHEA Grapalat" w:cs="GHEA Grapalat"/>
                <w:sz w:val="18"/>
                <w:szCs w:val="18"/>
              </w:rPr>
              <w:tab/>
              <w:t>Այո</w:t>
            </w:r>
          </w:p>
          <w:p w14:paraId="300D0DE2" w14:textId="77777777" w:rsidR="00CE11B7" w:rsidRPr="00811184" w:rsidRDefault="00B23E76" w:rsidP="00DE2575">
            <w:pPr>
              <w:spacing w:before="240"/>
              <w:rPr>
                <w:rFonts w:ascii="GHEA Grapalat" w:eastAsia="GHEA Grapalat" w:hAnsi="GHEA Grapalat" w:cs="GHEA Grapalat"/>
                <w:sz w:val="18"/>
                <w:szCs w:val="18"/>
              </w:rPr>
            </w:pPr>
            <w:sdt>
              <w:sdtPr>
                <w:rPr>
                  <w:rFonts w:ascii="GHEA Grapalat" w:eastAsia="GHEA Grapalat" w:hAnsi="GHEA Grapalat" w:cs="GHEA Grapalat"/>
                  <w:sz w:val="18"/>
                  <w:szCs w:val="18"/>
                </w:rPr>
                <w:id w:val="-1236392488"/>
                <w14:checkbox>
                  <w14:checked w14:val="0"/>
                  <w14:checkedState w14:val="2612" w14:font="MS Gothic"/>
                  <w14:uncheckedState w14:val="2610" w14:font="MS Gothic"/>
                </w14:checkbox>
              </w:sdtPr>
              <w:sdtEndPr/>
              <w:sdtContent>
                <w:r w:rsidR="00CE11B7" w:rsidRPr="00811184">
                  <w:rPr>
                    <w:rFonts w:ascii="Segoe UI Symbol" w:eastAsia="MS Gothic" w:hAnsi="Segoe UI Symbol" w:cs="Segoe UI Symbol"/>
                    <w:sz w:val="18"/>
                    <w:szCs w:val="18"/>
                  </w:rPr>
                  <w:t>☐</w:t>
                </w:r>
              </w:sdtContent>
            </w:sdt>
            <w:r w:rsidR="00CE11B7" w:rsidRPr="00811184">
              <w:rPr>
                <w:rFonts w:ascii="GHEA Grapalat" w:eastAsia="GHEA Grapalat" w:hAnsi="GHEA Grapalat" w:cs="GHEA Grapalat"/>
                <w:sz w:val="18"/>
                <w:szCs w:val="18"/>
              </w:rPr>
              <w:tab/>
              <w:t>Ոչ</w:t>
            </w:r>
          </w:p>
        </w:tc>
      </w:tr>
    </w:tbl>
    <w:p w14:paraId="78C72F42" w14:textId="77777777" w:rsidR="00CE11B7" w:rsidRPr="007B15D3" w:rsidRDefault="00CE11B7" w:rsidP="007B15D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7B15D3">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74"/>
        <w:gridCol w:w="3827"/>
      </w:tblGrid>
      <w:tr w:rsidR="00CE11B7" w:rsidRPr="00811184" w14:paraId="3A62DC59" w14:textId="77777777" w:rsidTr="007B15D3">
        <w:tc>
          <w:tcPr>
            <w:tcW w:w="6374" w:type="dxa"/>
            <w:shd w:val="clear" w:color="auto" w:fill="D9E2F3"/>
            <w:vAlign w:val="center"/>
          </w:tcPr>
          <w:p w14:paraId="0C6CDCCF" w14:textId="77777777" w:rsidR="00CE11B7" w:rsidRPr="00811184" w:rsidRDefault="00CE11B7" w:rsidP="00DE2575">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Էլ</w:t>
            </w:r>
            <w:r w:rsidRPr="00811184">
              <w:rPr>
                <w:rFonts w:ascii="Cambria Math" w:eastAsia="Cambria Math" w:hAnsi="Cambria Math" w:cs="Cambria Math"/>
                <w:color w:val="000000"/>
                <w:sz w:val="18"/>
                <w:szCs w:val="18"/>
              </w:rPr>
              <w:t>․</w:t>
            </w:r>
            <w:r w:rsidRPr="00811184">
              <w:rPr>
                <w:rFonts w:ascii="GHEA Grapalat" w:eastAsia="GHEA Grapalat" w:hAnsi="GHEA Grapalat" w:cs="GHEA Grapalat"/>
                <w:color w:val="000000"/>
                <w:sz w:val="18"/>
                <w:szCs w:val="18"/>
              </w:rPr>
              <w:t xml:space="preserve"> փոստի հասցեն</w:t>
            </w:r>
          </w:p>
        </w:tc>
        <w:tc>
          <w:tcPr>
            <w:tcW w:w="3827" w:type="dxa"/>
            <w:vAlign w:val="center"/>
          </w:tcPr>
          <w:p w14:paraId="475F9EFB" w14:textId="77777777" w:rsidR="00CE11B7" w:rsidRPr="00811184" w:rsidRDefault="00CE11B7" w:rsidP="00DE2575">
            <w:pPr>
              <w:spacing w:before="240"/>
              <w:rPr>
                <w:rFonts w:ascii="GHEA Grapalat" w:eastAsia="GHEA Grapalat" w:hAnsi="GHEA Grapalat" w:cs="GHEA Grapalat"/>
                <w:sz w:val="18"/>
                <w:szCs w:val="18"/>
              </w:rPr>
            </w:pPr>
          </w:p>
        </w:tc>
      </w:tr>
      <w:tr w:rsidR="00CE11B7" w:rsidRPr="00811184" w14:paraId="0D0B6AE5" w14:textId="77777777" w:rsidTr="007B15D3">
        <w:tc>
          <w:tcPr>
            <w:tcW w:w="6374" w:type="dxa"/>
            <w:shd w:val="clear" w:color="auto" w:fill="D9E2F3"/>
            <w:vAlign w:val="center"/>
          </w:tcPr>
          <w:p w14:paraId="7DAC2203" w14:textId="77777777" w:rsidR="00CE11B7" w:rsidRPr="00811184" w:rsidRDefault="00CE11B7" w:rsidP="00DE2575">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Հեռախոսահամարը</w:t>
            </w:r>
          </w:p>
        </w:tc>
        <w:tc>
          <w:tcPr>
            <w:tcW w:w="3827" w:type="dxa"/>
            <w:vAlign w:val="center"/>
          </w:tcPr>
          <w:p w14:paraId="4FA1CB91" w14:textId="77777777" w:rsidR="00CE11B7" w:rsidRPr="00811184" w:rsidRDefault="00CE11B7" w:rsidP="00DE2575">
            <w:pPr>
              <w:spacing w:before="240"/>
              <w:rPr>
                <w:rFonts w:ascii="GHEA Grapalat" w:eastAsia="GHEA Grapalat" w:hAnsi="GHEA Grapalat" w:cs="GHEA Grapalat"/>
                <w:sz w:val="18"/>
                <w:szCs w:val="18"/>
              </w:rPr>
            </w:pPr>
          </w:p>
        </w:tc>
      </w:tr>
    </w:tbl>
    <w:p w14:paraId="0A109847" w14:textId="4B1D41DC" w:rsidR="00CE11B7" w:rsidRPr="004C5951" w:rsidRDefault="00CE11B7" w:rsidP="004C5951">
      <w:pPr>
        <w:pBdr>
          <w:top w:val="nil"/>
          <w:left w:val="nil"/>
          <w:bottom w:val="nil"/>
          <w:right w:val="nil"/>
          <w:between w:val="nil"/>
        </w:pBdr>
        <w:ind w:left="792"/>
        <w:rPr>
          <w:rFonts w:ascii="GHEA Grapalat" w:eastAsia="GHEA Grapalat" w:hAnsi="GHEA Grapalat" w:cs="GHEA Grapalat"/>
          <w:i/>
          <w:color w:val="000000"/>
          <w:sz w:val="20"/>
          <w:szCs w:val="20"/>
        </w:rPr>
      </w:pPr>
    </w:p>
    <w:p w14:paraId="39AEA167" w14:textId="77777777" w:rsidR="00CE11B7" w:rsidRPr="004C5951" w:rsidRDefault="00CE11B7" w:rsidP="004C595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4C5951">
        <w:rPr>
          <w:rFonts w:ascii="GHEA Grapalat" w:eastAsia="GHEA Grapalat" w:hAnsi="GHEA Grapalat" w:cs="GHEA Grapalat"/>
          <w:b/>
          <w:color w:val="000000"/>
          <w:sz w:val="20"/>
          <w:szCs w:val="20"/>
        </w:rPr>
        <w:t>Միջանկյալ իրավաբանական անձինք</w:t>
      </w:r>
    </w:p>
    <w:p w14:paraId="7B72BC70" w14:textId="77777777" w:rsidR="00CE11B7" w:rsidRPr="004C5951" w:rsidRDefault="00CE11B7" w:rsidP="004C595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C5951">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74"/>
        <w:gridCol w:w="3827"/>
      </w:tblGrid>
      <w:tr w:rsidR="00CE11B7" w:rsidRPr="00811184" w14:paraId="3AAA8046" w14:textId="77777777" w:rsidTr="004C5951">
        <w:trPr>
          <w:trHeight w:val="342"/>
        </w:trPr>
        <w:tc>
          <w:tcPr>
            <w:tcW w:w="6374" w:type="dxa"/>
            <w:shd w:val="clear" w:color="auto" w:fill="D9E2F3"/>
            <w:vAlign w:val="center"/>
          </w:tcPr>
          <w:p w14:paraId="7BB41496" w14:textId="77777777" w:rsidR="00CE11B7" w:rsidRPr="00811184" w:rsidRDefault="00CE11B7" w:rsidP="00DE2575">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Անվանումը</w:t>
            </w:r>
          </w:p>
        </w:tc>
        <w:tc>
          <w:tcPr>
            <w:tcW w:w="3827" w:type="dxa"/>
            <w:vAlign w:val="center"/>
          </w:tcPr>
          <w:p w14:paraId="4686C118" w14:textId="77777777" w:rsidR="00CE11B7" w:rsidRPr="00811184" w:rsidRDefault="00CE11B7" w:rsidP="00DE2575">
            <w:pPr>
              <w:spacing w:before="240"/>
              <w:rPr>
                <w:rFonts w:ascii="GHEA Grapalat" w:eastAsia="GHEA Grapalat" w:hAnsi="GHEA Grapalat" w:cs="GHEA Grapalat"/>
                <w:sz w:val="18"/>
                <w:szCs w:val="18"/>
              </w:rPr>
            </w:pPr>
          </w:p>
        </w:tc>
      </w:tr>
      <w:tr w:rsidR="00CE11B7" w:rsidRPr="00811184" w14:paraId="21B6D808" w14:textId="77777777" w:rsidTr="004C5951">
        <w:tc>
          <w:tcPr>
            <w:tcW w:w="6374" w:type="dxa"/>
            <w:shd w:val="clear" w:color="auto" w:fill="D9E2F3"/>
            <w:vAlign w:val="center"/>
          </w:tcPr>
          <w:p w14:paraId="3A07CD01" w14:textId="77777777" w:rsidR="00CE11B7" w:rsidRPr="00811184" w:rsidRDefault="00CE11B7" w:rsidP="00DE2575">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Անվանումը լատինատառ</w:t>
            </w:r>
          </w:p>
        </w:tc>
        <w:tc>
          <w:tcPr>
            <w:tcW w:w="3827" w:type="dxa"/>
            <w:vAlign w:val="center"/>
          </w:tcPr>
          <w:p w14:paraId="58507574" w14:textId="77777777" w:rsidR="00CE11B7" w:rsidRPr="00811184" w:rsidRDefault="00CE11B7" w:rsidP="00DE2575">
            <w:pPr>
              <w:spacing w:before="240"/>
              <w:rPr>
                <w:rFonts w:ascii="GHEA Grapalat" w:eastAsia="GHEA Grapalat" w:hAnsi="GHEA Grapalat" w:cs="GHEA Grapalat"/>
                <w:sz w:val="18"/>
                <w:szCs w:val="18"/>
              </w:rPr>
            </w:pPr>
          </w:p>
        </w:tc>
      </w:tr>
      <w:tr w:rsidR="00CE11B7" w:rsidRPr="00811184" w14:paraId="6FE11DD9" w14:textId="77777777" w:rsidTr="004C5951">
        <w:tc>
          <w:tcPr>
            <w:tcW w:w="6374" w:type="dxa"/>
            <w:shd w:val="clear" w:color="auto" w:fill="D9E2F3"/>
            <w:vAlign w:val="center"/>
          </w:tcPr>
          <w:p w14:paraId="7E8A6C2A" w14:textId="77777777" w:rsidR="00CE11B7" w:rsidRPr="00811184" w:rsidRDefault="00CE11B7" w:rsidP="00DE2575">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Պետական գրանցման համարը</w:t>
            </w:r>
          </w:p>
        </w:tc>
        <w:tc>
          <w:tcPr>
            <w:tcW w:w="3827" w:type="dxa"/>
            <w:vAlign w:val="center"/>
          </w:tcPr>
          <w:p w14:paraId="1F648F7B" w14:textId="77777777" w:rsidR="00CE11B7" w:rsidRPr="00811184" w:rsidRDefault="00CE11B7" w:rsidP="00DE2575">
            <w:pPr>
              <w:spacing w:before="240"/>
              <w:rPr>
                <w:rFonts w:ascii="GHEA Grapalat" w:eastAsia="GHEA Grapalat" w:hAnsi="GHEA Grapalat" w:cs="GHEA Grapalat"/>
                <w:sz w:val="18"/>
                <w:szCs w:val="18"/>
              </w:rPr>
            </w:pPr>
          </w:p>
        </w:tc>
      </w:tr>
      <w:tr w:rsidR="00CE11B7" w:rsidRPr="00811184" w14:paraId="397FC4AA" w14:textId="77777777" w:rsidTr="004C5951">
        <w:tc>
          <w:tcPr>
            <w:tcW w:w="6374" w:type="dxa"/>
            <w:shd w:val="clear" w:color="auto" w:fill="D9E2F3"/>
            <w:vAlign w:val="center"/>
          </w:tcPr>
          <w:p w14:paraId="2A430891" w14:textId="77777777" w:rsidR="00CE11B7" w:rsidRPr="00811184" w:rsidRDefault="00CE11B7" w:rsidP="00DE2575">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Գրանցման օրը, ամիսը, տարին</w:t>
            </w:r>
          </w:p>
        </w:tc>
        <w:tc>
          <w:tcPr>
            <w:tcW w:w="3827" w:type="dxa"/>
            <w:vAlign w:val="center"/>
          </w:tcPr>
          <w:p w14:paraId="68AC6A88" w14:textId="77777777" w:rsidR="00CE11B7" w:rsidRPr="00811184" w:rsidRDefault="00CE11B7" w:rsidP="00DE2575">
            <w:pPr>
              <w:spacing w:before="240"/>
              <w:rPr>
                <w:rFonts w:ascii="GHEA Grapalat" w:eastAsia="GHEA Grapalat" w:hAnsi="GHEA Grapalat" w:cs="GHEA Grapalat"/>
                <w:sz w:val="18"/>
                <w:szCs w:val="18"/>
              </w:rPr>
            </w:pPr>
          </w:p>
        </w:tc>
      </w:tr>
      <w:tr w:rsidR="00CE11B7" w:rsidRPr="00811184" w14:paraId="76F529E7" w14:textId="77777777" w:rsidTr="004C5951">
        <w:tc>
          <w:tcPr>
            <w:tcW w:w="6374" w:type="dxa"/>
            <w:shd w:val="clear" w:color="auto" w:fill="D9E2F3"/>
            <w:vAlign w:val="center"/>
          </w:tcPr>
          <w:p w14:paraId="75A87EC1" w14:textId="77777777" w:rsidR="00CE11B7" w:rsidRPr="00811184" w:rsidRDefault="00CE11B7" w:rsidP="00DE2575">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Գրանցման հասցեն</w:t>
            </w:r>
          </w:p>
        </w:tc>
        <w:tc>
          <w:tcPr>
            <w:tcW w:w="3827" w:type="dxa"/>
            <w:vAlign w:val="center"/>
          </w:tcPr>
          <w:p w14:paraId="5C139983" w14:textId="77777777" w:rsidR="00CE11B7" w:rsidRPr="00811184" w:rsidRDefault="00CE11B7" w:rsidP="00DE2575">
            <w:pPr>
              <w:spacing w:before="240"/>
              <w:rPr>
                <w:rFonts w:ascii="GHEA Grapalat" w:eastAsia="GHEA Grapalat" w:hAnsi="GHEA Grapalat" w:cs="GHEA Grapalat"/>
                <w:sz w:val="18"/>
                <w:szCs w:val="18"/>
              </w:rPr>
            </w:pPr>
          </w:p>
        </w:tc>
      </w:tr>
      <w:tr w:rsidR="00CE11B7" w:rsidRPr="00811184" w14:paraId="31D6C26F" w14:textId="77777777" w:rsidTr="004C5951">
        <w:tc>
          <w:tcPr>
            <w:tcW w:w="6374" w:type="dxa"/>
            <w:shd w:val="clear" w:color="auto" w:fill="D9E2F3"/>
            <w:vAlign w:val="center"/>
          </w:tcPr>
          <w:p w14:paraId="365571AA" w14:textId="77777777" w:rsidR="00CE11B7" w:rsidRPr="00811184" w:rsidRDefault="00CE11B7" w:rsidP="00DE2575">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Գրանցման պետությունը</w:t>
            </w:r>
          </w:p>
        </w:tc>
        <w:tc>
          <w:tcPr>
            <w:tcW w:w="3827" w:type="dxa"/>
            <w:vAlign w:val="center"/>
          </w:tcPr>
          <w:p w14:paraId="06F64C38" w14:textId="77777777" w:rsidR="00CE11B7" w:rsidRPr="00811184" w:rsidRDefault="00CE11B7" w:rsidP="00DE2575">
            <w:pPr>
              <w:spacing w:before="240"/>
              <w:rPr>
                <w:rFonts w:ascii="GHEA Grapalat" w:eastAsia="GHEA Grapalat" w:hAnsi="GHEA Grapalat" w:cs="GHEA Grapalat"/>
                <w:sz w:val="18"/>
                <w:szCs w:val="18"/>
              </w:rPr>
            </w:pPr>
          </w:p>
        </w:tc>
      </w:tr>
      <w:tr w:rsidR="00CE11B7" w:rsidRPr="00811184" w14:paraId="1D11E63E" w14:textId="77777777" w:rsidTr="004C5951">
        <w:tc>
          <w:tcPr>
            <w:tcW w:w="6374" w:type="dxa"/>
            <w:shd w:val="clear" w:color="auto" w:fill="D9E2F3"/>
            <w:vAlign w:val="center"/>
          </w:tcPr>
          <w:p w14:paraId="16EDD7BF" w14:textId="77777777" w:rsidR="00CE11B7" w:rsidRPr="00811184" w:rsidRDefault="00CE11B7" w:rsidP="00DE2575">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lastRenderedPageBreak/>
              <w:t>Գործադիր մարմնի ղեկավարի անունը և ազգանունը</w:t>
            </w:r>
          </w:p>
        </w:tc>
        <w:tc>
          <w:tcPr>
            <w:tcW w:w="3827" w:type="dxa"/>
            <w:vAlign w:val="center"/>
          </w:tcPr>
          <w:p w14:paraId="3D7A6F70" w14:textId="77777777" w:rsidR="00CE11B7" w:rsidRPr="00811184" w:rsidRDefault="00CE11B7" w:rsidP="00DE2575">
            <w:pPr>
              <w:spacing w:before="240"/>
              <w:rPr>
                <w:rFonts w:ascii="GHEA Grapalat" w:eastAsia="GHEA Grapalat" w:hAnsi="GHEA Grapalat" w:cs="GHEA Grapalat"/>
                <w:sz w:val="18"/>
                <w:szCs w:val="18"/>
              </w:rPr>
            </w:pPr>
          </w:p>
        </w:tc>
      </w:tr>
    </w:tbl>
    <w:p w14:paraId="52BAA819" w14:textId="77777777" w:rsidR="00CE11B7" w:rsidRPr="00FE33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E33C1">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74"/>
        <w:gridCol w:w="3827"/>
      </w:tblGrid>
      <w:tr w:rsidR="00CE11B7" w:rsidRPr="00811184" w14:paraId="69FB73A3" w14:textId="77777777" w:rsidTr="00811184">
        <w:trPr>
          <w:trHeight w:val="392"/>
        </w:trPr>
        <w:tc>
          <w:tcPr>
            <w:tcW w:w="6374" w:type="dxa"/>
            <w:vMerge w:val="restart"/>
            <w:shd w:val="clear" w:color="auto" w:fill="D9E2F3"/>
            <w:vAlign w:val="center"/>
          </w:tcPr>
          <w:p w14:paraId="5DCF9D2C" w14:textId="77777777" w:rsidR="00CE11B7" w:rsidRPr="00811184" w:rsidRDefault="00CE11B7" w:rsidP="00811184">
            <w:pPr>
              <w:numPr>
                <w:ilvl w:val="2"/>
                <w:numId w:val="29"/>
              </w:numPr>
              <w:pBdr>
                <w:top w:val="nil"/>
                <w:left w:val="nil"/>
                <w:bottom w:val="nil"/>
                <w:right w:val="nil"/>
                <w:between w:val="nil"/>
              </w:pBdr>
              <w:spacing w:before="240"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Իրական շահառու(ներ)ի անունը և ազգանունը, ում համար կազմակերպությունը հանդիսանում է միջանկյալ իրավաբանական անձ</w:t>
            </w:r>
          </w:p>
        </w:tc>
        <w:tc>
          <w:tcPr>
            <w:tcW w:w="3827" w:type="dxa"/>
          </w:tcPr>
          <w:p w14:paraId="00CD95E0" w14:textId="77777777" w:rsidR="00CE11B7" w:rsidRPr="00811184" w:rsidRDefault="00CE11B7" w:rsidP="00811184">
            <w:pPr>
              <w:spacing w:before="240"/>
              <w:rPr>
                <w:rFonts w:ascii="GHEA Grapalat" w:eastAsia="GHEA Grapalat" w:hAnsi="GHEA Grapalat" w:cs="GHEA Grapalat"/>
                <w:sz w:val="18"/>
                <w:szCs w:val="18"/>
              </w:rPr>
            </w:pPr>
          </w:p>
        </w:tc>
      </w:tr>
      <w:tr w:rsidR="00CE11B7" w:rsidRPr="00811184" w14:paraId="5AE7FA87" w14:textId="77777777" w:rsidTr="004C5951">
        <w:trPr>
          <w:trHeight w:val="354"/>
        </w:trPr>
        <w:tc>
          <w:tcPr>
            <w:tcW w:w="6374" w:type="dxa"/>
            <w:vMerge/>
            <w:shd w:val="clear" w:color="auto" w:fill="D9E2F3"/>
            <w:vAlign w:val="center"/>
          </w:tcPr>
          <w:p w14:paraId="6E901612" w14:textId="77777777" w:rsidR="00CE11B7" w:rsidRPr="00811184" w:rsidRDefault="00CE11B7" w:rsidP="00811184">
            <w:pPr>
              <w:numPr>
                <w:ilvl w:val="2"/>
                <w:numId w:val="29"/>
              </w:numPr>
              <w:pBdr>
                <w:top w:val="nil"/>
                <w:left w:val="nil"/>
                <w:bottom w:val="nil"/>
                <w:right w:val="nil"/>
                <w:between w:val="nil"/>
              </w:pBdr>
              <w:spacing w:before="240"/>
              <w:ind w:left="0" w:firstLine="0"/>
              <w:rPr>
                <w:rFonts w:ascii="GHEA Grapalat" w:eastAsia="GHEA Grapalat" w:hAnsi="GHEA Grapalat" w:cs="GHEA Grapalat"/>
                <w:color w:val="000000"/>
                <w:sz w:val="18"/>
                <w:szCs w:val="18"/>
              </w:rPr>
            </w:pPr>
          </w:p>
        </w:tc>
        <w:tc>
          <w:tcPr>
            <w:tcW w:w="3827" w:type="dxa"/>
          </w:tcPr>
          <w:p w14:paraId="28AB9E63" w14:textId="77777777" w:rsidR="00CE11B7" w:rsidRPr="00811184" w:rsidRDefault="00CE11B7" w:rsidP="00811184">
            <w:pPr>
              <w:spacing w:before="240"/>
              <w:rPr>
                <w:rFonts w:ascii="GHEA Grapalat" w:eastAsia="GHEA Grapalat" w:hAnsi="GHEA Grapalat" w:cs="GHEA Grapalat"/>
                <w:sz w:val="18"/>
                <w:szCs w:val="18"/>
              </w:rPr>
            </w:pPr>
          </w:p>
        </w:tc>
      </w:tr>
      <w:tr w:rsidR="00CE11B7" w:rsidRPr="00811184" w14:paraId="5E068ED1" w14:textId="77777777" w:rsidTr="00FE33C1">
        <w:trPr>
          <w:trHeight w:val="293"/>
        </w:trPr>
        <w:tc>
          <w:tcPr>
            <w:tcW w:w="6374" w:type="dxa"/>
            <w:vMerge/>
            <w:shd w:val="clear" w:color="auto" w:fill="D9E2F3"/>
            <w:vAlign w:val="center"/>
          </w:tcPr>
          <w:p w14:paraId="10830096" w14:textId="77777777" w:rsidR="00CE11B7" w:rsidRPr="00811184" w:rsidRDefault="00CE11B7" w:rsidP="00811184">
            <w:pPr>
              <w:numPr>
                <w:ilvl w:val="2"/>
                <w:numId w:val="29"/>
              </w:numPr>
              <w:pBdr>
                <w:top w:val="nil"/>
                <w:left w:val="nil"/>
                <w:bottom w:val="nil"/>
                <w:right w:val="nil"/>
                <w:between w:val="nil"/>
              </w:pBdr>
              <w:spacing w:before="240"/>
              <w:ind w:left="0" w:firstLine="0"/>
              <w:rPr>
                <w:rFonts w:ascii="GHEA Grapalat" w:eastAsia="GHEA Grapalat" w:hAnsi="GHEA Grapalat" w:cs="GHEA Grapalat"/>
                <w:color w:val="000000"/>
                <w:sz w:val="18"/>
                <w:szCs w:val="18"/>
              </w:rPr>
            </w:pPr>
          </w:p>
        </w:tc>
        <w:tc>
          <w:tcPr>
            <w:tcW w:w="3827" w:type="dxa"/>
          </w:tcPr>
          <w:p w14:paraId="0CBA316B" w14:textId="77777777" w:rsidR="00CE11B7" w:rsidRPr="00811184" w:rsidRDefault="00CE11B7" w:rsidP="00811184">
            <w:pPr>
              <w:spacing w:before="240"/>
              <w:rPr>
                <w:rFonts w:ascii="GHEA Grapalat" w:eastAsia="GHEA Grapalat" w:hAnsi="GHEA Grapalat" w:cs="GHEA Grapalat"/>
                <w:sz w:val="18"/>
                <w:szCs w:val="18"/>
              </w:rPr>
            </w:pPr>
          </w:p>
        </w:tc>
      </w:tr>
      <w:tr w:rsidR="00CE11B7" w:rsidRPr="00811184" w14:paraId="18B95125" w14:textId="77777777" w:rsidTr="004C5951">
        <w:trPr>
          <w:trHeight w:val="292"/>
        </w:trPr>
        <w:tc>
          <w:tcPr>
            <w:tcW w:w="6374" w:type="dxa"/>
            <w:vMerge/>
            <w:shd w:val="clear" w:color="auto" w:fill="D9E2F3"/>
            <w:vAlign w:val="center"/>
          </w:tcPr>
          <w:p w14:paraId="3CA1C390" w14:textId="77777777" w:rsidR="00CE11B7" w:rsidRPr="00811184" w:rsidRDefault="00CE11B7" w:rsidP="00811184">
            <w:pPr>
              <w:numPr>
                <w:ilvl w:val="2"/>
                <w:numId w:val="29"/>
              </w:numPr>
              <w:pBdr>
                <w:top w:val="nil"/>
                <w:left w:val="nil"/>
                <w:bottom w:val="nil"/>
                <w:right w:val="nil"/>
                <w:between w:val="nil"/>
              </w:pBdr>
              <w:spacing w:before="240"/>
              <w:ind w:left="0" w:firstLine="0"/>
              <w:rPr>
                <w:rFonts w:ascii="GHEA Grapalat" w:eastAsia="GHEA Grapalat" w:hAnsi="GHEA Grapalat" w:cs="GHEA Grapalat"/>
                <w:color w:val="000000"/>
                <w:sz w:val="18"/>
                <w:szCs w:val="18"/>
              </w:rPr>
            </w:pPr>
          </w:p>
        </w:tc>
        <w:tc>
          <w:tcPr>
            <w:tcW w:w="3827" w:type="dxa"/>
          </w:tcPr>
          <w:p w14:paraId="24D84AC6" w14:textId="77777777" w:rsidR="00CE11B7" w:rsidRPr="00811184" w:rsidRDefault="00CE11B7" w:rsidP="00811184">
            <w:pPr>
              <w:spacing w:before="240"/>
              <w:rPr>
                <w:rFonts w:ascii="GHEA Grapalat" w:eastAsia="GHEA Grapalat" w:hAnsi="GHEA Grapalat" w:cs="GHEA Grapalat"/>
                <w:sz w:val="18"/>
                <w:szCs w:val="18"/>
              </w:rPr>
            </w:pPr>
          </w:p>
        </w:tc>
      </w:tr>
      <w:tr w:rsidR="00CE11B7" w:rsidRPr="00811184" w14:paraId="0A368D37" w14:textId="77777777" w:rsidTr="004C5951">
        <w:trPr>
          <w:trHeight w:val="515"/>
        </w:trPr>
        <w:tc>
          <w:tcPr>
            <w:tcW w:w="6374" w:type="dxa"/>
            <w:vMerge/>
            <w:shd w:val="clear" w:color="auto" w:fill="D9E2F3"/>
            <w:vAlign w:val="center"/>
          </w:tcPr>
          <w:p w14:paraId="186AA94C" w14:textId="77777777" w:rsidR="00CE11B7" w:rsidRPr="00811184" w:rsidRDefault="00CE11B7" w:rsidP="00811184">
            <w:pPr>
              <w:numPr>
                <w:ilvl w:val="2"/>
                <w:numId w:val="29"/>
              </w:numPr>
              <w:pBdr>
                <w:top w:val="nil"/>
                <w:left w:val="nil"/>
                <w:bottom w:val="nil"/>
                <w:right w:val="nil"/>
                <w:between w:val="nil"/>
              </w:pBdr>
              <w:spacing w:before="240"/>
              <w:ind w:left="0" w:firstLine="0"/>
              <w:rPr>
                <w:rFonts w:ascii="GHEA Grapalat" w:eastAsia="GHEA Grapalat" w:hAnsi="GHEA Grapalat" w:cs="GHEA Grapalat"/>
                <w:color w:val="000000"/>
                <w:sz w:val="18"/>
                <w:szCs w:val="18"/>
              </w:rPr>
            </w:pPr>
          </w:p>
        </w:tc>
        <w:tc>
          <w:tcPr>
            <w:tcW w:w="3827" w:type="dxa"/>
          </w:tcPr>
          <w:p w14:paraId="4EED8C92" w14:textId="77777777" w:rsidR="00CE11B7" w:rsidRPr="00811184" w:rsidRDefault="00CE11B7" w:rsidP="00811184">
            <w:pPr>
              <w:spacing w:before="240"/>
              <w:rPr>
                <w:rFonts w:ascii="GHEA Grapalat" w:eastAsia="GHEA Grapalat" w:hAnsi="GHEA Grapalat" w:cs="GHEA Grapalat"/>
                <w:sz w:val="18"/>
                <w:szCs w:val="18"/>
              </w:rPr>
            </w:pPr>
          </w:p>
        </w:tc>
      </w:tr>
    </w:tbl>
    <w:p w14:paraId="69D43817" w14:textId="77777777" w:rsidR="00CE11B7" w:rsidRPr="004C5951" w:rsidRDefault="00CE11B7" w:rsidP="004C595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4C5951">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74"/>
        <w:gridCol w:w="3827"/>
      </w:tblGrid>
      <w:tr w:rsidR="00CE11B7" w:rsidRPr="00811184" w14:paraId="7B2D7CC9" w14:textId="77777777" w:rsidTr="00811184">
        <w:trPr>
          <w:trHeight w:val="140"/>
        </w:trPr>
        <w:tc>
          <w:tcPr>
            <w:tcW w:w="6374" w:type="dxa"/>
            <w:shd w:val="clear" w:color="auto" w:fill="D9E2F3"/>
            <w:vAlign w:val="center"/>
          </w:tcPr>
          <w:p w14:paraId="0D78C4A4" w14:textId="77777777" w:rsidR="00CE11B7" w:rsidRPr="00811184" w:rsidRDefault="00CE11B7" w:rsidP="004C595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Ֆոնդային բորսայի անվանումը</w:t>
            </w:r>
          </w:p>
        </w:tc>
        <w:tc>
          <w:tcPr>
            <w:tcW w:w="3827" w:type="dxa"/>
            <w:vAlign w:val="center"/>
          </w:tcPr>
          <w:p w14:paraId="6D1C8BD6" w14:textId="77777777" w:rsidR="00CE11B7" w:rsidRPr="00811184" w:rsidRDefault="00CE11B7" w:rsidP="004C5951">
            <w:pPr>
              <w:spacing w:before="240" w:after="240"/>
              <w:rPr>
                <w:rFonts w:ascii="GHEA Grapalat" w:eastAsia="GHEA Grapalat" w:hAnsi="GHEA Grapalat" w:cs="GHEA Grapalat"/>
                <w:sz w:val="18"/>
                <w:szCs w:val="18"/>
              </w:rPr>
            </w:pPr>
          </w:p>
        </w:tc>
      </w:tr>
      <w:tr w:rsidR="00CE11B7" w:rsidRPr="00811184" w14:paraId="0C238D70" w14:textId="77777777" w:rsidTr="004C5951">
        <w:tc>
          <w:tcPr>
            <w:tcW w:w="6374" w:type="dxa"/>
            <w:shd w:val="clear" w:color="auto" w:fill="D9E2F3"/>
            <w:vAlign w:val="center"/>
          </w:tcPr>
          <w:p w14:paraId="1B192887" w14:textId="77777777" w:rsidR="00CE11B7" w:rsidRPr="00811184" w:rsidRDefault="00CE11B7" w:rsidP="004C595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811184">
              <w:rPr>
                <w:rFonts w:ascii="GHEA Grapalat" w:eastAsia="GHEA Grapalat" w:hAnsi="GHEA Grapalat" w:cs="GHEA Grapalat"/>
                <w:color w:val="000000"/>
                <w:sz w:val="18"/>
                <w:szCs w:val="18"/>
              </w:rPr>
              <w:t>Հղումը բորսայում առկա փաստաթղթերին</w:t>
            </w:r>
          </w:p>
        </w:tc>
        <w:tc>
          <w:tcPr>
            <w:tcW w:w="3827" w:type="dxa"/>
            <w:vAlign w:val="center"/>
          </w:tcPr>
          <w:p w14:paraId="2F34801C" w14:textId="77777777" w:rsidR="00CE11B7" w:rsidRPr="00811184" w:rsidRDefault="00CE11B7" w:rsidP="004C5951">
            <w:pPr>
              <w:spacing w:before="240" w:after="240"/>
              <w:rPr>
                <w:rFonts w:ascii="GHEA Grapalat" w:eastAsia="GHEA Grapalat" w:hAnsi="GHEA Grapalat" w:cs="GHEA Grapalat"/>
                <w:sz w:val="18"/>
                <w:szCs w:val="18"/>
              </w:rPr>
            </w:pPr>
          </w:p>
        </w:tc>
      </w:tr>
    </w:tbl>
    <w:p w14:paraId="50928E27" w14:textId="38BD12F0" w:rsidR="00CE11B7" w:rsidRPr="004C5951" w:rsidRDefault="00CE11B7" w:rsidP="004C5951">
      <w:pPr>
        <w:pBdr>
          <w:top w:val="nil"/>
          <w:left w:val="nil"/>
          <w:bottom w:val="nil"/>
          <w:right w:val="nil"/>
          <w:between w:val="nil"/>
        </w:pBdr>
        <w:spacing w:before="240"/>
        <w:rPr>
          <w:rFonts w:ascii="GHEA Grapalat" w:eastAsia="GHEA Grapalat" w:hAnsi="GHEA Grapalat" w:cs="GHEA Grapalat"/>
          <w:b/>
          <w:color w:val="000000"/>
          <w:sz w:val="20"/>
          <w:szCs w:val="20"/>
        </w:rPr>
      </w:pPr>
      <w:r w:rsidRPr="004C5951">
        <w:rPr>
          <w:rFonts w:ascii="GHEA Grapalat" w:eastAsia="GHEA Grapalat" w:hAnsi="GHEA Grapalat" w:cs="GHEA Grapalat"/>
          <w:b/>
          <w:color w:val="000000"/>
          <w:sz w:val="20"/>
          <w:szCs w:val="20"/>
        </w:rPr>
        <w:t>Լրացուցիչ նշումներ</w:t>
      </w:r>
    </w:p>
    <w:p w14:paraId="21644383" w14:textId="77777777" w:rsidR="00CE11B7" w:rsidRPr="004C5951" w:rsidRDefault="00CE11B7" w:rsidP="00CE11B7">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Layout w:type="fixed"/>
        <w:tblLook w:val="04A0" w:firstRow="1" w:lastRow="0" w:firstColumn="1" w:lastColumn="0" w:noHBand="0" w:noVBand="1"/>
      </w:tblPr>
      <w:tblGrid>
        <w:gridCol w:w="10201"/>
      </w:tblGrid>
      <w:tr w:rsidR="00CE11B7" w:rsidRPr="004C5951" w14:paraId="01B7BF02" w14:textId="77777777" w:rsidTr="004C5951">
        <w:tc>
          <w:tcPr>
            <w:tcW w:w="10201" w:type="dxa"/>
            <w:shd w:val="clear" w:color="auto" w:fill="DBE5F1" w:themeFill="accent1" w:themeFillTint="33"/>
          </w:tcPr>
          <w:p w14:paraId="1E7ECE29" w14:textId="77777777" w:rsidR="00CE11B7" w:rsidRPr="004C5951" w:rsidRDefault="00CE11B7" w:rsidP="00F121A0">
            <w:pPr>
              <w:spacing w:before="240" w:after="160" w:line="259" w:lineRule="auto"/>
              <w:rPr>
                <w:rFonts w:ascii="GHEA Grapalat" w:eastAsia="GHEA Grapalat" w:hAnsi="GHEA Grapalat" w:cs="GHEA Grapalat"/>
                <w:i/>
                <w:color w:val="000000"/>
                <w:sz w:val="20"/>
                <w:szCs w:val="20"/>
              </w:rPr>
            </w:pPr>
            <w:r w:rsidRPr="004C5951">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4C5951" w14:paraId="5FB96C31" w14:textId="77777777" w:rsidTr="004C5951">
        <w:trPr>
          <w:trHeight w:val="3250"/>
        </w:trPr>
        <w:tc>
          <w:tcPr>
            <w:tcW w:w="10201" w:type="dxa"/>
          </w:tcPr>
          <w:p w14:paraId="0127677A" w14:textId="77777777" w:rsidR="00CE11B7" w:rsidRPr="004C5951" w:rsidRDefault="00CE11B7" w:rsidP="00F121A0">
            <w:pPr>
              <w:rPr>
                <w:rFonts w:ascii="GHEA Grapalat" w:eastAsia="GHEA Grapalat" w:hAnsi="GHEA Grapalat" w:cs="GHEA Grapalat"/>
                <w:b/>
                <w:color w:val="000000"/>
                <w:sz w:val="20"/>
                <w:szCs w:val="2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31"/>
        <w:spacing w:line="240" w:lineRule="auto"/>
        <w:jc w:val="right"/>
        <w:rPr>
          <w:rFonts w:ascii="GHEA Grapalat" w:hAnsi="GHEA Grapalat" w:cs="Arial"/>
          <w:b/>
        </w:rPr>
      </w:pPr>
    </w:p>
    <w:p w14:paraId="7A8A6BCF" w14:textId="77777777" w:rsidR="00CE11B7" w:rsidRDefault="00CE11B7" w:rsidP="00CE11B7">
      <w:pPr>
        <w:pStyle w:val="31"/>
        <w:spacing w:line="240" w:lineRule="auto"/>
        <w:ind w:firstLine="0"/>
        <w:jc w:val="left"/>
        <w:rPr>
          <w:rFonts w:ascii="GHEA Grapalat" w:hAnsi="GHEA Grapalat"/>
          <w:i/>
          <w:sz w:val="16"/>
          <w:szCs w:val="16"/>
          <w:lang w:val="hy-AM"/>
        </w:rPr>
      </w:pPr>
    </w:p>
    <w:p w14:paraId="318EBAE4" w14:textId="77777777" w:rsidR="00811184" w:rsidRDefault="00811184">
      <w:pPr>
        <w:rPr>
          <w:rFonts w:ascii="GHEA Grapalat" w:eastAsia="GHEA Grapalat" w:hAnsi="GHEA Grapalat" w:cs="GHEA Grapalat"/>
          <w:b/>
          <w:sz w:val="18"/>
          <w:szCs w:val="18"/>
        </w:rPr>
      </w:pPr>
      <w:r>
        <w:rPr>
          <w:rFonts w:ascii="GHEA Grapalat" w:eastAsia="GHEA Grapalat" w:hAnsi="GHEA Grapalat" w:cs="GHEA Grapalat"/>
          <w:b/>
          <w:sz w:val="18"/>
          <w:szCs w:val="18"/>
        </w:rPr>
        <w:br w:type="page"/>
      </w:r>
    </w:p>
    <w:p w14:paraId="0E9F4A26" w14:textId="6C772336" w:rsidR="00CE11B7" w:rsidRPr="00FE33C1" w:rsidRDefault="00CE11B7" w:rsidP="00CE11B7">
      <w:pPr>
        <w:spacing w:line="360" w:lineRule="auto"/>
        <w:jc w:val="center"/>
        <w:rPr>
          <w:rFonts w:ascii="GHEA Grapalat" w:eastAsia="GHEA Grapalat" w:hAnsi="GHEA Grapalat" w:cs="GHEA Grapalat"/>
          <w:b/>
          <w:sz w:val="18"/>
          <w:szCs w:val="18"/>
        </w:rPr>
      </w:pPr>
      <w:r w:rsidRPr="00FE33C1">
        <w:rPr>
          <w:rFonts w:ascii="GHEA Grapalat" w:eastAsia="GHEA Grapalat" w:hAnsi="GHEA Grapalat" w:cs="GHEA Grapalat"/>
          <w:b/>
          <w:sz w:val="18"/>
          <w:szCs w:val="18"/>
        </w:rPr>
        <w:lastRenderedPageBreak/>
        <w:t>I. Հայտարարագրի լրացման կարգը</w:t>
      </w:r>
    </w:p>
    <w:p w14:paraId="0FEC3CB8" w14:textId="77777777" w:rsidR="00CE11B7" w:rsidRPr="00FE33C1"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sz w:val="18"/>
          <w:szCs w:val="18"/>
        </w:rPr>
      </w:pPr>
    </w:p>
    <w:p w14:paraId="74E2190F" w14:textId="77777777" w:rsidR="00CE11B7" w:rsidRPr="00FE33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FE33C1">
        <w:rPr>
          <w:rFonts w:ascii="GHEA Grapalat" w:eastAsia="GHEA Grapalat" w:hAnsi="GHEA Grapalat" w:cs="GHEA Grapalat"/>
          <w:color w:val="000000"/>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FE33C1">
        <w:rPr>
          <w:rFonts w:ascii="Cambria Math" w:eastAsia="GHEA Grapalat" w:hAnsi="Cambria Math" w:cs="GHEA Grapalat"/>
          <w:color w:val="000000"/>
          <w:sz w:val="18"/>
          <w:szCs w:val="18"/>
        </w:rPr>
        <w:t>․</w:t>
      </w:r>
    </w:p>
    <w:p w14:paraId="20E859D3" w14:textId="77777777" w:rsidR="00CE11B7" w:rsidRPr="00FE33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FE33C1" w:rsidRDefault="00CE11B7" w:rsidP="00CE11B7">
      <w:pPr>
        <w:numPr>
          <w:ilvl w:val="1"/>
          <w:numId w:val="30"/>
        </w:numP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 xml:space="preserve">«Հայտարարագիրը ներկայացնող անձը» ենթաբաժնում լրացվում է այն ֆիզիկական անձի տվյալները ով ստորագրում է </w:t>
      </w:r>
      <w:r w:rsidRPr="00FE33C1">
        <w:rPr>
          <w:rFonts w:ascii="GHEA Grapalat" w:eastAsia="GHEA Grapalat" w:hAnsi="GHEA Grapalat" w:cs="GHEA Grapalat"/>
          <w:sz w:val="18"/>
          <w:szCs w:val="18"/>
          <w:lang w:val="hy-AM"/>
        </w:rPr>
        <w:t xml:space="preserve">սույն ընթացակարգի </w:t>
      </w:r>
      <w:r w:rsidRPr="00FE33C1">
        <w:rPr>
          <w:rFonts w:ascii="GHEA Grapalat" w:eastAsia="GHEA Grapalat" w:hAnsi="GHEA Grapalat" w:cs="GHEA Grapalat"/>
          <w:sz w:val="18"/>
          <w:szCs w:val="18"/>
        </w:rPr>
        <w:t>հայտում ներառվող փաստաթղթերը.</w:t>
      </w:r>
    </w:p>
    <w:p w14:paraId="5751D973" w14:textId="77777777" w:rsidR="00CE11B7" w:rsidRPr="00FE33C1" w:rsidRDefault="00CE11B7" w:rsidP="00CE11B7">
      <w:pPr>
        <w:numPr>
          <w:ilvl w:val="1"/>
          <w:numId w:val="30"/>
        </w:numP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51CAA87F" w14:textId="77777777" w:rsidR="00CE11B7" w:rsidRPr="00FE33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Հայտարարագրի</w:t>
      </w:r>
      <w:r w:rsidRPr="00FE33C1">
        <w:rPr>
          <w:rFonts w:ascii="GHEA Grapalat" w:eastAsia="GHEA Grapalat" w:hAnsi="GHEA Grapalat" w:cs="GHEA Grapalat"/>
          <w:color w:val="000000"/>
          <w:sz w:val="18"/>
          <w:szCs w:val="18"/>
        </w:rPr>
        <w:t xml:space="preserve"> 2-րդ բաժինը (Բաժնետոմսերի ցուցակման տվյալները)</w:t>
      </w:r>
      <w:r w:rsidRPr="00FE33C1">
        <w:rPr>
          <w:rFonts w:ascii="GHEA Grapalat" w:eastAsia="GHEA Grapalat" w:hAnsi="GHEA Grapalat" w:cs="GHEA Grapalat"/>
          <w:b/>
          <w:color w:val="000000"/>
          <w:sz w:val="18"/>
          <w:szCs w:val="18"/>
        </w:rPr>
        <w:t xml:space="preserve"> </w:t>
      </w:r>
      <w:r w:rsidRPr="00FE33C1">
        <w:rPr>
          <w:rFonts w:ascii="GHEA Grapalat" w:eastAsia="GHEA Grapalat" w:hAnsi="GHEA Grapalat" w:cs="GHEA Grapalat"/>
          <w:color w:val="000000"/>
          <w:sz w:val="18"/>
          <w:szCs w:val="18"/>
        </w:rPr>
        <w:t>լրացվում է, եթե Կազմակերպության կամ Կազմակերպություն</w:t>
      </w:r>
      <w:r w:rsidRPr="00FE33C1">
        <w:rPr>
          <w:rFonts w:ascii="GHEA Grapalat" w:eastAsia="GHEA Grapalat" w:hAnsi="GHEA Grapalat" w:cs="GHEA Grapalat"/>
          <w:sz w:val="18"/>
          <w:szCs w:val="18"/>
        </w:rPr>
        <w:t xml:space="preserve">ն </w:t>
      </w:r>
      <w:r w:rsidRPr="00FE33C1">
        <w:rPr>
          <w:rFonts w:ascii="GHEA Grapalat" w:eastAsia="GHEA Grapalat" w:hAnsi="GHEA Grapalat" w:cs="GHEA Grapalat"/>
          <w:color w:val="000000"/>
          <w:sz w:val="18"/>
          <w:szCs w:val="18"/>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FE33C1">
        <w:rPr>
          <w:rFonts w:ascii="GHEA Grapalat" w:eastAsia="GHEA Grapalat" w:hAnsi="GHEA Grapalat" w:cs="GHEA Grapalat"/>
          <w:sz w:val="18"/>
          <w:szCs w:val="18"/>
        </w:rPr>
        <w:t>այս</w:t>
      </w:r>
      <w:r w:rsidRPr="00FE33C1">
        <w:rPr>
          <w:rFonts w:ascii="GHEA Grapalat" w:eastAsia="GHEA Grapalat" w:hAnsi="GHEA Grapalat" w:cs="GHEA Grapalat"/>
          <w:color w:val="000000"/>
          <w:sz w:val="18"/>
          <w:szCs w:val="18"/>
        </w:rPr>
        <w:t xml:space="preserve"> բաժինը լրացվում է Կազմակերպության կամ </w:t>
      </w:r>
      <w:r w:rsidRPr="00FE33C1">
        <w:rPr>
          <w:rFonts w:ascii="GHEA Grapalat" w:eastAsia="GHEA Grapalat" w:hAnsi="GHEA Grapalat" w:cs="GHEA Grapalat"/>
          <w:sz w:val="18"/>
          <w:szCs w:val="18"/>
        </w:rPr>
        <w:t>Կազմակերպությունն</w:t>
      </w:r>
      <w:r w:rsidRPr="00FE33C1">
        <w:rPr>
          <w:rFonts w:ascii="GHEA Grapalat" w:eastAsia="GHEA Grapalat" w:hAnsi="GHEA Grapalat" w:cs="GHEA Grapalat"/>
          <w:color w:val="000000"/>
          <w:sz w:val="18"/>
          <w:szCs w:val="18"/>
        </w:rPr>
        <w:t xml:space="preserve"> ամբողջությամբ վերահսկող այլ իրավաբանական անձի համար։ </w:t>
      </w:r>
      <w:r w:rsidRPr="00FE33C1">
        <w:rPr>
          <w:rFonts w:ascii="GHEA Grapalat" w:eastAsia="GHEA Grapalat" w:hAnsi="GHEA Grapalat" w:cs="GHEA Grapalat"/>
          <w:sz w:val="18"/>
          <w:szCs w:val="18"/>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FE33C1">
        <w:rPr>
          <w:rFonts w:ascii="GHEA Grapalat" w:eastAsia="GHEA Grapalat" w:hAnsi="GHEA Grapalat" w:cs="GHEA Grapalat"/>
          <w:color w:val="000000"/>
          <w:sz w:val="18"/>
          <w:szCs w:val="18"/>
        </w:rPr>
        <w:t>Այս բաժնում ենթաբաժինները լրացվում են հետևյալ կանոններով</w:t>
      </w:r>
      <w:r w:rsidRPr="00FE33C1">
        <w:rPr>
          <w:rFonts w:ascii="Cambria Math" w:eastAsia="GHEA Grapalat" w:hAnsi="Cambria Math" w:cs="GHEA Grapalat"/>
          <w:color w:val="000000"/>
          <w:sz w:val="18"/>
          <w:szCs w:val="18"/>
        </w:rPr>
        <w:t>․</w:t>
      </w:r>
    </w:p>
    <w:p w14:paraId="66AF0027" w14:textId="77777777" w:rsidR="00CE11B7" w:rsidRPr="00FE33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62A5C736" w14:textId="77777777" w:rsidR="00CE11B7" w:rsidRPr="00FE33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5FADD980" w14:textId="2421D705" w:rsidR="00CE11B7" w:rsidRPr="00DC4368" w:rsidRDefault="00CE11B7" w:rsidP="00DC436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«Վերահսկողության մակարդակը» ենթաբաժինը լրացվում է, եթե հայտարարագրի 2</w:t>
      </w:r>
      <w:r w:rsidRPr="00FE33C1">
        <w:rPr>
          <w:rFonts w:ascii="Cambria Math" w:eastAsia="Cambria Math" w:hAnsi="Cambria Math" w:cs="Cambria Math"/>
          <w:sz w:val="18"/>
          <w:szCs w:val="18"/>
        </w:rPr>
        <w:t>․</w:t>
      </w:r>
      <w:r w:rsidRPr="00FE33C1">
        <w:rPr>
          <w:rFonts w:ascii="GHEA Grapalat" w:eastAsia="GHEA Grapalat" w:hAnsi="GHEA Grapalat"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B7DEF06" w14:textId="77777777" w:rsidR="00CE11B7" w:rsidRPr="00FE33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FE33C1">
        <w:rPr>
          <w:rFonts w:ascii="GHEA Grapalat" w:eastAsia="GHEA Grapalat" w:hAnsi="GHEA Grapalat" w:cs="GHEA Grapalat"/>
          <w:color w:val="000000"/>
          <w:sz w:val="18"/>
          <w:szCs w:val="18"/>
        </w:rPr>
        <w:t>Հայտարարագրի 3-րդ բաժինը (Պետության, համայնքի կամ միջազգային կազմակերպության մասնակցությունը)</w:t>
      </w:r>
      <w:r w:rsidRPr="00FE33C1">
        <w:rPr>
          <w:rFonts w:ascii="GHEA Grapalat" w:eastAsia="GHEA Grapalat" w:hAnsi="GHEA Grapalat" w:cs="GHEA Grapalat"/>
          <w:b/>
          <w:color w:val="000000"/>
          <w:sz w:val="18"/>
          <w:szCs w:val="18"/>
        </w:rPr>
        <w:t xml:space="preserve"> </w:t>
      </w:r>
      <w:r w:rsidRPr="00FE33C1">
        <w:rPr>
          <w:rFonts w:ascii="GHEA Grapalat" w:eastAsia="GHEA Grapalat" w:hAnsi="GHEA Grapalat" w:cs="GHEA Grapalat"/>
          <w:color w:val="000000"/>
          <w:sz w:val="18"/>
          <w:szCs w:val="18"/>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FE33C1">
        <w:rPr>
          <w:rFonts w:ascii="Cambria Math" w:eastAsia="GHEA Grapalat" w:hAnsi="Cambria Math" w:cs="GHEA Grapalat"/>
          <w:color w:val="000000"/>
          <w:sz w:val="18"/>
          <w:szCs w:val="18"/>
        </w:rPr>
        <w:t>․</w:t>
      </w:r>
    </w:p>
    <w:p w14:paraId="194785C2" w14:textId="77777777" w:rsidR="00CE11B7" w:rsidRPr="00FE33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w:t>
      </w:r>
      <w:r w:rsidRPr="00FE33C1">
        <w:rPr>
          <w:rFonts w:ascii="GHEA Grapalat" w:eastAsia="GHEA Grapalat" w:hAnsi="GHEA Grapalat" w:cs="GHEA Grapalat"/>
          <w:sz w:val="18"/>
          <w:szCs w:val="18"/>
        </w:rPr>
        <w:lastRenderedPageBreak/>
        <w:t>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9D7628" w14:textId="36E4832C" w:rsidR="00CE11B7" w:rsidRPr="00DC4368" w:rsidRDefault="00CE11B7" w:rsidP="00DC436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0CA8ECE" w14:textId="77777777" w:rsidR="00CE11B7" w:rsidRPr="00FE33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FE33C1">
        <w:rPr>
          <w:rFonts w:ascii="GHEA Grapalat" w:eastAsia="GHEA Grapalat" w:hAnsi="GHEA Grapalat" w:cs="GHEA Grapalat"/>
          <w:color w:val="000000"/>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FE33C1">
        <w:rPr>
          <w:rFonts w:ascii="Cambria Math" w:eastAsia="GHEA Grapalat" w:hAnsi="Cambria Math" w:cs="GHEA Grapalat"/>
          <w:color w:val="000000"/>
          <w:sz w:val="18"/>
          <w:szCs w:val="18"/>
        </w:rPr>
        <w:t>․</w:t>
      </w:r>
    </w:p>
    <w:p w14:paraId="55D57077" w14:textId="77777777" w:rsidR="00CE11B7" w:rsidRPr="00FE33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8487A31" w14:textId="77777777" w:rsidR="00CE11B7" w:rsidRPr="00FE33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14:paraId="0F849866" w14:textId="77777777" w:rsidR="00CE11B7" w:rsidRPr="00FE33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«Անձի հաշվառման հասցեն» ենթաբաժնում լրացվում է իրական շահառուի հաշվառման վայրի հասցեն.</w:t>
      </w:r>
    </w:p>
    <w:p w14:paraId="6CD7386D" w14:textId="77777777" w:rsidR="00CE11B7" w:rsidRPr="00FE33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Pr="00FE33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«Իրական շահառու հանդիսանալու հիմքերը (բացառությամբ ընդերքօգտագործման ոլորտի հաշվետու կազմակերպությունների</w:t>
      </w:r>
      <w:proofErr w:type="gramStart"/>
      <w:r w:rsidRPr="00FE33C1">
        <w:rPr>
          <w:rFonts w:ascii="GHEA Grapalat" w:eastAsia="GHEA Grapalat" w:hAnsi="GHEA Grapalat" w:cs="GHEA Grapalat"/>
          <w:sz w:val="18"/>
          <w:szCs w:val="18"/>
        </w:rPr>
        <w:t>)»</w:t>
      </w:r>
      <w:proofErr w:type="gramEnd"/>
      <w:r w:rsidRPr="00FE33C1">
        <w:rPr>
          <w:rFonts w:ascii="GHEA Grapalat" w:eastAsia="GHEA Grapalat" w:hAnsi="GHEA Grapalat" w:cs="GHEA Grapalat"/>
          <w:sz w:val="18"/>
          <w:szCs w:val="18"/>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FE33C1">
        <w:rPr>
          <w:rFonts w:ascii="Cambria Math" w:eastAsia="GHEA Grapalat" w:hAnsi="Cambria Math" w:cs="GHEA Grapalat"/>
          <w:sz w:val="18"/>
          <w:szCs w:val="18"/>
        </w:rPr>
        <w:t>․</w:t>
      </w:r>
    </w:p>
    <w:p w14:paraId="6C5AB61E" w14:textId="52177025" w:rsidR="00CE11B7" w:rsidRPr="00FE33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ա</w:t>
      </w:r>
      <w:r w:rsidRPr="00FE33C1">
        <w:rPr>
          <w:rFonts w:ascii="Cambria Math" w:eastAsia="GHEA Grapalat" w:hAnsi="Cambria Math" w:cs="GHEA Grapalat"/>
          <w:sz w:val="18"/>
          <w:szCs w:val="18"/>
        </w:rPr>
        <w:t>․</w:t>
      </w:r>
      <w:r w:rsidRPr="00FE33C1">
        <w:rPr>
          <w:rFonts w:ascii="GHEA Grapalat" w:eastAsia="GHEA Grapalat" w:hAnsi="GHEA Grapalat" w:cs="GHEA Grapalat"/>
          <w:sz w:val="18"/>
          <w:szCs w:val="18"/>
        </w:rPr>
        <w:t xml:space="preserve"> Այս ենթաբաժնի «</w:t>
      </w:r>
      <w:r w:rsidRPr="00FE33C1">
        <w:rPr>
          <w:rFonts w:ascii="GHEA Grapalat" w:eastAsia="GHEA Grapalat" w:hAnsi="GHEA Grapalat" w:cs="GHEA Grapalat"/>
          <w:b/>
          <w:sz w:val="18"/>
          <w:szCs w:val="18"/>
        </w:rPr>
        <w:t>ա</w:t>
      </w:r>
      <w:r w:rsidRPr="00FE33C1">
        <w:rPr>
          <w:rFonts w:ascii="GHEA Grapalat" w:eastAsia="GHEA Grapalat" w:hAnsi="GHEA Grapalat" w:cs="GHEA Grapalat"/>
          <w:sz w:val="18"/>
          <w:szCs w:val="18"/>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r w:rsidR="00286090" w:rsidRPr="00FE33C1">
        <w:rPr>
          <w:rFonts w:ascii="GHEA Grapalat" w:eastAsia="GHEA Grapalat" w:hAnsi="GHEA Grapalat" w:cs="GHEA Grapalat"/>
          <w:sz w:val="18"/>
          <w:szCs w:val="18"/>
        </w:rPr>
        <w:t xml:space="preserve"> </w:t>
      </w:r>
      <w:r w:rsidRPr="00FE33C1">
        <w:rPr>
          <w:rFonts w:ascii="GHEA Grapalat" w:eastAsia="GHEA Grapalat" w:hAnsi="GHEA Grapalat" w:cs="GHEA Grapalat"/>
          <w:sz w:val="18"/>
          <w:szCs w:val="18"/>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w:t>
      </w:r>
      <w:r w:rsidRPr="00FE33C1">
        <w:rPr>
          <w:rFonts w:ascii="GHEA Grapalat" w:eastAsia="GHEA Grapalat" w:hAnsi="GHEA Grapalat" w:cs="GHEA Grapalat"/>
          <w:sz w:val="18"/>
          <w:szCs w:val="18"/>
        </w:rPr>
        <w:lastRenderedPageBreak/>
        <w:t xml:space="preserve">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FE33C1">
        <w:rPr>
          <w:rFonts w:ascii="GHEA Grapalat" w:eastAsia="GHEA Grapalat" w:hAnsi="GHEA Grapalat" w:cs="GHEA Grapalat"/>
          <w:sz w:val="18"/>
          <w:szCs w:val="18"/>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6F098C8A" w14:textId="77777777" w:rsidR="00CE11B7" w:rsidRPr="00FE33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բ</w:t>
      </w:r>
      <w:r w:rsidRPr="00FE33C1">
        <w:rPr>
          <w:rFonts w:ascii="Cambria Math" w:eastAsia="GHEA Grapalat" w:hAnsi="Cambria Math" w:cs="GHEA Grapalat"/>
          <w:sz w:val="18"/>
          <w:szCs w:val="18"/>
        </w:rPr>
        <w:t>․</w:t>
      </w:r>
      <w:r w:rsidRPr="00FE33C1">
        <w:rPr>
          <w:rFonts w:ascii="GHEA Grapalat" w:eastAsia="GHEA Grapalat" w:hAnsi="GHEA Grapalat" w:cs="GHEA Grapalat"/>
          <w:sz w:val="18"/>
          <w:szCs w:val="18"/>
        </w:rPr>
        <w:t xml:space="preserve"> Այս ենթաբաժնի «</w:t>
      </w:r>
      <w:r w:rsidRPr="00FE33C1">
        <w:rPr>
          <w:rFonts w:ascii="GHEA Grapalat" w:eastAsia="GHEA Grapalat" w:hAnsi="GHEA Grapalat" w:cs="GHEA Grapalat"/>
          <w:b/>
          <w:sz w:val="18"/>
          <w:szCs w:val="18"/>
        </w:rPr>
        <w:t>բ</w:t>
      </w:r>
      <w:r w:rsidRPr="00FE33C1">
        <w:rPr>
          <w:rFonts w:ascii="GHEA Grapalat" w:eastAsia="GHEA Grapalat" w:hAnsi="GHEA Grapalat"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C617CD9" w14:textId="77777777" w:rsidR="00CE11B7" w:rsidRPr="00FE33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գ</w:t>
      </w:r>
      <w:r w:rsidRPr="00FE33C1">
        <w:rPr>
          <w:rFonts w:ascii="Cambria Math" w:eastAsia="GHEA Grapalat" w:hAnsi="Cambria Math" w:cs="GHEA Grapalat"/>
          <w:sz w:val="18"/>
          <w:szCs w:val="18"/>
        </w:rPr>
        <w:t xml:space="preserve">․ </w:t>
      </w:r>
      <w:r w:rsidRPr="00FE33C1">
        <w:rPr>
          <w:rFonts w:ascii="GHEA Grapalat" w:eastAsia="GHEA Grapalat" w:hAnsi="GHEA Grapalat" w:cs="GHEA Grapalat"/>
          <w:sz w:val="18"/>
          <w:szCs w:val="18"/>
        </w:rPr>
        <w:t>Այս ենթաբաժնի «</w:t>
      </w:r>
      <w:r w:rsidRPr="00FE33C1">
        <w:rPr>
          <w:rFonts w:ascii="GHEA Grapalat" w:eastAsia="GHEA Grapalat" w:hAnsi="GHEA Grapalat" w:cs="GHEA Grapalat"/>
          <w:b/>
          <w:sz w:val="18"/>
          <w:szCs w:val="18"/>
        </w:rPr>
        <w:t>գ</w:t>
      </w:r>
      <w:r w:rsidRPr="00FE33C1">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2FF6E45" w14:textId="68361401" w:rsidR="00CE11B7" w:rsidRPr="00FE33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bookmarkStart w:id="6" w:name="_heading=h.gjdgxs" w:colFirst="0" w:colLast="0"/>
      <w:bookmarkEnd w:id="6"/>
      <w:r w:rsidRPr="00FE33C1">
        <w:rPr>
          <w:rFonts w:ascii="GHEA Grapalat" w:eastAsia="GHEA Grapalat" w:hAnsi="GHEA Grapalat" w:cs="GHEA Grapalat"/>
          <w:sz w:val="18"/>
          <w:szCs w:val="18"/>
        </w:rPr>
        <w:t>«Իրական շահառու հանդիսանալու հիմքերը (ընդերքօգտագործման ոլորտի հաշվետու կազմակերպությունների համար)</w:t>
      </w:r>
      <w:r w:rsidR="00286090" w:rsidRPr="00FE33C1">
        <w:rPr>
          <w:rFonts w:ascii="GHEA Grapalat" w:eastAsia="GHEA Grapalat" w:hAnsi="GHEA Grapalat" w:cs="GHEA Grapalat"/>
          <w:sz w:val="18"/>
          <w:szCs w:val="18"/>
        </w:rPr>
        <w:t xml:space="preserve"> </w:t>
      </w:r>
      <w:r w:rsidRPr="00FE33C1">
        <w:rPr>
          <w:rFonts w:ascii="GHEA Grapalat" w:eastAsia="GHEA Grapalat" w:hAnsi="GHEA Grapalat" w:cs="GHEA Grapalat"/>
          <w:sz w:val="18"/>
          <w:szCs w:val="18"/>
        </w:rPr>
        <w:t>»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FE33C1">
        <w:rPr>
          <w:rFonts w:ascii="Cambria Math" w:eastAsia="Cambria Math" w:hAnsi="Cambria Math" w:cs="Cambria Math"/>
          <w:sz w:val="18"/>
          <w:szCs w:val="18"/>
        </w:rPr>
        <w:t>․</w:t>
      </w:r>
      <w:r w:rsidRPr="00FE33C1">
        <w:rPr>
          <w:rFonts w:ascii="GHEA Grapalat" w:eastAsia="GHEA Grapalat" w:hAnsi="GHEA Grapalat"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FE33C1">
        <w:rPr>
          <w:rFonts w:ascii="Cambria Math" w:eastAsia="GHEA Grapalat" w:hAnsi="Cambria Math" w:cs="GHEA Grapalat"/>
          <w:sz w:val="18"/>
          <w:szCs w:val="18"/>
        </w:rPr>
        <w:t>․</w:t>
      </w:r>
    </w:p>
    <w:p w14:paraId="3C3613F3" w14:textId="77777777" w:rsidR="00CE11B7" w:rsidRPr="00FE33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ա</w:t>
      </w:r>
      <w:r w:rsidRPr="00FE33C1">
        <w:rPr>
          <w:rFonts w:ascii="Cambria Math" w:eastAsia="GHEA Grapalat" w:hAnsi="Cambria Math" w:cs="GHEA Grapalat"/>
          <w:sz w:val="18"/>
          <w:szCs w:val="18"/>
        </w:rPr>
        <w:t xml:space="preserve">․ </w:t>
      </w:r>
      <w:r w:rsidRPr="00FE33C1">
        <w:rPr>
          <w:rFonts w:ascii="GHEA Grapalat" w:eastAsia="GHEA Grapalat" w:hAnsi="GHEA Grapalat" w:cs="GHEA Grapalat"/>
          <w:sz w:val="18"/>
          <w:szCs w:val="18"/>
        </w:rPr>
        <w:t>Այս ենթաբաժնի «</w:t>
      </w:r>
      <w:r w:rsidRPr="00FE33C1">
        <w:rPr>
          <w:rFonts w:ascii="GHEA Grapalat" w:eastAsia="GHEA Grapalat" w:hAnsi="GHEA Grapalat" w:cs="GHEA Grapalat"/>
          <w:b/>
          <w:sz w:val="18"/>
          <w:szCs w:val="18"/>
        </w:rPr>
        <w:t>ա</w:t>
      </w:r>
      <w:r w:rsidRPr="00FE33C1">
        <w:rPr>
          <w:rFonts w:ascii="GHEA Grapalat" w:eastAsia="GHEA Grapalat" w:hAnsi="GHEA Grapalat" w:cs="GHEA Grapalat"/>
          <w:sz w:val="18"/>
          <w:szCs w:val="18"/>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FE33C1">
        <w:rPr>
          <w:rFonts w:ascii="GHEA Grapalat" w:eastAsia="GHEA Grapalat" w:hAnsi="GHEA Grapalat" w:cs="GHEA Grapalat"/>
          <w:sz w:val="18"/>
          <w:szCs w:val="18"/>
        </w:rPr>
        <w:t>Այս ենթաբաժինը լրացվում է սույն կարգի 4-րդ կետի 5-րդ ենթակետի «ա» պարբերությամբ սահմանված կանոնների հաշվառմամբ.</w:t>
      </w:r>
      <w:proofErr w:type="gramEnd"/>
    </w:p>
    <w:p w14:paraId="01A824AD" w14:textId="77777777" w:rsidR="00CE11B7" w:rsidRPr="00FE33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roofErr w:type="gramStart"/>
      <w:r w:rsidRPr="00FE33C1">
        <w:rPr>
          <w:rFonts w:ascii="GHEA Grapalat" w:eastAsia="GHEA Grapalat" w:hAnsi="GHEA Grapalat" w:cs="GHEA Grapalat"/>
          <w:sz w:val="18"/>
          <w:szCs w:val="18"/>
        </w:rPr>
        <w:t>բ</w:t>
      </w:r>
      <w:proofErr w:type="gramEnd"/>
      <w:r w:rsidRPr="00FE33C1">
        <w:rPr>
          <w:rFonts w:ascii="Cambria Math" w:eastAsia="GHEA Grapalat" w:hAnsi="Cambria Math" w:cs="GHEA Grapalat"/>
          <w:sz w:val="18"/>
          <w:szCs w:val="18"/>
        </w:rPr>
        <w:t xml:space="preserve">․ </w:t>
      </w:r>
      <w:r w:rsidRPr="00FE33C1">
        <w:rPr>
          <w:rFonts w:ascii="GHEA Grapalat" w:eastAsia="GHEA Grapalat" w:hAnsi="GHEA Grapalat" w:cs="GHEA Grapalat"/>
          <w:sz w:val="18"/>
          <w:szCs w:val="18"/>
        </w:rPr>
        <w:t>Այս ենթաբաժնի «</w:t>
      </w:r>
      <w:r w:rsidRPr="00FE33C1">
        <w:rPr>
          <w:rFonts w:ascii="GHEA Grapalat" w:eastAsia="GHEA Grapalat" w:hAnsi="GHEA Grapalat" w:cs="GHEA Grapalat"/>
          <w:b/>
          <w:sz w:val="18"/>
          <w:szCs w:val="18"/>
        </w:rPr>
        <w:t>բ</w:t>
      </w:r>
      <w:r w:rsidRPr="00FE33C1">
        <w:rPr>
          <w:rFonts w:ascii="GHEA Grapalat" w:eastAsia="GHEA Grapalat" w:hAnsi="GHEA Grapalat"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2A93BAB2" w14:textId="77777777" w:rsidR="00CE11B7" w:rsidRPr="00FE33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roofErr w:type="gramStart"/>
      <w:r w:rsidRPr="00FE33C1">
        <w:rPr>
          <w:rFonts w:ascii="GHEA Grapalat" w:eastAsia="GHEA Grapalat" w:hAnsi="GHEA Grapalat" w:cs="GHEA Grapalat"/>
          <w:sz w:val="18"/>
          <w:szCs w:val="18"/>
        </w:rPr>
        <w:t>գ</w:t>
      </w:r>
      <w:proofErr w:type="gramEnd"/>
      <w:r w:rsidRPr="00FE33C1">
        <w:rPr>
          <w:rFonts w:ascii="Cambria Math" w:eastAsia="GHEA Grapalat" w:hAnsi="Cambria Math" w:cs="GHEA Grapalat"/>
          <w:sz w:val="18"/>
          <w:szCs w:val="18"/>
        </w:rPr>
        <w:t xml:space="preserve">․ </w:t>
      </w:r>
      <w:r w:rsidRPr="00FE33C1">
        <w:rPr>
          <w:rFonts w:ascii="GHEA Grapalat" w:eastAsia="GHEA Grapalat" w:hAnsi="GHEA Grapalat" w:cs="GHEA Grapalat"/>
          <w:sz w:val="18"/>
          <w:szCs w:val="18"/>
        </w:rPr>
        <w:t>Այս ենթաբաժնի «</w:t>
      </w:r>
      <w:r w:rsidRPr="00FE33C1">
        <w:rPr>
          <w:rFonts w:ascii="GHEA Grapalat" w:eastAsia="GHEA Grapalat" w:hAnsi="GHEA Grapalat" w:cs="GHEA Grapalat"/>
          <w:b/>
          <w:sz w:val="18"/>
          <w:szCs w:val="18"/>
        </w:rPr>
        <w:t>գ</w:t>
      </w:r>
      <w:r w:rsidRPr="00FE33C1">
        <w:rPr>
          <w:rFonts w:ascii="GHEA Grapalat" w:eastAsia="GHEA Grapalat" w:hAnsi="GHEA Grapalat"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06DFAD6" w14:textId="77777777" w:rsidR="00CE11B7" w:rsidRPr="00FE33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դ</w:t>
      </w:r>
      <w:r w:rsidRPr="00FE33C1">
        <w:rPr>
          <w:rFonts w:ascii="Cambria Math" w:eastAsia="GHEA Grapalat" w:hAnsi="Cambria Math" w:cs="GHEA Grapalat"/>
          <w:sz w:val="18"/>
          <w:szCs w:val="18"/>
        </w:rPr>
        <w:t xml:space="preserve">․ </w:t>
      </w:r>
      <w:r w:rsidRPr="00FE33C1">
        <w:rPr>
          <w:rFonts w:ascii="GHEA Grapalat" w:eastAsia="GHEA Grapalat" w:hAnsi="GHEA Grapalat" w:cs="GHEA Grapalat"/>
          <w:sz w:val="18"/>
          <w:szCs w:val="18"/>
        </w:rPr>
        <w:t>Այս ենթաբաժնի «</w:t>
      </w:r>
      <w:r w:rsidRPr="00FE33C1">
        <w:rPr>
          <w:rFonts w:ascii="GHEA Grapalat" w:eastAsia="GHEA Grapalat" w:hAnsi="GHEA Grapalat" w:cs="GHEA Grapalat"/>
          <w:b/>
          <w:sz w:val="18"/>
          <w:szCs w:val="18"/>
        </w:rPr>
        <w:t>դ</w:t>
      </w:r>
      <w:r w:rsidRPr="00FE33C1">
        <w:rPr>
          <w:rFonts w:ascii="GHEA Grapalat" w:eastAsia="GHEA Grapalat" w:hAnsi="GHEA Grapalat" w:cs="GHEA Grapalat"/>
          <w:sz w:val="18"/>
          <w:szCs w:val="18"/>
        </w:rPr>
        <w:t>»</w:t>
      </w:r>
      <w:r w:rsidRPr="00FE33C1">
        <w:rPr>
          <w:rFonts w:ascii="GHEA Grapalat" w:eastAsia="GHEA Grapalat" w:hAnsi="GHEA Grapalat" w:cs="GHEA Grapalat"/>
          <w:b/>
          <w:sz w:val="18"/>
          <w:szCs w:val="18"/>
        </w:rPr>
        <w:t xml:space="preserve"> </w:t>
      </w:r>
      <w:r w:rsidRPr="00FE33C1">
        <w:rPr>
          <w:rFonts w:ascii="GHEA Grapalat" w:eastAsia="GHEA Grapalat" w:hAnsi="GHEA Grapalat"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63C9D41" w14:textId="77777777" w:rsidR="00CE11B7" w:rsidRPr="00FE33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ե</w:t>
      </w:r>
      <w:r w:rsidRPr="00FE33C1">
        <w:rPr>
          <w:rFonts w:ascii="Cambria Math" w:eastAsia="GHEA Grapalat" w:hAnsi="Cambria Math" w:cs="GHEA Grapalat"/>
          <w:sz w:val="18"/>
          <w:szCs w:val="18"/>
        </w:rPr>
        <w:t xml:space="preserve">․ </w:t>
      </w:r>
      <w:r w:rsidRPr="00FE33C1">
        <w:rPr>
          <w:rFonts w:ascii="GHEA Grapalat" w:eastAsia="GHEA Grapalat" w:hAnsi="GHEA Grapalat" w:cs="GHEA Grapalat"/>
          <w:sz w:val="18"/>
          <w:szCs w:val="18"/>
        </w:rPr>
        <w:t>Այս ենթաբաժնի «</w:t>
      </w:r>
      <w:r w:rsidRPr="00FE33C1">
        <w:rPr>
          <w:rFonts w:ascii="GHEA Grapalat" w:eastAsia="GHEA Grapalat" w:hAnsi="GHEA Grapalat" w:cs="GHEA Grapalat"/>
          <w:b/>
          <w:sz w:val="18"/>
          <w:szCs w:val="18"/>
        </w:rPr>
        <w:t>ե</w:t>
      </w:r>
      <w:r w:rsidRPr="00FE33C1">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E69769C" w14:textId="77777777" w:rsidR="00CE11B7" w:rsidRPr="00FE33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EF7F78B" w14:textId="77777777" w:rsidR="00CE11B7" w:rsidRPr="00FE33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14:paraId="206F82D7" w14:textId="77777777" w:rsidR="00CE11B7" w:rsidRPr="00FE33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FE33C1">
        <w:rPr>
          <w:rFonts w:ascii="GHEA Grapalat" w:eastAsia="GHEA Grapalat" w:hAnsi="GHEA Grapalat" w:cs="GHEA Grapalat"/>
          <w:sz w:val="18"/>
          <w:szCs w:val="18"/>
        </w:rPr>
        <w:lastRenderedPageBreak/>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FE33C1">
        <w:rPr>
          <w:rFonts w:ascii="GHEA Grapalat" w:eastAsia="GHEA Grapalat" w:hAnsi="GHEA Grapalat" w:cs="GHEA Grapalat"/>
          <w:color w:val="000000"/>
          <w:sz w:val="18"/>
          <w:szCs w:val="18"/>
        </w:rPr>
        <w:t xml:space="preserve">ենթակա է լրացման յուրաքանչյուր </w:t>
      </w:r>
      <w:r w:rsidRPr="00FE33C1">
        <w:rPr>
          <w:rFonts w:ascii="GHEA Grapalat" w:eastAsia="GHEA Grapalat" w:hAnsi="GHEA Grapalat" w:cs="GHEA Grapalat"/>
          <w:sz w:val="18"/>
          <w:szCs w:val="18"/>
        </w:rPr>
        <w:t xml:space="preserve">միջանկյալ իրավաբանական անձի համար առանձին՝ բոլոր միջանկյալ իրավաբանական անձանց քանակով։ </w:t>
      </w:r>
      <w:r w:rsidRPr="00FE33C1">
        <w:rPr>
          <w:rFonts w:ascii="GHEA Grapalat" w:eastAsia="GHEA Grapalat" w:hAnsi="GHEA Grapalat" w:cs="GHEA Grapalat"/>
          <w:color w:val="000000"/>
          <w:sz w:val="18"/>
          <w:szCs w:val="18"/>
        </w:rPr>
        <w:t>Այս բաժնում ենթաբաժինները լրացվում են հետևյալ կանոններով</w:t>
      </w:r>
      <w:r w:rsidRPr="00FE33C1">
        <w:rPr>
          <w:rFonts w:ascii="Cambria Math" w:eastAsia="GHEA Grapalat" w:hAnsi="Cambria Math" w:cs="GHEA Grapalat"/>
          <w:color w:val="000000"/>
          <w:sz w:val="18"/>
          <w:szCs w:val="18"/>
        </w:rPr>
        <w:t>․</w:t>
      </w:r>
    </w:p>
    <w:p w14:paraId="70FB34F0" w14:textId="77777777" w:rsidR="00CE11B7" w:rsidRPr="00FE33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02ADC49" w14:textId="77777777" w:rsidR="00CE11B7" w:rsidRPr="00FE33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 xml:space="preserve">«Իրական շահառուի տվյալները» ենթաբաժնում լրացվում են այն իրական </w:t>
      </w:r>
      <w:proofErr w:type="gramStart"/>
      <w:r w:rsidRPr="00FE33C1">
        <w:rPr>
          <w:rFonts w:ascii="GHEA Grapalat" w:eastAsia="GHEA Grapalat" w:hAnsi="GHEA Grapalat" w:cs="GHEA Grapalat"/>
          <w:sz w:val="18"/>
          <w:szCs w:val="18"/>
        </w:rPr>
        <w:t>շահառու(</w:t>
      </w:r>
      <w:proofErr w:type="gramEnd"/>
      <w:r w:rsidRPr="00FE33C1">
        <w:rPr>
          <w:rFonts w:ascii="GHEA Grapalat" w:eastAsia="GHEA Grapalat" w:hAnsi="GHEA Grapalat" w:cs="GHEA Grapalat"/>
          <w:sz w:val="18"/>
          <w:szCs w:val="18"/>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FE33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BB2B0C0" w14:textId="77777777" w:rsidR="00CE11B7" w:rsidRPr="00FE33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313379DC" w14:textId="77777777" w:rsidR="00CE11B7" w:rsidRPr="00FE33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FE33C1">
        <w:rPr>
          <w:rFonts w:ascii="GHEA Grapalat" w:eastAsia="GHEA Grapalat" w:hAnsi="GHEA Grapalat" w:cs="GHEA Grapalat"/>
          <w:sz w:val="18"/>
          <w:szCs w:val="18"/>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821851" w:rsidRDefault="00CE11B7" w:rsidP="00CE11B7">
      <w:pPr>
        <w:pStyle w:val="31"/>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31"/>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31"/>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31"/>
        <w:spacing w:line="240" w:lineRule="auto"/>
        <w:ind w:left="360" w:firstLine="0"/>
        <w:rPr>
          <w:rFonts w:ascii="GHEA Grapalat" w:hAnsi="GHEA Grapalat" w:cs="Sylfaen"/>
          <w:i/>
          <w:sz w:val="16"/>
          <w:szCs w:val="16"/>
          <w:lang w:val="hy-AM" w:eastAsia="ru-RU"/>
        </w:rPr>
      </w:pPr>
    </w:p>
    <w:p w14:paraId="3354FCEE" w14:textId="7DAA5F06" w:rsidR="00CE11B7" w:rsidRDefault="00CE11B7" w:rsidP="00CE11B7">
      <w:pPr>
        <w:pStyle w:val="31"/>
        <w:spacing w:line="240" w:lineRule="auto"/>
        <w:ind w:left="360" w:firstLine="0"/>
        <w:rPr>
          <w:rFonts w:ascii="GHEA Grapalat" w:hAnsi="GHEA Grapalat" w:cs="Sylfaen"/>
          <w:i/>
          <w:sz w:val="16"/>
          <w:szCs w:val="16"/>
          <w:lang w:val="hy-AM" w:eastAsia="ru-RU"/>
        </w:rPr>
      </w:pPr>
    </w:p>
    <w:p w14:paraId="0C0C6244" w14:textId="5222928F" w:rsidR="00286090" w:rsidRDefault="00286090" w:rsidP="00CE11B7">
      <w:pPr>
        <w:pStyle w:val="31"/>
        <w:spacing w:line="240" w:lineRule="auto"/>
        <w:ind w:left="360" w:firstLine="0"/>
        <w:rPr>
          <w:rFonts w:ascii="GHEA Grapalat" w:hAnsi="GHEA Grapalat" w:cs="Sylfaen"/>
          <w:i/>
          <w:sz w:val="16"/>
          <w:szCs w:val="16"/>
          <w:lang w:val="hy-AM" w:eastAsia="ru-RU"/>
        </w:rPr>
      </w:pPr>
    </w:p>
    <w:p w14:paraId="62E1B026" w14:textId="072F7CD9" w:rsidR="00286090" w:rsidRDefault="00286090" w:rsidP="00CE11B7">
      <w:pPr>
        <w:pStyle w:val="31"/>
        <w:spacing w:line="240" w:lineRule="auto"/>
        <w:ind w:left="360" w:firstLine="0"/>
        <w:rPr>
          <w:rFonts w:ascii="GHEA Grapalat" w:hAnsi="GHEA Grapalat" w:cs="Sylfaen"/>
          <w:i/>
          <w:sz w:val="16"/>
          <w:szCs w:val="16"/>
          <w:lang w:val="hy-AM" w:eastAsia="ru-RU"/>
        </w:rPr>
      </w:pPr>
    </w:p>
    <w:p w14:paraId="43D5388B" w14:textId="65E710AC" w:rsidR="00286090" w:rsidRDefault="00286090" w:rsidP="00CE11B7">
      <w:pPr>
        <w:pStyle w:val="31"/>
        <w:spacing w:line="240" w:lineRule="auto"/>
        <w:ind w:left="360" w:firstLine="0"/>
        <w:rPr>
          <w:rFonts w:ascii="GHEA Grapalat" w:hAnsi="GHEA Grapalat" w:cs="Sylfaen"/>
          <w:i/>
          <w:sz w:val="16"/>
          <w:szCs w:val="16"/>
          <w:lang w:val="hy-AM" w:eastAsia="ru-RU"/>
        </w:rPr>
      </w:pPr>
    </w:p>
    <w:p w14:paraId="6C779111" w14:textId="77777777" w:rsidR="00286090" w:rsidRPr="00821851" w:rsidRDefault="00286090" w:rsidP="00CE11B7">
      <w:pPr>
        <w:pStyle w:val="31"/>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31"/>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31"/>
        <w:spacing w:line="240" w:lineRule="auto"/>
        <w:ind w:left="360" w:firstLine="0"/>
        <w:rPr>
          <w:rFonts w:ascii="GHEA Grapalat" w:hAnsi="GHEA Grapalat" w:cs="Sylfaen"/>
          <w:i/>
          <w:sz w:val="16"/>
          <w:szCs w:val="16"/>
          <w:lang w:val="hy-AM" w:eastAsia="ru-RU"/>
        </w:rPr>
      </w:pPr>
    </w:p>
    <w:p w14:paraId="2E4C778A" w14:textId="77777777" w:rsidR="00CE11B7" w:rsidRPr="00F87FBC" w:rsidRDefault="00CE11B7" w:rsidP="00CE11B7">
      <w:pPr>
        <w:pStyle w:val="31"/>
        <w:spacing w:line="240" w:lineRule="auto"/>
        <w:ind w:left="360" w:firstLine="0"/>
        <w:rPr>
          <w:rFonts w:ascii="GHEA Grapalat" w:hAnsi="GHEA Grapalat" w:cs="Sylfaen"/>
          <w:i/>
          <w:sz w:val="16"/>
          <w:szCs w:val="16"/>
          <w:lang w:val="hy-AM" w:eastAsia="ru-RU"/>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w:t>
      </w:r>
      <w:r w:rsidR="00821851" w:rsidRPr="00821851">
        <w:rPr>
          <w:rFonts w:ascii="GHEA Grapalat" w:hAnsi="GHEA Grapalat"/>
          <w:i/>
          <w:sz w:val="16"/>
          <w:szCs w:val="16"/>
          <w:lang w:val="hy-AM"/>
        </w:rPr>
        <w:t xml:space="preserve"> ինչպես նաև եթե մասնակիցը անհատ ձեռնարկատեր </w:t>
      </w:r>
      <w:r w:rsidRPr="00821851">
        <w:rPr>
          <w:rFonts w:ascii="GHEA Grapalat" w:hAnsi="GHEA Grapalat"/>
          <w:i/>
          <w:sz w:val="16"/>
          <w:szCs w:val="16"/>
          <w:lang w:val="hy-AM"/>
        </w:rPr>
        <w:t>է կամ ֆիզիկական անձ։</w:t>
      </w:r>
    </w:p>
    <w:p w14:paraId="4692B0FD" w14:textId="77777777" w:rsidR="00CE11B7" w:rsidRPr="00F566BF" w:rsidRDefault="00CE11B7" w:rsidP="00CE11B7">
      <w:pPr>
        <w:pStyle w:val="31"/>
        <w:spacing w:line="240" w:lineRule="auto"/>
        <w:jc w:val="right"/>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31"/>
        <w:spacing w:line="240" w:lineRule="auto"/>
        <w:jc w:val="left"/>
        <w:rPr>
          <w:rFonts w:ascii="GHEA Grapalat" w:hAnsi="GHEA Grapalat" w:cs="Sylfaen"/>
          <w:b/>
          <w:lang w:val="hy-AM"/>
        </w:rPr>
      </w:pPr>
    </w:p>
    <w:p w14:paraId="0BC5319F" w14:textId="77777777" w:rsidR="00B2572B" w:rsidRPr="00F566BF" w:rsidRDefault="00B2572B" w:rsidP="000B1088">
      <w:pPr>
        <w:pStyle w:val="31"/>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547241D6" w14:textId="312980E5" w:rsidR="00B63535" w:rsidRPr="00F566BF" w:rsidRDefault="0098307F" w:rsidP="00B63535">
      <w:pPr>
        <w:pStyle w:val="31"/>
        <w:spacing w:line="240" w:lineRule="auto"/>
        <w:jc w:val="right"/>
        <w:rPr>
          <w:rFonts w:ascii="GHEA Grapalat" w:hAnsi="GHEA Grapalat" w:cs="Arial"/>
          <w:b/>
          <w:lang w:val="hy-AM"/>
        </w:rPr>
      </w:pPr>
      <w:r w:rsidRPr="00BC5239">
        <w:rPr>
          <w:rFonts w:ascii="GHEA Grapalat" w:hAnsi="GHEA Grapalat"/>
          <w:b/>
          <w:color w:val="000000" w:themeColor="text1"/>
          <w:lang w:val="hy-AM"/>
        </w:rPr>
        <w:t>«ՔԲԿ-ԳՀԱՇՁԲ-22/19»</w:t>
      </w:r>
      <w:r w:rsidRPr="00BC5239">
        <w:rPr>
          <w:rFonts w:ascii="GHEA Grapalat" w:hAnsi="GHEA Grapalat"/>
          <w:b/>
          <w:color w:val="000000" w:themeColor="text1"/>
          <w:lang w:val="es-ES"/>
        </w:rPr>
        <w:t xml:space="preserve">  </w:t>
      </w:r>
      <w:r w:rsidR="00B63535" w:rsidRPr="00F566BF">
        <w:rPr>
          <w:rFonts w:ascii="GHEA Grapalat" w:hAnsi="GHEA Grapalat" w:cs="Sylfaen"/>
          <w:b/>
          <w:lang w:val="hy-AM"/>
        </w:rPr>
        <w:t>ծածկագրով</w:t>
      </w:r>
    </w:p>
    <w:p w14:paraId="476DC26D" w14:textId="3E548A88" w:rsidR="00B2572B" w:rsidRPr="00F566BF" w:rsidRDefault="00B63535" w:rsidP="00B63535">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ընթացակարգի</w:t>
      </w:r>
      <w:r w:rsidRPr="00F566BF">
        <w:rPr>
          <w:rFonts w:ascii="GHEA Grapalat" w:hAnsi="GHEA Grapalat" w:cs="Arial"/>
          <w:b/>
          <w:lang w:val="es-ES"/>
        </w:rPr>
        <w:t xml:space="preserve">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37B3CE92" w:rsidR="00B2572B" w:rsidRPr="00F566BF" w:rsidRDefault="00B2572B" w:rsidP="00EF3662">
      <w:pPr>
        <w:ind w:firstLine="567"/>
        <w:jc w:val="both"/>
        <w:rPr>
          <w:rFonts w:ascii="GHEA Grapalat" w:hAnsi="GHEA Grapalat" w:cs="Arial"/>
          <w:lang w:val="hy-AM"/>
        </w:rPr>
      </w:pPr>
      <w:r w:rsidRPr="0098307F">
        <w:rPr>
          <w:rFonts w:ascii="GHEA Grapalat" w:hAnsi="GHEA Grapalat" w:cs="Arial"/>
          <w:sz w:val="20"/>
          <w:szCs w:val="20"/>
          <w:lang w:val="es-ES"/>
        </w:rPr>
        <w:t xml:space="preserve">Ուսումնասիրելով </w:t>
      </w:r>
      <w:r w:rsidR="0098307F" w:rsidRPr="0098307F">
        <w:rPr>
          <w:rFonts w:ascii="GHEA Grapalat" w:hAnsi="GHEA Grapalat"/>
          <w:b/>
          <w:color w:val="000000" w:themeColor="text1"/>
          <w:sz w:val="20"/>
          <w:szCs w:val="20"/>
          <w:lang w:val="hy-AM"/>
        </w:rPr>
        <w:t>«ՔԲԿ-ԳՀԱՇՁԲ-22/19»</w:t>
      </w:r>
      <w:r w:rsidR="0098307F" w:rsidRPr="00BC5239">
        <w:rPr>
          <w:rFonts w:ascii="GHEA Grapalat" w:hAnsi="GHEA Grapalat"/>
          <w:b/>
          <w:color w:val="000000" w:themeColor="text1"/>
          <w:lang w:val="es-ES"/>
        </w:rPr>
        <w:t xml:space="preserve">  </w:t>
      </w:r>
      <w:r w:rsidR="00B63535" w:rsidRPr="00811167">
        <w:rPr>
          <w:rFonts w:ascii="GHEA Grapalat" w:hAnsi="GHEA Grapalat" w:cs="Sylfaen"/>
          <w:bCs/>
          <w:sz w:val="20"/>
          <w:szCs w:val="20"/>
          <w:lang w:val="hy-AM"/>
        </w:rPr>
        <w:t>ծածկագրով գնանշման հարցման ընթացակարգի</w:t>
      </w:r>
      <w:r w:rsidR="00B63535" w:rsidRPr="00F566BF">
        <w:rPr>
          <w:rFonts w:ascii="GHEA Grapalat" w:hAnsi="GHEA Grapalat" w:cs="Arial"/>
          <w:lang w:val="es-ES"/>
        </w:rPr>
        <w:t xml:space="preserve"> </w:t>
      </w:r>
      <w:r w:rsidRPr="00F566BF">
        <w:rPr>
          <w:rFonts w:ascii="GHEA Grapalat" w:hAnsi="GHEA Grapalat" w:cs="Arial"/>
          <w:sz w:val="20"/>
          <w:szCs w:val="20"/>
          <w:lang w:val="es-ES"/>
        </w:rPr>
        <w:t>հրավերը, այդ թվում կնքվելիք պայմանագրի նախագիծը</w:t>
      </w:r>
      <w:r w:rsidRPr="00F566BF">
        <w:rPr>
          <w:rFonts w:ascii="GHEA Grapalat" w:hAnsi="GHEA Grapalat" w:cs="Arial"/>
          <w:lang w:val="hy-AM"/>
        </w:rPr>
        <w:t>,</w:t>
      </w:r>
      <w:r w:rsidR="00DE713C" w:rsidRPr="00DE713C">
        <w:rPr>
          <w:rFonts w:ascii="GHEA Grapalat" w:hAnsi="GHEA Grapalat" w:cs="Arial"/>
          <w:lang w:val="hy-AM"/>
        </w:rPr>
        <w:t xml:space="preserve"> </w:t>
      </w:r>
      <w:r w:rsidRPr="00F566BF">
        <w:rPr>
          <w:rFonts w:ascii="GHEA Grapalat" w:hAnsi="GHEA Grapalat"/>
          <w:sz w:val="20"/>
          <w:u w:val="single"/>
          <w:lang w:val="hy-AM"/>
        </w:rPr>
        <w:t xml:space="preserve">      </w:t>
      </w:r>
      <w:r w:rsidR="00811167" w:rsidRPr="00F566BF">
        <w:rPr>
          <w:rFonts w:ascii="GHEA Grapalat" w:hAnsi="GHEA Grapalat"/>
          <w:sz w:val="20"/>
          <w:u w:val="single"/>
          <w:lang w:val="hy-AM"/>
        </w:rPr>
        <w:t xml:space="preserve">      </w:t>
      </w:r>
      <w:r w:rsidRPr="00F566BF">
        <w:rPr>
          <w:rFonts w:ascii="GHEA Grapalat" w:hAnsi="GHEA Grapalat"/>
          <w:sz w:val="20"/>
          <w:u w:val="single"/>
          <w:lang w:val="hy-AM"/>
        </w:rPr>
        <w:t xml:space="preserve">    </w:t>
      </w:r>
      <w:r w:rsidRPr="00F566BF">
        <w:rPr>
          <w:rFonts w:ascii="GHEA Grapalat" w:hAnsi="GHEA Grapalat"/>
          <w:sz w:val="20"/>
          <w:u w:val="single"/>
          <w:lang w:val="hy-AM"/>
        </w:rPr>
        <w:tab/>
      </w:r>
      <w:r w:rsidRPr="00F566BF">
        <w:rPr>
          <w:rFonts w:ascii="GHEA Grapalat" w:hAnsi="GHEA Grapalat"/>
          <w:sz w:val="20"/>
          <w:u w:val="single"/>
          <w:lang w:val="hy-AM"/>
        </w:rPr>
        <w:tab/>
        <w:t xml:space="preserve">     </w:t>
      </w:r>
      <w:r w:rsidRPr="00F566BF">
        <w:rPr>
          <w:rFonts w:ascii="GHEA Grapalat" w:hAnsi="GHEA Grapalat"/>
          <w:sz w:val="20"/>
          <w:u w:val="single"/>
          <w:lang w:val="hy-AM"/>
        </w:rPr>
        <w:tab/>
      </w:r>
      <w:r w:rsidRPr="00F566BF">
        <w:rPr>
          <w:rFonts w:ascii="GHEA Grapalat" w:hAnsi="GHEA Grapalat"/>
          <w:sz w:val="20"/>
          <w:u w:val="single"/>
          <w:lang w:val="hy-AM"/>
        </w:rPr>
        <w:tab/>
        <w:t xml:space="preserve">           </w:t>
      </w:r>
      <w:r w:rsidRPr="00F566BF">
        <w:rPr>
          <w:rFonts w:ascii="GHEA Grapalat" w:hAnsi="GHEA Grapalat" w:cs="Arial"/>
          <w:sz w:val="20"/>
          <w:szCs w:val="20"/>
          <w:lang w:val="es-ES"/>
        </w:rPr>
        <w:t>-ն առաջարկում է</w:t>
      </w:r>
      <w:r w:rsidRPr="00F566BF">
        <w:rPr>
          <w:rFonts w:ascii="GHEA Grapalat" w:hAnsi="GHEA Grapalat" w:cs="Arial"/>
          <w:lang w:val="hy-AM"/>
        </w:rPr>
        <w:t xml:space="preserve">   </w:t>
      </w:r>
    </w:p>
    <w:p w14:paraId="209F0C5D" w14:textId="01659BFB" w:rsidR="00B2572B" w:rsidRPr="00F566BF" w:rsidRDefault="00B2572B" w:rsidP="00EF3662">
      <w:pPr>
        <w:ind w:firstLine="567"/>
        <w:jc w:val="both"/>
        <w:rPr>
          <w:rFonts w:ascii="GHEA Grapalat" w:hAnsi="GHEA Grapalat" w:cs="Arial"/>
        </w:rPr>
      </w:pPr>
      <w:bookmarkStart w:id="7" w:name="_Hlk23147299"/>
      <w:r w:rsidRPr="00F566BF">
        <w:rPr>
          <w:rFonts w:ascii="GHEA Grapalat" w:hAnsi="GHEA Grapalat" w:cs="Sylfaen"/>
          <w:vertAlign w:val="superscript"/>
          <w:lang w:val="hy-AM"/>
        </w:rPr>
        <w:t xml:space="preserve">                                                                           </w:t>
      </w:r>
      <w:r w:rsidR="00811167">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          մասնակցի անվանումը</w:t>
      </w:r>
    </w:p>
    <w:bookmarkEnd w:id="7"/>
    <w:p w14:paraId="10AA1A17" w14:textId="77777777" w:rsidR="00B2572B" w:rsidRPr="00F566BF" w:rsidRDefault="00B2572B" w:rsidP="00EF3662">
      <w:pPr>
        <w:jc w:val="both"/>
        <w:rPr>
          <w:rFonts w:ascii="GHEA Grapalat" w:hAnsi="GHEA Grapalat"/>
          <w:sz w:val="20"/>
          <w:lang w:val="hy-AM"/>
        </w:rPr>
      </w:pPr>
      <w:proofErr w:type="gramStart"/>
      <w:r w:rsidRPr="00F566BF">
        <w:rPr>
          <w:rFonts w:ascii="GHEA Grapalat" w:hAnsi="GHEA Grapalat" w:cs="Arial"/>
          <w:sz w:val="20"/>
          <w:szCs w:val="20"/>
          <w:lang w:val="es-ES"/>
        </w:rPr>
        <w:t>պայմանագիրը</w:t>
      </w:r>
      <w:proofErr w:type="gramEnd"/>
      <w:r w:rsidRPr="00F566BF">
        <w:rPr>
          <w:rFonts w:ascii="GHEA Grapalat" w:hAnsi="GHEA Grapalat" w:cs="Arial"/>
          <w:sz w:val="20"/>
          <w:szCs w:val="20"/>
          <w:lang w:val="es-ES"/>
        </w:rPr>
        <w:t xml:space="preserve"> կատարել ներքոհիշյալ ընդհանուր գներով.</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8B72AD"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Չափա-</w:t>
            </w:r>
          </w:p>
          <w:p w14:paraId="1DDCB880" w14:textId="77777777" w:rsidR="00CE693C" w:rsidRPr="00F566BF" w:rsidRDefault="00CE693C" w:rsidP="00EF3662">
            <w:pPr>
              <w:jc w:val="center"/>
              <w:rPr>
                <w:rFonts w:ascii="GHEA Grapalat" w:hAnsi="GHEA Grapalat"/>
                <w:b/>
                <w:bCs/>
                <w:sz w:val="16"/>
                <w:lang w:val="es-ES"/>
              </w:rPr>
            </w:pPr>
            <w:r w:rsidRPr="00F566BF">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6BE7599" w:rsidR="00CE693C" w:rsidRPr="00F566BF" w:rsidRDefault="00CE693C" w:rsidP="00EF3662">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ինքնարժեքի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կանխատեսվող</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շահույթի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հանրագումարը</w:t>
            </w:r>
            <w:r w:rsidRPr="00CB6DA8">
              <w:rPr>
                <w:rFonts w:ascii="GHEA Grapalat" w:hAnsi="GHEA Grapalat"/>
                <w:color w:val="000000"/>
                <w:sz w:val="18"/>
                <w:szCs w:val="18"/>
                <w:shd w:val="clear" w:color="auto" w:fill="FFFFFF"/>
                <w:lang w:val="es-ES"/>
              </w:rPr>
              <w:t>)</w:t>
            </w:r>
            <w:r w:rsidRPr="00F566BF">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Ընդհանուր գինը</w:t>
            </w:r>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/տառերով և թվերով/</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33D62" w:rsidRPr="008B72AD"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33D62" w:rsidRPr="00F566BF" w:rsidRDefault="00C33D62"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2F2B0F5A" w:rsidR="00C33D62" w:rsidRPr="00C33D62" w:rsidRDefault="00C33D62" w:rsidP="00C33D62">
            <w:pPr>
              <w:jc w:val="center"/>
              <w:rPr>
                <w:rFonts w:ascii="GHEA Grapalat" w:hAnsi="GHEA Grapalat"/>
                <w:bCs/>
                <w:sz w:val="16"/>
                <w:szCs w:val="18"/>
                <w:lang w:val="es-ES"/>
              </w:rPr>
            </w:pPr>
            <w:r w:rsidRPr="00C33D62">
              <w:rPr>
                <w:rFonts w:ascii="GHEA Grapalat" w:hAnsi="GHEA Grapalat"/>
                <w:bCs/>
                <w:sz w:val="16"/>
                <w:szCs w:val="18"/>
                <w:lang w:val="es-ES"/>
              </w:rPr>
              <w:t>ՆԵՐՔԻՆ ՊԱՏԵՐԻ, ՄԱՆՐԱՀԱՏԱԿԻ ԱՊԱՄՈՆՏԱԺՄԱՆ, ՆԵՐՔԻՆ ՎԵՐԱՆՈՐՈԳՄԱՆ, ՆՈՐ ՕԴԱՓՈԽՈՒԹՅԱՆ ՀԱՄԱԿԱՐԳԻ ԼԱՐԱՆՑՄԱՆ ԻՐԱԿԱՆԱՑՄԱՆ  ԱՇԽԱՏԱՆՔՆԵՐԻ</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33D62" w:rsidRPr="00F566BF" w:rsidRDefault="00C33D62"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33D62" w:rsidRPr="00F566BF" w:rsidRDefault="00C33D62"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33D62" w:rsidRPr="00F566BF" w:rsidRDefault="00C33D62" w:rsidP="00EF3662">
            <w:pPr>
              <w:jc w:val="center"/>
              <w:rPr>
                <w:rFonts w:ascii="GHEA Grapalat" w:hAnsi="GHEA Grapalat"/>
                <w:lang w:val="es-ES"/>
              </w:rPr>
            </w:pPr>
          </w:p>
        </w:tc>
      </w:tr>
    </w:tbl>
    <w:p w14:paraId="1C403E4C" w14:textId="77777777" w:rsidR="00B2572B" w:rsidRPr="00F566BF" w:rsidRDefault="00B2572B" w:rsidP="00EF3662">
      <w:pPr>
        <w:rPr>
          <w:rFonts w:ascii="GHEA Grapalat" w:hAnsi="GHEA Grapalat"/>
          <w:sz w:val="18"/>
          <w:szCs w:val="18"/>
          <w:lang w:val="es-ES"/>
        </w:rPr>
      </w:pPr>
    </w:p>
    <w:p w14:paraId="67A2AE2B" w14:textId="77777777" w:rsidR="00B2572B" w:rsidRPr="00F566BF" w:rsidRDefault="00B2572B" w:rsidP="00EF3662">
      <w:pPr>
        <w:rPr>
          <w:rFonts w:ascii="GHEA Grapalat" w:hAnsi="GHEA Grapalat"/>
          <w:sz w:val="18"/>
          <w:szCs w:val="18"/>
          <w:lang w:val="es-ES"/>
        </w:rPr>
      </w:pPr>
    </w:p>
    <w:p w14:paraId="6700892D" w14:textId="77777777" w:rsidR="00B2572B" w:rsidRPr="00F566BF" w:rsidRDefault="00B2572B" w:rsidP="00EF3662">
      <w:pPr>
        <w:rPr>
          <w:rFonts w:ascii="GHEA Grapalat" w:hAnsi="GHEA Grapalat"/>
          <w:sz w:val="18"/>
          <w:szCs w:val="18"/>
          <w:lang w:val="hy-AM"/>
        </w:rPr>
      </w:pPr>
    </w:p>
    <w:p w14:paraId="1A9B7039" w14:textId="77777777" w:rsidR="00B2572B" w:rsidRPr="00F566BF" w:rsidRDefault="00B2572B" w:rsidP="00EF3662">
      <w:pPr>
        <w:ind w:left="720" w:firstLine="720"/>
        <w:jc w:val="both"/>
        <w:rPr>
          <w:rFonts w:ascii="GHEA Grapalat" w:hAnsi="GHEA Grapalat"/>
          <w:sz w:val="20"/>
          <w:lang w:val="hy-AM"/>
        </w:rPr>
      </w:pPr>
      <w:r w:rsidRPr="00C33D62">
        <w:rPr>
          <w:rFonts w:ascii="GHEA Grapalat" w:hAnsi="GHEA Grapalat"/>
          <w:sz w:val="20"/>
          <w:lang w:val="es-ES"/>
        </w:rPr>
        <w:t xml:space="preserve">     </w:t>
      </w:r>
      <w:r w:rsidRPr="00F566BF">
        <w:rPr>
          <w:rFonts w:ascii="GHEA Grapalat" w:hAnsi="GHEA Grapalat"/>
          <w:sz w:val="20"/>
          <w:lang w:val="hy-AM"/>
        </w:rPr>
        <w:t xml:space="preserve">___________________________________________ </w:t>
      </w:r>
      <w:r w:rsidRPr="00F566BF">
        <w:rPr>
          <w:rFonts w:ascii="GHEA Grapalat" w:hAnsi="GHEA Grapalat"/>
          <w:sz w:val="20"/>
          <w:lang w:val="hy-AM"/>
        </w:rPr>
        <w:tab/>
        <w:t xml:space="preserve">                </w:t>
      </w:r>
      <w:r w:rsidRPr="008B72AD">
        <w:rPr>
          <w:rFonts w:ascii="GHEA Grapalat" w:hAnsi="GHEA Grapalat"/>
          <w:sz w:val="20"/>
          <w:lang w:val="es-ES"/>
        </w:rPr>
        <w:t xml:space="preserve">       </w:t>
      </w:r>
      <w:r w:rsidRPr="00F566BF">
        <w:rPr>
          <w:rFonts w:ascii="GHEA Grapalat" w:hAnsi="GHEA Grapalat"/>
          <w:sz w:val="20"/>
          <w:lang w:val="hy-AM"/>
        </w:rPr>
        <w:t xml:space="preserve">_____________ </w:t>
      </w:r>
    </w:p>
    <w:p w14:paraId="582CEB42" w14:textId="77777777" w:rsidR="00B2572B" w:rsidRPr="00F566BF" w:rsidRDefault="00B2572B" w:rsidP="00EF3662">
      <w:pPr>
        <w:jc w:val="both"/>
        <w:rPr>
          <w:rFonts w:ascii="GHEA Grapalat" w:hAnsi="GHEA Grapalat"/>
          <w:sz w:val="20"/>
          <w:vertAlign w:val="superscript"/>
          <w:lang w:val="hy-AM"/>
        </w:rPr>
      </w:pPr>
      <w:r w:rsidRPr="00F566B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F566BF">
        <w:rPr>
          <w:rFonts w:ascii="GHEA Grapalat" w:hAnsi="GHEA Grapalat"/>
          <w:sz w:val="20"/>
          <w:vertAlign w:val="superscript"/>
          <w:lang w:val="hy-AM"/>
        </w:rPr>
        <w:tab/>
      </w:r>
    </w:p>
    <w:p w14:paraId="4E4A37CA" w14:textId="77777777" w:rsidR="00B2572B" w:rsidRPr="00F566BF" w:rsidRDefault="00B2572B" w:rsidP="00EF3662">
      <w:pPr>
        <w:jc w:val="right"/>
        <w:rPr>
          <w:rFonts w:ascii="GHEA Grapalat" w:hAnsi="GHEA Grapalat"/>
          <w:sz w:val="20"/>
          <w:lang w:val="hy-AM"/>
        </w:rPr>
      </w:pPr>
      <w:r w:rsidRPr="00F566BF">
        <w:rPr>
          <w:rFonts w:ascii="GHEA Grapalat" w:hAnsi="GHEA Grapalat"/>
          <w:sz w:val="20"/>
          <w:lang w:val="hy-AM"/>
        </w:rPr>
        <w:t xml:space="preserve">    </w:t>
      </w:r>
    </w:p>
    <w:p w14:paraId="104B210B" w14:textId="77777777" w:rsidR="00B2572B" w:rsidRPr="00F566BF" w:rsidRDefault="00B2572B" w:rsidP="00EF3662">
      <w:pPr>
        <w:jc w:val="right"/>
        <w:rPr>
          <w:rFonts w:ascii="GHEA Grapalat" w:hAnsi="GHEA Grapalat"/>
          <w:sz w:val="20"/>
          <w:lang w:val="hy-AM"/>
        </w:rPr>
      </w:pPr>
      <w:r w:rsidRPr="00F566BF">
        <w:rPr>
          <w:rFonts w:ascii="GHEA Grapalat" w:hAnsi="GHEA Grapalat"/>
          <w:sz w:val="20"/>
          <w:lang w:val="hy-AM"/>
        </w:rPr>
        <w:t>Կ. Տ.</w:t>
      </w:r>
      <w:r w:rsidRPr="00F566BF">
        <w:rPr>
          <w:rStyle w:val="af6"/>
          <w:rFonts w:ascii="GHEA Grapalat" w:hAnsi="GHEA Grapalat"/>
          <w:color w:val="FFFFFF"/>
          <w:sz w:val="20"/>
          <w:lang w:val="hy-AM"/>
        </w:rPr>
        <w:footnoteReference w:id="5"/>
      </w:r>
      <w:r w:rsidRPr="00F566BF">
        <w:rPr>
          <w:rFonts w:ascii="GHEA Grapalat" w:hAnsi="GHEA Grapalat"/>
          <w:sz w:val="20"/>
          <w:lang w:val="hy-AM"/>
        </w:rPr>
        <w:tab/>
      </w:r>
      <w:r w:rsidRPr="00F566BF">
        <w:rPr>
          <w:rFonts w:ascii="GHEA Grapalat" w:hAnsi="GHEA Grapalat"/>
          <w:sz w:val="20"/>
          <w:lang w:val="hy-AM"/>
        </w:rPr>
        <w:tab/>
        <w:t xml:space="preserve"> </w:t>
      </w:r>
    </w:p>
    <w:p w14:paraId="2D3F629D" w14:textId="77777777" w:rsidR="00B2572B" w:rsidRPr="00F566BF" w:rsidRDefault="00B2572B" w:rsidP="00EF3662">
      <w:pPr>
        <w:jc w:val="right"/>
        <w:rPr>
          <w:rFonts w:ascii="GHEA Grapalat" w:hAnsi="GHEA Grapalat"/>
          <w:sz w:val="20"/>
          <w:lang w:val="hy-AM"/>
        </w:rPr>
      </w:pPr>
    </w:p>
    <w:p w14:paraId="73B6DCAD" w14:textId="77777777" w:rsidR="00B2572B" w:rsidRPr="00F566BF" w:rsidRDefault="00B2572B" w:rsidP="00EF3662">
      <w:pPr>
        <w:rPr>
          <w:rFonts w:ascii="GHEA Grapalat" w:hAnsi="GHEA Grapalat" w:cs="Sylfaen"/>
          <w:i/>
          <w:sz w:val="16"/>
          <w:szCs w:val="16"/>
          <w:lang w:val="hy-AM" w:eastAsia="ru-RU"/>
        </w:rPr>
      </w:pPr>
    </w:p>
    <w:p w14:paraId="493CC92A" w14:textId="77777777" w:rsidR="00B2572B" w:rsidRPr="00F566BF" w:rsidRDefault="00B2572B" w:rsidP="00EF3662">
      <w:pPr>
        <w:rPr>
          <w:rFonts w:ascii="GHEA Grapalat" w:hAnsi="GHEA Grapalat" w:cs="Sylfaen"/>
          <w:i/>
          <w:sz w:val="16"/>
          <w:szCs w:val="16"/>
          <w:lang w:val="hy-AM" w:eastAsia="ru-RU"/>
        </w:rPr>
      </w:pPr>
    </w:p>
    <w:p w14:paraId="3BFE34E3" w14:textId="77777777" w:rsidR="00B2572B" w:rsidRPr="00F566BF" w:rsidRDefault="00B2572B" w:rsidP="00EF3662">
      <w:pPr>
        <w:rPr>
          <w:rFonts w:ascii="GHEA Grapalat" w:hAnsi="GHEA Grapalat" w:cs="Sylfaen"/>
          <w:i/>
          <w:sz w:val="16"/>
          <w:szCs w:val="16"/>
          <w:lang w:val="hy-AM" w:eastAsia="ru-RU"/>
        </w:rPr>
      </w:pPr>
    </w:p>
    <w:p w14:paraId="223FC022" w14:textId="77777777" w:rsidR="00B2572B" w:rsidRPr="00F566BF" w:rsidRDefault="00B2572B" w:rsidP="00EF3662">
      <w:pPr>
        <w:rPr>
          <w:rFonts w:ascii="GHEA Grapalat" w:hAnsi="GHEA Grapalat" w:cs="Sylfaen"/>
          <w:i/>
          <w:sz w:val="16"/>
          <w:szCs w:val="16"/>
          <w:lang w:val="hy-AM" w:eastAsia="ru-RU"/>
        </w:rPr>
      </w:pPr>
    </w:p>
    <w:p w14:paraId="02BA9FC3" w14:textId="77777777" w:rsidR="00B2572B" w:rsidRPr="00F566BF"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7390059F" w14:textId="77777777" w:rsidR="00B2572B" w:rsidRPr="00F566BF" w:rsidRDefault="00B2572B" w:rsidP="00EF3662">
      <w:pPr>
        <w:rPr>
          <w:rFonts w:ascii="GHEA Grapalat" w:hAnsi="GHEA Grapalat" w:cs="Sylfaen"/>
          <w:i/>
          <w:sz w:val="16"/>
          <w:szCs w:val="16"/>
          <w:lang w:val="hy-AM" w:eastAsia="ru-RU"/>
        </w:rPr>
      </w:pPr>
    </w:p>
    <w:p w14:paraId="77349753" w14:textId="77777777" w:rsidR="00B2572B" w:rsidRPr="00F566BF" w:rsidRDefault="00B2572B" w:rsidP="00EF3662">
      <w:pPr>
        <w:pStyle w:val="31"/>
        <w:spacing w:line="240" w:lineRule="auto"/>
        <w:jc w:val="right"/>
        <w:rPr>
          <w:rFonts w:ascii="GHEA Grapalat" w:hAnsi="GHEA Grapalat"/>
          <w:i/>
          <w:lang w:val="hy-AM"/>
        </w:rPr>
      </w:pPr>
    </w:p>
    <w:p w14:paraId="379E4104" w14:textId="77777777" w:rsidR="00B2572B" w:rsidRPr="00F566BF" w:rsidRDefault="00B2572B" w:rsidP="00EF3662">
      <w:pPr>
        <w:pStyle w:val="31"/>
        <w:spacing w:line="240" w:lineRule="auto"/>
        <w:jc w:val="right"/>
        <w:rPr>
          <w:rFonts w:ascii="GHEA Grapalat" w:hAnsi="GHEA Grapalat"/>
          <w:i/>
          <w:lang w:val="hy-AM"/>
        </w:rPr>
      </w:pPr>
    </w:p>
    <w:p w14:paraId="4D3105A7" w14:textId="77777777" w:rsidR="00B2572B" w:rsidRPr="00F566BF" w:rsidRDefault="00B2572B" w:rsidP="00EF3662">
      <w:pPr>
        <w:pStyle w:val="31"/>
        <w:spacing w:line="240" w:lineRule="auto"/>
        <w:jc w:val="right"/>
        <w:rPr>
          <w:rFonts w:ascii="GHEA Grapalat" w:hAnsi="GHEA Grapalat"/>
          <w:i/>
          <w:lang w:val="hy-AM"/>
        </w:rPr>
      </w:pPr>
    </w:p>
    <w:p w14:paraId="6CB2B148" w14:textId="77777777" w:rsidR="00B2572B" w:rsidRPr="00F566BF" w:rsidRDefault="00B2572B" w:rsidP="00EF3662">
      <w:pPr>
        <w:pStyle w:val="31"/>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31"/>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7DA231" w14:textId="64A6C6EF" w:rsidR="007358B7" w:rsidRPr="003E55FC" w:rsidRDefault="007358B7" w:rsidP="007358B7">
      <w:pPr>
        <w:pStyle w:val="31"/>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00D15262" w:rsidRPr="003E55FC">
        <w:rPr>
          <w:rFonts w:ascii="GHEA Grapalat" w:hAnsi="GHEA Grapalat" w:cs="Arial"/>
          <w:b/>
          <w:lang w:val="hy-AM"/>
        </w:rPr>
        <w:t>4</w:t>
      </w:r>
    </w:p>
    <w:p w14:paraId="62A22762" w14:textId="71FB4298" w:rsidR="00BF7D51" w:rsidRPr="00F566BF" w:rsidRDefault="0098307F" w:rsidP="00BF7D51">
      <w:pPr>
        <w:pStyle w:val="31"/>
        <w:spacing w:line="240" w:lineRule="auto"/>
        <w:jc w:val="right"/>
        <w:rPr>
          <w:rFonts w:ascii="GHEA Grapalat" w:hAnsi="GHEA Grapalat" w:cs="Arial"/>
          <w:b/>
          <w:lang w:val="hy-AM"/>
        </w:rPr>
      </w:pPr>
      <w:r w:rsidRPr="00BC5239">
        <w:rPr>
          <w:rFonts w:ascii="GHEA Grapalat" w:hAnsi="GHEA Grapalat"/>
          <w:b/>
          <w:color w:val="000000" w:themeColor="text1"/>
          <w:lang w:val="hy-AM"/>
        </w:rPr>
        <w:t>«ՔԲԿ-ԳՀԱՇՁԲ-22/19»</w:t>
      </w:r>
      <w:r w:rsidRPr="00BC5239">
        <w:rPr>
          <w:rFonts w:ascii="GHEA Grapalat" w:hAnsi="GHEA Grapalat"/>
          <w:b/>
          <w:color w:val="000000" w:themeColor="text1"/>
          <w:lang w:val="es-ES"/>
        </w:rPr>
        <w:t xml:space="preserve">  </w:t>
      </w:r>
      <w:r w:rsidR="00BF7D51" w:rsidRPr="00F566BF">
        <w:rPr>
          <w:rFonts w:ascii="GHEA Grapalat" w:hAnsi="GHEA Grapalat" w:cs="Sylfaen"/>
          <w:b/>
          <w:lang w:val="hy-AM"/>
        </w:rPr>
        <w:t>ծածկագրով</w:t>
      </w:r>
    </w:p>
    <w:p w14:paraId="01CDB8F1" w14:textId="77777777" w:rsidR="00BF7D51" w:rsidRPr="00F566BF" w:rsidRDefault="00BF7D51" w:rsidP="00BF7D51">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ընթացակարգի</w:t>
      </w:r>
      <w:r w:rsidRPr="00F566BF">
        <w:rPr>
          <w:rFonts w:ascii="GHEA Grapalat" w:hAnsi="GHEA Grapalat" w:cs="Arial"/>
          <w:b/>
          <w:lang w:val="es-ES"/>
        </w:rPr>
        <w:t xml:space="preserve"> </w:t>
      </w:r>
      <w:r w:rsidRPr="00F566BF">
        <w:rPr>
          <w:rFonts w:ascii="GHEA Grapalat" w:hAnsi="GHEA Grapalat" w:cs="Sylfaen"/>
          <w:b/>
          <w:lang w:val="hy-AM"/>
        </w:rPr>
        <w:t>հրավերի</w:t>
      </w:r>
    </w:p>
    <w:p w14:paraId="4C3C9CF6" w14:textId="77777777" w:rsidR="00BF7D51" w:rsidRPr="00F566BF" w:rsidRDefault="00BF7D51" w:rsidP="00BF7D51">
      <w:pPr>
        <w:rPr>
          <w:rFonts w:ascii="GHEA Grapalat" w:hAnsi="GHEA Grapalat"/>
          <w:lang w:val="hy-AM"/>
        </w:rPr>
      </w:pPr>
    </w:p>
    <w:p w14:paraId="5DFC91DC" w14:textId="77777777" w:rsidR="007358B7" w:rsidRDefault="007358B7" w:rsidP="007358B7">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Pr>
          <w:rStyle w:val="af5"/>
          <w:rFonts w:ascii="GHEA Grapalat" w:hAnsi="GHEA Grapalat"/>
          <w:color w:val="000000"/>
          <w:sz w:val="20"/>
          <w:szCs w:val="20"/>
          <w:lang w:val="hy-AM"/>
        </w:rPr>
        <w:t>ԵՐԱՇԽԻՔ N __________</w:t>
      </w:r>
    </w:p>
    <w:p w14:paraId="3D749311" w14:textId="77777777" w:rsidR="007358B7" w:rsidRDefault="007358B7" w:rsidP="007358B7">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Pr>
          <w:rStyle w:val="af5"/>
          <w:rFonts w:ascii="GHEA Grapalat" w:hAnsi="GHEA Grapalat"/>
          <w:color w:val="000000"/>
          <w:sz w:val="20"/>
          <w:szCs w:val="20"/>
          <w:lang w:val="hy-AM"/>
        </w:rPr>
        <w:t>(որակավորման ապահովում)</w:t>
      </w:r>
    </w:p>
    <w:p w14:paraId="36E9235A" w14:textId="77777777" w:rsidR="007358B7" w:rsidRDefault="007358B7" w:rsidP="007358B7">
      <w:pPr>
        <w:pStyle w:val="af4"/>
        <w:shd w:val="clear" w:color="auto" w:fill="FFFFFF"/>
        <w:ind w:firstLine="375"/>
        <w:rPr>
          <w:rStyle w:val="af5"/>
          <w:rFonts w:ascii="GHEA Grapalat" w:hAnsi="GHEA Grapalat"/>
          <w:b w:val="0"/>
          <w:bCs w:val="0"/>
          <w:sz w:val="20"/>
          <w:szCs w:val="20"/>
          <w:u w:val="single"/>
          <w:lang w:val="hy-AM"/>
        </w:rPr>
      </w:pPr>
      <w:r>
        <w:rPr>
          <w:rStyle w:val="af5"/>
          <w:rFonts w:ascii="GHEA Grapalat" w:hAnsi="GHEA Grapalat"/>
          <w:b w:val="0"/>
          <w:bCs w:val="0"/>
          <w:sz w:val="20"/>
          <w:szCs w:val="20"/>
          <w:lang w:val="hy-AM"/>
        </w:rPr>
        <w:tab/>
        <w:t xml:space="preserve">1.Սույն երաշխիքը (այսուհետ՝ երաշխիք) հանդիսանում է </w:t>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p>
    <w:p w14:paraId="28FDF45C" w14:textId="77777777" w:rsidR="007358B7" w:rsidRDefault="007358B7" w:rsidP="007358B7">
      <w:pPr>
        <w:pStyle w:val="af4"/>
        <w:shd w:val="clear" w:color="auto" w:fill="FFFFFF"/>
        <w:spacing w:before="0" w:beforeAutospacing="0" w:after="0" w:afterAutospacing="0"/>
        <w:ind w:left="5664" w:firstLine="708"/>
        <w:rPr>
          <w:rStyle w:val="af5"/>
          <w:lang w:val="hy-AM"/>
        </w:rPr>
      </w:pPr>
      <w:r>
        <w:rPr>
          <w:rFonts w:ascii="GHEA Grapalat" w:hAnsi="GHEA Grapalat" w:cs="Sylfaen"/>
          <w:vertAlign w:val="superscript"/>
          <w:lang w:val="hy-AM"/>
        </w:rPr>
        <w:t xml:space="preserve">          պատվիրատուի անվանումը</w:t>
      </w:r>
    </w:p>
    <w:p w14:paraId="31943DE5" w14:textId="77777777" w:rsidR="007358B7" w:rsidRPr="00CB6DA8" w:rsidRDefault="007358B7" w:rsidP="007358B7">
      <w:pPr>
        <w:pStyle w:val="af4"/>
        <w:shd w:val="clear" w:color="auto" w:fill="FFFFFF"/>
        <w:spacing w:before="0" w:beforeAutospacing="0" w:after="0" w:afterAutospacing="0"/>
        <w:rPr>
          <w:rFonts w:ascii="GHEA Grapalat" w:hAnsi="GHEA Grapalat" w:cs="Sylfaen"/>
          <w:vertAlign w:val="superscript"/>
          <w:lang w:val="hy-AM"/>
        </w:rPr>
      </w:pPr>
      <w:r>
        <w:rPr>
          <w:rStyle w:val="af5"/>
          <w:rFonts w:ascii="GHEA Grapalat" w:hAnsi="GHEA Grapalat"/>
          <w:b w:val="0"/>
          <w:bCs w:val="0"/>
          <w:sz w:val="20"/>
          <w:szCs w:val="20"/>
          <w:lang w:val="hy-AM"/>
        </w:rPr>
        <w:t xml:space="preserve">(այսուհետ՝ բենեֆիցիար) կողմից </w:t>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lang w:val="hy-AM"/>
        </w:rPr>
        <w:t xml:space="preserve"> ծածկագրով կազմակերպված</w:t>
      </w:r>
      <w:r>
        <w:rPr>
          <w:rFonts w:cs="Sylfaen"/>
          <w:vertAlign w:val="superscript"/>
          <w:lang w:val="hy-AM"/>
        </w:rPr>
        <w:t xml:space="preserve">                       </w:t>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ascii="GHEA Grapalat" w:hAnsi="GHEA Grapalat" w:cs="Sylfaen"/>
          <w:vertAlign w:val="superscript"/>
          <w:lang w:val="hy-AM"/>
        </w:rPr>
        <w:t xml:space="preserve">ընթացակարգի ծածկագիրը </w:t>
      </w:r>
    </w:p>
    <w:p w14:paraId="1F17572E" w14:textId="77777777" w:rsidR="007358B7" w:rsidRPr="00CB6DA8" w:rsidRDefault="007358B7" w:rsidP="007358B7">
      <w:pPr>
        <w:pStyle w:val="af4"/>
        <w:shd w:val="clear" w:color="auto" w:fill="FFFFFF"/>
        <w:spacing w:before="0" w:beforeAutospacing="0" w:after="0" w:afterAutospacing="0"/>
        <w:rPr>
          <w:rStyle w:val="af5"/>
          <w:b w:val="0"/>
          <w:bCs w:val="0"/>
          <w:sz w:val="20"/>
          <w:szCs w:val="20"/>
          <w:lang w:val="hy-AM"/>
        </w:rPr>
      </w:pPr>
      <w:r>
        <w:rPr>
          <w:rStyle w:val="af5"/>
          <w:rFonts w:ascii="GHEA Grapalat" w:hAnsi="GHEA Grapalat"/>
          <w:b w:val="0"/>
          <w:bCs w:val="0"/>
          <w:sz w:val="20"/>
          <w:szCs w:val="20"/>
          <w:lang w:val="hy-AM"/>
        </w:rPr>
        <w:t xml:space="preserve">գնման ընթացակարգի արդյունքում </w:t>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lang w:val="hy-AM"/>
        </w:rPr>
        <w:t xml:space="preserve"> </w:t>
      </w:r>
    </w:p>
    <w:p w14:paraId="5D784325" w14:textId="77777777" w:rsidR="007358B7" w:rsidRPr="00CB6DA8" w:rsidRDefault="007358B7" w:rsidP="007358B7">
      <w:pPr>
        <w:pStyle w:val="af4"/>
        <w:shd w:val="clear" w:color="auto" w:fill="FFFFFF"/>
        <w:spacing w:before="0" w:beforeAutospacing="0" w:after="0" w:afterAutospacing="0"/>
        <w:ind w:firstLine="375"/>
        <w:rPr>
          <w:rFonts w:cs="Sylfaen"/>
          <w:vertAlign w:val="superscript"/>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Fonts w:ascii="GHEA Grapalat" w:hAnsi="GHEA Grapalat" w:cs="Sylfaen"/>
          <w:vertAlign w:val="superscript"/>
          <w:lang w:val="hy-AM"/>
        </w:rPr>
        <w:t>ընտրված մասնակցի անվանումը</w:t>
      </w:r>
    </w:p>
    <w:p w14:paraId="69B4CE90" w14:textId="77777777" w:rsidR="007358B7" w:rsidRPr="00CB6DA8" w:rsidRDefault="007358B7" w:rsidP="007358B7">
      <w:pPr>
        <w:pStyle w:val="af4"/>
        <w:shd w:val="clear" w:color="auto" w:fill="FFFFFF"/>
        <w:spacing w:before="0" w:beforeAutospacing="0" w:after="0" w:afterAutospacing="0"/>
        <w:rPr>
          <w:rStyle w:val="af5"/>
          <w:rFonts w:ascii="GHEA Grapalat" w:hAnsi="GHEA Grapalat"/>
          <w:b w:val="0"/>
          <w:bCs w:val="0"/>
          <w:sz w:val="20"/>
          <w:szCs w:val="20"/>
          <w:lang w:val="hy-AM"/>
        </w:rPr>
      </w:pPr>
      <w:r>
        <w:rPr>
          <w:rStyle w:val="af5"/>
          <w:rFonts w:ascii="GHEA Grapalat" w:hAnsi="GHEA Grapalat"/>
          <w:b w:val="0"/>
          <w:bCs w:val="0"/>
          <w:sz w:val="20"/>
          <w:szCs w:val="20"/>
          <w:lang w:val="hy-AM"/>
        </w:rPr>
        <w:t>(այսուհետ՝ պրիցիպալ) կողմից կնքվելիք N</w:t>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t xml:space="preserve">           </w:t>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t xml:space="preserve">  </w:t>
      </w:r>
      <w:r>
        <w:rPr>
          <w:rStyle w:val="af5"/>
          <w:rFonts w:ascii="GHEA Grapalat" w:hAnsi="GHEA Grapalat"/>
          <w:b w:val="0"/>
          <w:bCs w:val="0"/>
          <w:sz w:val="20"/>
          <w:szCs w:val="20"/>
          <w:lang w:val="hy-AM"/>
        </w:rPr>
        <w:tab/>
        <w:t xml:space="preserve"> </w:t>
      </w:r>
      <w:r>
        <w:rPr>
          <w:rStyle w:val="af5"/>
          <w:rFonts w:ascii="GHEA Grapalat" w:hAnsi="GHEA Grapalat"/>
          <w:b w:val="0"/>
          <w:bCs w:val="0"/>
          <w:sz w:val="20"/>
          <w:szCs w:val="20"/>
          <w:lang w:val="hy-AM"/>
        </w:rPr>
        <w:tab/>
        <w:t xml:space="preserve">            </w:t>
      </w:r>
      <w:r>
        <w:rPr>
          <w:rFonts w:ascii="GHEA Grapalat" w:hAnsi="GHEA Grapalat" w:cs="Sylfaen"/>
          <w:vertAlign w:val="superscript"/>
          <w:lang w:val="hy-AM"/>
        </w:rPr>
        <w:t>կնքվելիք պայմանագրի համարը</w:t>
      </w:r>
    </w:p>
    <w:p w14:paraId="58654845" w14:textId="77777777" w:rsidR="007358B7" w:rsidRPr="0045359E" w:rsidRDefault="007358B7" w:rsidP="007358B7">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5359E">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409276BA" w14:textId="77777777" w:rsidR="007358B7" w:rsidRPr="0045359E" w:rsidRDefault="007358B7" w:rsidP="007358B7">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5359E">
        <w:rPr>
          <w:rStyle w:val="af5"/>
          <w:rFonts w:ascii="GHEA Grapalat" w:hAnsi="GHEA Grapalat"/>
          <w:b w:val="0"/>
          <w:bCs w:val="0"/>
          <w:sz w:val="20"/>
          <w:szCs w:val="20"/>
          <w:lang w:val="hy-AM"/>
        </w:rPr>
        <w:t xml:space="preserve">2. Երաշխիքով </w:t>
      </w:r>
      <w:r w:rsidRPr="0045359E">
        <w:rPr>
          <w:rStyle w:val="af5"/>
          <w:rFonts w:ascii="GHEA Grapalat" w:hAnsi="GHEA Grapalat"/>
          <w:b w:val="0"/>
          <w:bCs w:val="0"/>
          <w:sz w:val="20"/>
          <w:szCs w:val="20"/>
          <w:u w:val="single"/>
          <w:lang w:val="hy-AM"/>
        </w:rPr>
        <w:tab/>
      </w:r>
      <w:r w:rsidRPr="0045359E">
        <w:rPr>
          <w:rStyle w:val="af5"/>
          <w:rFonts w:ascii="GHEA Grapalat" w:hAnsi="GHEA Grapalat"/>
          <w:b w:val="0"/>
          <w:bCs w:val="0"/>
          <w:sz w:val="20"/>
          <w:szCs w:val="20"/>
          <w:u w:val="single"/>
          <w:lang w:val="hy-AM"/>
        </w:rPr>
        <w:tab/>
      </w:r>
      <w:r w:rsidRPr="0045359E">
        <w:rPr>
          <w:rStyle w:val="af5"/>
          <w:rFonts w:ascii="GHEA Grapalat" w:hAnsi="GHEA Grapalat"/>
          <w:b w:val="0"/>
          <w:bCs w:val="0"/>
          <w:sz w:val="20"/>
          <w:szCs w:val="20"/>
          <w:u w:val="single"/>
          <w:lang w:val="hy-AM"/>
        </w:rPr>
        <w:tab/>
      </w:r>
      <w:r w:rsidRPr="0045359E">
        <w:rPr>
          <w:rStyle w:val="af5"/>
          <w:rFonts w:ascii="GHEA Grapalat" w:hAnsi="GHEA Grapalat"/>
          <w:b w:val="0"/>
          <w:bCs w:val="0"/>
          <w:sz w:val="20"/>
          <w:szCs w:val="20"/>
          <w:u w:val="single"/>
          <w:lang w:val="hy-AM"/>
        </w:rPr>
        <w:tab/>
      </w:r>
      <w:r w:rsidRPr="0045359E">
        <w:rPr>
          <w:rStyle w:val="af5"/>
          <w:rFonts w:ascii="GHEA Grapalat" w:hAnsi="GHEA Grapalat"/>
          <w:b w:val="0"/>
          <w:bCs w:val="0"/>
          <w:sz w:val="20"/>
          <w:szCs w:val="20"/>
          <w:u w:val="single"/>
          <w:lang w:val="hy-AM"/>
        </w:rPr>
        <w:tab/>
      </w:r>
      <w:r w:rsidRPr="0045359E">
        <w:rPr>
          <w:rStyle w:val="af5"/>
          <w:rFonts w:ascii="GHEA Grapalat" w:hAnsi="GHEA Grapalat"/>
          <w:b w:val="0"/>
          <w:bCs w:val="0"/>
          <w:sz w:val="20"/>
          <w:szCs w:val="20"/>
          <w:u w:val="single"/>
          <w:lang w:val="hy-AM"/>
        </w:rPr>
        <w:tab/>
      </w:r>
      <w:r w:rsidRPr="0045359E">
        <w:rPr>
          <w:rStyle w:val="af5"/>
          <w:rFonts w:ascii="GHEA Grapalat" w:hAnsi="GHEA Grapalat"/>
          <w:b w:val="0"/>
          <w:bCs w:val="0"/>
          <w:sz w:val="20"/>
          <w:szCs w:val="20"/>
          <w:u w:val="single"/>
          <w:lang w:val="hy-AM"/>
        </w:rPr>
        <w:tab/>
      </w:r>
      <w:r w:rsidRPr="0045359E">
        <w:rPr>
          <w:rStyle w:val="af5"/>
          <w:rFonts w:ascii="GHEA Grapalat" w:hAnsi="GHEA Grapalat"/>
          <w:b w:val="0"/>
          <w:bCs w:val="0"/>
          <w:sz w:val="20"/>
          <w:szCs w:val="20"/>
          <w:u w:val="single"/>
          <w:lang w:val="hy-AM"/>
        </w:rPr>
        <w:tab/>
      </w:r>
      <w:r w:rsidRPr="0045359E">
        <w:rPr>
          <w:rStyle w:val="af5"/>
          <w:rFonts w:ascii="GHEA Grapalat" w:hAnsi="GHEA Grapalat"/>
          <w:b w:val="0"/>
          <w:bCs w:val="0"/>
          <w:sz w:val="20"/>
          <w:szCs w:val="20"/>
          <w:lang w:val="hy-AM"/>
        </w:rPr>
        <w:t xml:space="preserve"> (այսուհետ՝ երաշխիք տվող </w:t>
      </w:r>
    </w:p>
    <w:p w14:paraId="4DE19A7B" w14:textId="77777777" w:rsidR="007358B7" w:rsidRPr="0045359E" w:rsidRDefault="007358B7" w:rsidP="007358B7">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Pr="0045359E">
        <w:rPr>
          <w:rStyle w:val="af5"/>
          <w:rFonts w:ascii="GHEA Grapalat" w:hAnsi="GHEA Grapalat"/>
          <w:b w:val="0"/>
          <w:bCs w:val="0"/>
          <w:sz w:val="20"/>
          <w:szCs w:val="20"/>
          <w:lang w:val="hy-AM"/>
        </w:rPr>
        <w:t xml:space="preserve"> </w:t>
      </w:r>
      <w:r w:rsidRPr="0045359E">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45359E">
        <w:rPr>
          <w:rFonts w:ascii="GHEA Grapalat" w:hAnsi="GHEA Grapalat" w:cs="Sylfaen"/>
          <w:vertAlign w:val="superscript"/>
          <w:lang w:val="hy-AM"/>
        </w:rPr>
        <w:t>անվանումը</w:t>
      </w:r>
    </w:p>
    <w:p w14:paraId="62F04383" w14:textId="77777777" w:rsidR="007358B7" w:rsidRPr="0045359E" w:rsidRDefault="007358B7" w:rsidP="007358B7">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5359E">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5359E">
        <w:rPr>
          <w:rStyle w:val="af5"/>
          <w:rFonts w:ascii="GHEA Grapalat" w:hAnsi="GHEA Grapalat"/>
          <w:b w:val="0"/>
          <w:bCs w:val="0"/>
          <w:sz w:val="20"/>
          <w:szCs w:val="20"/>
          <w:u w:val="single"/>
          <w:lang w:val="hy-AM"/>
        </w:rPr>
        <w:tab/>
      </w:r>
      <w:r w:rsidRPr="0045359E">
        <w:rPr>
          <w:rStyle w:val="af5"/>
          <w:rFonts w:ascii="GHEA Grapalat" w:hAnsi="GHEA Grapalat"/>
          <w:b w:val="0"/>
          <w:bCs w:val="0"/>
          <w:sz w:val="20"/>
          <w:szCs w:val="20"/>
          <w:u w:val="single"/>
          <w:lang w:val="hy-AM"/>
        </w:rPr>
        <w:tab/>
      </w:r>
      <w:r w:rsidRPr="0045359E">
        <w:rPr>
          <w:rStyle w:val="af5"/>
          <w:rFonts w:ascii="GHEA Grapalat" w:hAnsi="GHEA Grapalat"/>
          <w:b w:val="0"/>
          <w:bCs w:val="0"/>
          <w:sz w:val="20"/>
          <w:szCs w:val="20"/>
          <w:u w:val="single"/>
          <w:lang w:val="hy-AM"/>
        </w:rPr>
        <w:tab/>
      </w:r>
      <w:r w:rsidRPr="0045359E">
        <w:rPr>
          <w:rStyle w:val="af5"/>
          <w:rFonts w:ascii="GHEA Grapalat" w:hAnsi="GHEA Grapalat"/>
          <w:b w:val="0"/>
          <w:bCs w:val="0"/>
          <w:sz w:val="20"/>
          <w:szCs w:val="20"/>
          <w:u w:val="single"/>
          <w:lang w:val="hy-AM"/>
        </w:rPr>
        <w:tab/>
        <w:t xml:space="preserve">  </w:t>
      </w:r>
    </w:p>
    <w:p w14:paraId="365AE8D5" w14:textId="77777777" w:rsidR="007358B7" w:rsidRPr="0045359E" w:rsidRDefault="007358B7" w:rsidP="007358B7">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5359E">
        <w:rPr>
          <w:rFonts w:ascii="GHEA Grapalat" w:hAnsi="GHEA Grapalat" w:cs="Sylfaen"/>
          <w:vertAlign w:val="superscript"/>
          <w:lang w:val="hy-AM"/>
        </w:rPr>
        <w:t xml:space="preserve">     գումարը թվերով և տառերով</w:t>
      </w:r>
    </w:p>
    <w:p w14:paraId="58A310F7" w14:textId="77777777" w:rsidR="007358B7" w:rsidRPr="00CB6DA8" w:rsidRDefault="007358B7" w:rsidP="007358B7">
      <w:pPr>
        <w:pStyle w:val="af4"/>
        <w:shd w:val="clear" w:color="auto" w:fill="FFFFFF"/>
        <w:spacing w:before="0" w:beforeAutospacing="0" w:after="0" w:afterAutospacing="0"/>
        <w:jc w:val="both"/>
        <w:rPr>
          <w:rFonts w:cs="Arial"/>
          <w:lang w:val="hy-AM"/>
        </w:rPr>
      </w:pPr>
      <w:r w:rsidRPr="0045359E">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45359E">
        <w:rPr>
          <w:rStyle w:val="af5"/>
          <w:rFonts w:ascii="GHEA Grapalat" w:hAnsi="GHEA Grapalat"/>
          <w:b w:val="0"/>
          <w:bCs w:val="0"/>
          <w:sz w:val="20"/>
          <w:szCs w:val="20"/>
          <w:lang w:val="hy-AM"/>
        </w:rPr>
        <w:t xml:space="preserve"> աշխատանքային օրվա ընթացքում: </w:t>
      </w:r>
      <w:r w:rsidRPr="0045359E">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02CEA88E" w14:textId="77777777" w:rsidR="007358B7" w:rsidRDefault="007358B7" w:rsidP="007358B7">
      <w:pPr>
        <w:pStyle w:val="af4"/>
        <w:shd w:val="clear" w:color="auto" w:fill="FFFFFF"/>
        <w:spacing w:before="0" w:beforeAutospacing="0" w:after="0" w:afterAutospacing="0"/>
        <w:ind w:firstLine="708"/>
        <w:rPr>
          <w:rStyle w:val="af5"/>
          <w:b w:val="0"/>
          <w:bCs w:val="0"/>
          <w:szCs w:val="20"/>
          <w:lang w:val="hy-AM"/>
        </w:rPr>
      </w:pPr>
      <w:r>
        <w:rPr>
          <w:rStyle w:val="af5"/>
          <w:rFonts w:ascii="GHEA Grapalat" w:hAnsi="GHEA Grapalat"/>
          <w:b w:val="0"/>
          <w:bCs w:val="0"/>
          <w:sz w:val="20"/>
          <w:szCs w:val="20"/>
          <w:lang w:val="hy-AM"/>
        </w:rPr>
        <w:t xml:space="preserve">  Վճարումը  կատարվում է բենեֆիցիարի </w:t>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t xml:space="preserve"> </w:t>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ab/>
      </w:r>
      <w:r>
        <w:rPr>
          <w:rStyle w:val="af5"/>
          <w:rFonts w:ascii="GHEA Grapalat" w:hAnsi="GHEA Grapalat"/>
          <w:b w:val="0"/>
          <w:bCs w:val="0"/>
          <w:sz w:val="20"/>
          <w:szCs w:val="20"/>
          <w:lang w:val="hy-AM"/>
        </w:rPr>
        <w:t xml:space="preserve"> հաշվեհամարին փոխանցման միջոցով:</w:t>
      </w:r>
    </w:p>
    <w:p w14:paraId="4D24F460" w14:textId="77777777" w:rsidR="007358B7" w:rsidRDefault="007358B7" w:rsidP="007358B7">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Pr>
          <w:rFonts w:ascii="GHEA Grapalat" w:hAnsi="GHEA Grapalat" w:cs="Sylfaen"/>
          <w:vertAlign w:val="superscript"/>
          <w:lang w:val="hy-AM"/>
        </w:rPr>
        <w:t xml:space="preserve">                                                                                     հաշվեհամարը  </w:t>
      </w:r>
    </w:p>
    <w:p w14:paraId="1DBFE7D6" w14:textId="77777777" w:rsidR="007358B7" w:rsidRPr="00CB6DA8" w:rsidRDefault="007358B7" w:rsidP="007358B7">
      <w:pPr>
        <w:pStyle w:val="af4"/>
        <w:shd w:val="clear" w:color="auto" w:fill="FFFFFF"/>
        <w:spacing w:before="0" w:beforeAutospacing="0" w:after="0" w:afterAutospacing="0"/>
        <w:ind w:firstLine="708"/>
        <w:rPr>
          <w:color w:val="000000"/>
          <w:lang w:val="hy-AM"/>
        </w:rPr>
      </w:pPr>
      <w:r>
        <w:rPr>
          <w:rFonts w:ascii="GHEA Grapalat" w:hAnsi="GHEA Grapalat"/>
          <w:color w:val="000000"/>
          <w:sz w:val="20"/>
          <w:szCs w:val="20"/>
          <w:lang w:val="hy-AM"/>
        </w:rPr>
        <w:t>3. Սույն երաշխիքն անհետկանչելի է:</w:t>
      </w:r>
    </w:p>
    <w:p w14:paraId="662DC8DE" w14:textId="77777777" w:rsidR="007358B7" w:rsidRDefault="007358B7" w:rsidP="007358B7">
      <w:pPr>
        <w:pStyle w:val="af4"/>
        <w:shd w:val="clear" w:color="auto" w:fill="FFFFFF"/>
        <w:spacing w:before="0" w:beforeAutospacing="0" w:after="0" w:afterAutospacing="0"/>
        <w:ind w:firstLine="708"/>
        <w:rPr>
          <w:rFonts w:ascii="GHEA Grapalat" w:hAnsi="GHEA Grapalat"/>
          <w:color w:val="000000"/>
          <w:sz w:val="20"/>
          <w:szCs w:val="20"/>
          <w:lang w:val="hy-AM"/>
        </w:rPr>
      </w:pPr>
      <w:r>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57FDB79" w14:textId="77777777" w:rsidR="007358B7" w:rsidRPr="00842CF6" w:rsidRDefault="007358B7" w:rsidP="007358B7">
      <w:pPr>
        <w:pStyle w:val="af4"/>
        <w:shd w:val="clear" w:color="auto" w:fill="FFFFFF"/>
        <w:spacing w:before="0" w:beforeAutospacing="0" w:after="0" w:afterAutospacing="0"/>
        <w:ind w:firstLine="708"/>
        <w:jc w:val="both"/>
        <w:rPr>
          <w:rFonts w:ascii="GHEA Grapalat" w:hAnsi="GHEA Grapalat" w:cs="Sylfaen"/>
          <w:vertAlign w:val="superscript"/>
          <w:lang w:val="hy-AM"/>
        </w:rPr>
      </w:pPr>
      <w:r>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                               </w:t>
      </w:r>
    </w:p>
    <w:p w14:paraId="151356E0" w14:textId="77777777" w:rsidR="007358B7" w:rsidRPr="00842CF6" w:rsidRDefault="007358B7" w:rsidP="007358B7">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կնքվելիք պայմանագրի համարը </w:t>
      </w:r>
    </w:p>
    <w:p w14:paraId="21F87F68" w14:textId="77777777" w:rsidR="007358B7" w:rsidRPr="00842CF6" w:rsidRDefault="007358B7" w:rsidP="007358B7">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w:t>
      </w:r>
    </w:p>
    <w:p w14:paraId="553C7CD1" w14:textId="77777777" w:rsidR="007358B7" w:rsidRPr="00842CF6" w:rsidRDefault="007358B7" w:rsidP="007358B7">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0C8D3512" w14:textId="77777777" w:rsidR="007358B7" w:rsidRDefault="007358B7" w:rsidP="007358B7">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039B088" w14:textId="77777777" w:rsidR="007358B7" w:rsidRDefault="007358B7" w:rsidP="007358B7">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 xml:space="preserve">1)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lang w:val="hy-AM"/>
        </w:rPr>
        <w:t xml:space="preserve"> ծածկագրով կնքված պայմանագրի, ներառյալ նաև դրանում </w:t>
      </w:r>
    </w:p>
    <w:p w14:paraId="603625B3" w14:textId="77777777" w:rsidR="007358B7" w:rsidRDefault="007358B7" w:rsidP="007358B7">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w:t>
      </w:r>
    </w:p>
    <w:p w14:paraId="18512B22" w14:textId="77777777" w:rsidR="007358B7" w:rsidRDefault="007358B7" w:rsidP="007358B7">
      <w:pPr>
        <w:pStyle w:val="af4"/>
        <w:shd w:val="clear" w:color="auto" w:fill="FFFFFF"/>
        <w:spacing w:before="0" w:beforeAutospacing="0" w:after="0" w:afterAutospacing="0"/>
        <w:rPr>
          <w:rFonts w:ascii="GHEA Grapalat" w:hAnsi="GHEA Grapalat"/>
          <w:color w:val="000000"/>
          <w:sz w:val="20"/>
          <w:szCs w:val="20"/>
          <w:lang w:val="hy-AM"/>
        </w:rPr>
      </w:pPr>
      <w:r>
        <w:rPr>
          <w:rFonts w:ascii="GHEA Grapalat" w:hAnsi="GHEA Grapalat"/>
          <w:color w:val="000000"/>
          <w:sz w:val="20"/>
          <w:szCs w:val="20"/>
          <w:lang w:val="hy-AM"/>
        </w:rPr>
        <w:t>կատարված փոփոխությունների, լրացուցիչ համաձայնագրերի պատճենները.</w:t>
      </w:r>
    </w:p>
    <w:p w14:paraId="7CF0686D" w14:textId="77777777" w:rsidR="007358B7"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Pr>
            <w:rStyle w:val="a9"/>
            <w:rFonts w:ascii="GHEA Grapalat" w:hAnsi="GHEA Grapalat"/>
            <w:sz w:val="20"/>
            <w:szCs w:val="20"/>
            <w:lang w:val="hy-AM"/>
          </w:rPr>
          <w:t>www.procurement.am</w:t>
        </w:r>
      </w:hyperlink>
      <w:r>
        <w:rPr>
          <w:rFonts w:ascii="GHEA Grapalat" w:hAnsi="GHEA Grapalat"/>
          <w:color w:val="000000"/>
          <w:sz w:val="20"/>
          <w:szCs w:val="20"/>
          <w:lang w:val="hy-AM"/>
        </w:rPr>
        <w:t xml:space="preserve"> հասցեով գործող տեղեկագրում հրապարակած ծանուցումը.</w:t>
      </w:r>
    </w:p>
    <w:p w14:paraId="2DE31CD4" w14:textId="77777777" w:rsidR="007358B7"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5359E">
        <w:rPr>
          <w:rFonts w:ascii="GHEA Grapalat" w:hAnsi="GHEA Grapalat"/>
          <w:color w:val="000000"/>
          <w:sz w:val="20"/>
          <w:szCs w:val="20"/>
          <w:lang w:val="hy-AM"/>
        </w:rPr>
        <w:t xml:space="preserve">3) պայմանագրի շրջանակում </w:t>
      </w:r>
      <w:r w:rsidRPr="0045359E">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7CD5B4F9" w14:textId="77777777" w:rsidR="007358B7"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8CAAFF" w14:textId="77777777" w:rsidR="007358B7" w:rsidRDefault="007358B7" w:rsidP="007358B7">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t>8. Երաշխիք տվող անձը մերժում է բենեֆիցիարի պահանջը, եթե`</w:t>
      </w:r>
    </w:p>
    <w:p w14:paraId="0888B9E7" w14:textId="77777777" w:rsidR="007358B7"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0508E6A" w14:textId="77777777" w:rsidR="007358B7" w:rsidRDefault="007358B7" w:rsidP="007358B7">
      <w:pPr>
        <w:pStyle w:val="af4"/>
        <w:shd w:val="clear" w:color="auto" w:fill="FFFFFF"/>
        <w:spacing w:before="0" w:beforeAutospacing="0" w:after="0" w:afterAutospacing="0"/>
        <w:ind w:firstLine="375"/>
        <w:rPr>
          <w:rFonts w:ascii="GHEA Grapalat" w:hAnsi="GHEA Grapalat"/>
          <w:color w:val="000000"/>
          <w:sz w:val="20"/>
          <w:szCs w:val="20"/>
          <w:lang w:val="hy-AM"/>
        </w:rPr>
      </w:pPr>
      <w:r>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2D743487" w14:textId="77777777" w:rsidR="007358B7"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E0FE57A" w14:textId="77777777" w:rsidR="007358B7"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2E357A8" w14:textId="77777777" w:rsidR="007358B7"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6A695D0" w14:textId="77777777" w:rsidR="007358B7"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FCDEE81" w14:textId="77777777" w:rsidR="007358B7"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Pr>
          <w:rFonts w:ascii="GHEA Grapalat" w:hAnsi="GHEA Grapalat"/>
          <w:color w:val="000000"/>
          <w:sz w:val="20"/>
          <w:szCs w:val="20"/>
          <w:lang w:val="hy-AM"/>
        </w:rPr>
        <w:t xml:space="preserve">Գործադիր մարմնի ղեկավար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5A43AF91" w14:textId="77777777" w:rsidR="007358B7"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71B32C4F" w14:textId="77777777" w:rsidR="007358B7" w:rsidRDefault="007358B7" w:rsidP="007358B7">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ամիսը, ամսաթիվը, տարեթիվը</w:t>
      </w:r>
    </w:p>
    <w:p w14:paraId="6D2AA46D" w14:textId="77777777" w:rsidR="00D15262" w:rsidRPr="003E55FC" w:rsidRDefault="00D15262" w:rsidP="007358B7">
      <w:pPr>
        <w:pStyle w:val="31"/>
        <w:spacing w:line="240" w:lineRule="auto"/>
        <w:jc w:val="right"/>
        <w:rPr>
          <w:rFonts w:ascii="GHEA Grapalat" w:hAnsi="GHEA Grapalat"/>
          <w:b/>
          <w:lang w:val="hy-AM"/>
        </w:rPr>
      </w:pPr>
    </w:p>
    <w:p w14:paraId="17F2CF21" w14:textId="77777777" w:rsidR="00D15262" w:rsidRPr="003E55FC" w:rsidRDefault="00D15262" w:rsidP="007358B7">
      <w:pPr>
        <w:pStyle w:val="31"/>
        <w:spacing w:line="240" w:lineRule="auto"/>
        <w:jc w:val="right"/>
        <w:rPr>
          <w:rFonts w:ascii="GHEA Grapalat" w:hAnsi="GHEA Grapalat"/>
          <w:b/>
          <w:lang w:val="hy-AM"/>
        </w:rPr>
      </w:pPr>
    </w:p>
    <w:p w14:paraId="687681D2" w14:textId="77777777" w:rsidR="00D15262" w:rsidRPr="003E55FC" w:rsidRDefault="00D15262" w:rsidP="00D15262">
      <w:pPr>
        <w:pStyle w:val="31"/>
        <w:spacing w:line="240" w:lineRule="auto"/>
        <w:jc w:val="right"/>
        <w:rPr>
          <w:rFonts w:ascii="GHEA Grapalat" w:hAnsi="GHEA Grapalat" w:cs="Sylfaen"/>
          <w:b/>
          <w:lang w:val="hy-AM"/>
        </w:rPr>
      </w:pPr>
    </w:p>
    <w:p w14:paraId="255F3E1E" w14:textId="77777777" w:rsidR="00D15262" w:rsidRPr="003E55FC" w:rsidRDefault="00D15262" w:rsidP="00D15262">
      <w:pPr>
        <w:pStyle w:val="31"/>
        <w:spacing w:line="240" w:lineRule="auto"/>
        <w:jc w:val="right"/>
        <w:rPr>
          <w:rFonts w:ascii="GHEA Grapalat" w:hAnsi="GHEA Grapalat" w:cs="Sylfaen"/>
          <w:b/>
          <w:lang w:val="hy-AM"/>
        </w:rPr>
      </w:pPr>
    </w:p>
    <w:p w14:paraId="51DEBCCB" w14:textId="77777777" w:rsidR="00D15262" w:rsidRPr="003E55FC" w:rsidRDefault="00D15262" w:rsidP="00D15262">
      <w:pPr>
        <w:pStyle w:val="31"/>
        <w:spacing w:line="240" w:lineRule="auto"/>
        <w:jc w:val="right"/>
        <w:rPr>
          <w:rFonts w:ascii="GHEA Grapalat" w:hAnsi="GHEA Grapalat" w:cs="Sylfaen"/>
          <w:b/>
          <w:lang w:val="hy-AM"/>
        </w:rPr>
      </w:pPr>
    </w:p>
    <w:p w14:paraId="68FDA4EA" w14:textId="77777777" w:rsidR="00D15262" w:rsidRPr="003E55FC" w:rsidRDefault="00D15262" w:rsidP="00D15262">
      <w:pPr>
        <w:pStyle w:val="31"/>
        <w:spacing w:line="240" w:lineRule="auto"/>
        <w:jc w:val="right"/>
        <w:rPr>
          <w:rFonts w:ascii="GHEA Grapalat" w:hAnsi="GHEA Grapalat" w:cs="Sylfaen"/>
          <w:b/>
          <w:lang w:val="hy-AM"/>
        </w:rPr>
      </w:pPr>
    </w:p>
    <w:p w14:paraId="65AC97CC" w14:textId="77777777" w:rsidR="00D15262" w:rsidRPr="003E55FC" w:rsidRDefault="00D15262" w:rsidP="00D15262">
      <w:pPr>
        <w:pStyle w:val="31"/>
        <w:spacing w:line="240" w:lineRule="auto"/>
        <w:jc w:val="right"/>
        <w:rPr>
          <w:rFonts w:ascii="GHEA Grapalat" w:hAnsi="GHEA Grapalat" w:cs="Sylfaen"/>
          <w:b/>
          <w:lang w:val="hy-AM"/>
        </w:rPr>
      </w:pPr>
    </w:p>
    <w:p w14:paraId="29485171" w14:textId="77777777" w:rsidR="00D15262" w:rsidRPr="003E55FC" w:rsidRDefault="00D15262" w:rsidP="00D15262">
      <w:pPr>
        <w:pStyle w:val="31"/>
        <w:spacing w:line="240" w:lineRule="auto"/>
        <w:jc w:val="right"/>
        <w:rPr>
          <w:rFonts w:ascii="GHEA Grapalat" w:hAnsi="GHEA Grapalat" w:cs="Sylfaen"/>
          <w:b/>
          <w:lang w:val="hy-AM"/>
        </w:rPr>
      </w:pPr>
    </w:p>
    <w:p w14:paraId="566917D8" w14:textId="77777777" w:rsidR="00D15262" w:rsidRPr="003E55FC" w:rsidRDefault="00D15262" w:rsidP="00D15262">
      <w:pPr>
        <w:pStyle w:val="31"/>
        <w:spacing w:line="240" w:lineRule="auto"/>
        <w:jc w:val="right"/>
        <w:rPr>
          <w:rFonts w:ascii="GHEA Grapalat" w:hAnsi="GHEA Grapalat" w:cs="Sylfaen"/>
          <w:b/>
          <w:lang w:val="hy-AM"/>
        </w:rPr>
      </w:pPr>
    </w:p>
    <w:p w14:paraId="18C4915D" w14:textId="77777777" w:rsidR="00D15262" w:rsidRPr="003E55FC" w:rsidRDefault="00D15262" w:rsidP="00D15262">
      <w:pPr>
        <w:pStyle w:val="31"/>
        <w:spacing w:line="240" w:lineRule="auto"/>
        <w:jc w:val="right"/>
        <w:rPr>
          <w:rFonts w:ascii="GHEA Grapalat" w:hAnsi="GHEA Grapalat" w:cs="Sylfaen"/>
          <w:b/>
          <w:lang w:val="hy-AM"/>
        </w:rPr>
      </w:pPr>
    </w:p>
    <w:p w14:paraId="480952BC" w14:textId="77777777" w:rsidR="00D15262" w:rsidRPr="003E55FC" w:rsidRDefault="00D15262" w:rsidP="00D15262">
      <w:pPr>
        <w:pStyle w:val="31"/>
        <w:spacing w:line="240" w:lineRule="auto"/>
        <w:jc w:val="right"/>
        <w:rPr>
          <w:rFonts w:ascii="GHEA Grapalat" w:hAnsi="GHEA Grapalat" w:cs="Sylfaen"/>
          <w:b/>
          <w:lang w:val="hy-AM"/>
        </w:rPr>
      </w:pPr>
    </w:p>
    <w:p w14:paraId="28B7C7BF" w14:textId="77777777" w:rsidR="00D15262" w:rsidRPr="003E55FC" w:rsidRDefault="00D15262" w:rsidP="00D15262">
      <w:pPr>
        <w:pStyle w:val="31"/>
        <w:spacing w:line="240" w:lineRule="auto"/>
        <w:jc w:val="right"/>
        <w:rPr>
          <w:rFonts w:ascii="GHEA Grapalat" w:hAnsi="GHEA Grapalat" w:cs="Sylfaen"/>
          <w:b/>
          <w:lang w:val="hy-AM"/>
        </w:rPr>
      </w:pPr>
    </w:p>
    <w:p w14:paraId="2D76AEDF" w14:textId="77777777" w:rsidR="00D15262" w:rsidRPr="003E55FC" w:rsidRDefault="00D15262" w:rsidP="00D15262">
      <w:pPr>
        <w:pStyle w:val="31"/>
        <w:spacing w:line="240" w:lineRule="auto"/>
        <w:jc w:val="right"/>
        <w:rPr>
          <w:rFonts w:ascii="GHEA Grapalat" w:hAnsi="GHEA Grapalat" w:cs="Sylfaen"/>
          <w:b/>
          <w:lang w:val="hy-AM"/>
        </w:rPr>
      </w:pPr>
    </w:p>
    <w:p w14:paraId="3D1F7B9A" w14:textId="77777777" w:rsidR="00D15262" w:rsidRPr="003E55FC" w:rsidRDefault="00D15262" w:rsidP="00D15262">
      <w:pPr>
        <w:pStyle w:val="31"/>
        <w:spacing w:line="240" w:lineRule="auto"/>
        <w:jc w:val="right"/>
        <w:rPr>
          <w:rFonts w:ascii="GHEA Grapalat" w:hAnsi="GHEA Grapalat" w:cs="Sylfaen"/>
          <w:b/>
          <w:lang w:val="hy-AM"/>
        </w:rPr>
      </w:pPr>
    </w:p>
    <w:p w14:paraId="7BD58D92" w14:textId="77777777" w:rsidR="00D15262" w:rsidRPr="003E55FC" w:rsidRDefault="00D15262" w:rsidP="00D15262">
      <w:pPr>
        <w:pStyle w:val="31"/>
        <w:spacing w:line="240" w:lineRule="auto"/>
        <w:jc w:val="right"/>
        <w:rPr>
          <w:rFonts w:ascii="GHEA Grapalat" w:hAnsi="GHEA Grapalat" w:cs="Sylfaen"/>
          <w:b/>
          <w:lang w:val="hy-AM"/>
        </w:rPr>
      </w:pPr>
    </w:p>
    <w:p w14:paraId="4AA516F2" w14:textId="77777777" w:rsidR="00D15262" w:rsidRPr="003E55FC" w:rsidRDefault="00D15262" w:rsidP="00D15262">
      <w:pPr>
        <w:pStyle w:val="31"/>
        <w:spacing w:line="240" w:lineRule="auto"/>
        <w:jc w:val="right"/>
        <w:rPr>
          <w:rFonts w:ascii="GHEA Grapalat" w:hAnsi="GHEA Grapalat" w:cs="Sylfaen"/>
          <w:b/>
          <w:lang w:val="hy-AM"/>
        </w:rPr>
      </w:pPr>
    </w:p>
    <w:p w14:paraId="3A6E13F6" w14:textId="77777777" w:rsidR="00D15262" w:rsidRPr="003E55FC" w:rsidRDefault="00D15262" w:rsidP="00D15262">
      <w:pPr>
        <w:pStyle w:val="31"/>
        <w:spacing w:line="240" w:lineRule="auto"/>
        <w:jc w:val="right"/>
        <w:rPr>
          <w:rFonts w:ascii="GHEA Grapalat" w:hAnsi="GHEA Grapalat" w:cs="Sylfaen"/>
          <w:b/>
          <w:lang w:val="hy-AM"/>
        </w:rPr>
      </w:pPr>
    </w:p>
    <w:p w14:paraId="2C009A3D" w14:textId="77777777" w:rsidR="00D15262" w:rsidRPr="003E55FC" w:rsidRDefault="00D15262" w:rsidP="00D15262">
      <w:pPr>
        <w:pStyle w:val="31"/>
        <w:spacing w:line="240" w:lineRule="auto"/>
        <w:jc w:val="right"/>
        <w:rPr>
          <w:rFonts w:ascii="GHEA Grapalat" w:hAnsi="GHEA Grapalat" w:cs="Sylfaen"/>
          <w:b/>
          <w:lang w:val="hy-AM"/>
        </w:rPr>
      </w:pPr>
    </w:p>
    <w:p w14:paraId="2E29CFC8" w14:textId="77777777" w:rsidR="00D15262" w:rsidRPr="003E55FC" w:rsidRDefault="00D15262" w:rsidP="00D15262">
      <w:pPr>
        <w:pStyle w:val="31"/>
        <w:spacing w:line="240" w:lineRule="auto"/>
        <w:jc w:val="right"/>
        <w:rPr>
          <w:rFonts w:ascii="GHEA Grapalat" w:hAnsi="GHEA Grapalat" w:cs="Sylfaen"/>
          <w:b/>
          <w:lang w:val="hy-AM"/>
        </w:rPr>
      </w:pPr>
    </w:p>
    <w:p w14:paraId="1514F949" w14:textId="77777777" w:rsidR="00D15262" w:rsidRPr="003E55FC" w:rsidRDefault="00D15262" w:rsidP="00D15262">
      <w:pPr>
        <w:pStyle w:val="31"/>
        <w:spacing w:line="240" w:lineRule="auto"/>
        <w:jc w:val="right"/>
        <w:rPr>
          <w:rFonts w:ascii="GHEA Grapalat" w:hAnsi="GHEA Grapalat" w:cs="Sylfaen"/>
          <w:b/>
          <w:lang w:val="hy-AM"/>
        </w:rPr>
      </w:pPr>
    </w:p>
    <w:p w14:paraId="60AC1FE3" w14:textId="77777777" w:rsidR="00D15262" w:rsidRPr="003E55FC" w:rsidRDefault="00D15262" w:rsidP="00D15262">
      <w:pPr>
        <w:pStyle w:val="31"/>
        <w:spacing w:line="240" w:lineRule="auto"/>
        <w:jc w:val="right"/>
        <w:rPr>
          <w:rFonts w:ascii="GHEA Grapalat" w:hAnsi="GHEA Grapalat" w:cs="Sylfaen"/>
          <w:b/>
          <w:lang w:val="hy-AM"/>
        </w:rPr>
      </w:pPr>
    </w:p>
    <w:p w14:paraId="46503469" w14:textId="77777777" w:rsidR="00D15262" w:rsidRPr="003E55FC" w:rsidRDefault="00D15262" w:rsidP="00D15262">
      <w:pPr>
        <w:pStyle w:val="31"/>
        <w:spacing w:line="240" w:lineRule="auto"/>
        <w:jc w:val="right"/>
        <w:rPr>
          <w:rFonts w:ascii="GHEA Grapalat" w:hAnsi="GHEA Grapalat" w:cs="Sylfaen"/>
          <w:b/>
          <w:lang w:val="hy-AM"/>
        </w:rPr>
      </w:pPr>
    </w:p>
    <w:p w14:paraId="0DF77E08" w14:textId="77777777" w:rsidR="00D15262" w:rsidRPr="003E55FC" w:rsidRDefault="00D15262" w:rsidP="00D15262">
      <w:pPr>
        <w:pStyle w:val="31"/>
        <w:spacing w:line="240" w:lineRule="auto"/>
        <w:jc w:val="right"/>
        <w:rPr>
          <w:rFonts w:ascii="GHEA Grapalat" w:hAnsi="GHEA Grapalat" w:cs="Sylfaen"/>
          <w:b/>
          <w:lang w:val="hy-AM"/>
        </w:rPr>
      </w:pPr>
    </w:p>
    <w:p w14:paraId="6AAAC33C" w14:textId="77777777" w:rsidR="00D15262" w:rsidRPr="003E55FC" w:rsidRDefault="00D15262" w:rsidP="00D15262">
      <w:pPr>
        <w:pStyle w:val="31"/>
        <w:spacing w:line="240" w:lineRule="auto"/>
        <w:jc w:val="right"/>
        <w:rPr>
          <w:rFonts w:ascii="GHEA Grapalat" w:hAnsi="GHEA Grapalat" w:cs="Sylfaen"/>
          <w:b/>
          <w:lang w:val="hy-AM"/>
        </w:rPr>
      </w:pPr>
    </w:p>
    <w:p w14:paraId="3410B5D4" w14:textId="77777777" w:rsidR="00D15262" w:rsidRPr="003E55FC" w:rsidRDefault="00D15262" w:rsidP="00D15262">
      <w:pPr>
        <w:pStyle w:val="31"/>
        <w:spacing w:line="240" w:lineRule="auto"/>
        <w:jc w:val="right"/>
        <w:rPr>
          <w:rFonts w:ascii="GHEA Grapalat" w:hAnsi="GHEA Grapalat" w:cs="Sylfaen"/>
          <w:b/>
          <w:lang w:val="hy-AM"/>
        </w:rPr>
      </w:pPr>
    </w:p>
    <w:p w14:paraId="001C687A" w14:textId="77777777" w:rsidR="00D15262" w:rsidRPr="003E55FC" w:rsidRDefault="00D15262" w:rsidP="00D15262">
      <w:pPr>
        <w:pStyle w:val="31"/>
        <w:spacing w:line="240" w:lineRule="auto"/>
        <w:jc w:val="right"/>
        <w:rPr>
          <w:rFonts w:ascii="GHEA Grapalat" w:hAnsi="GHEA Grapalat" w:cs="Sylfaen"/>
          <w:b/>
          <w:lang w:val="hy-AM"/>
        </w:rPr>
      </w:pPr>
    </w:p>
    <w:p w14:paraId="5CE0B75B" w14:textId="77777777" w:rsidR="00D15262" w:rsidRPr="003E55FC" w:rsidRDefault="00D15262" w:rsidP="00D15262">
      <w:pPr>
        <w:pStyle w:val="31"/>
        <w:spacing w:line="240" w:lineRule="auto"/>
        <w:jc w:val="right"/>
        <w:rPr>
          <w:rFonts w:ascii="GHEA Grapalat" w:hAnsi="GHEA Grapalat" w:cs="Sylfaen"/>
          <w:b/>
          <w:lang w:val="hy-AM"/>
        </w:rPr>
      </w:pPr>
    </w:p>
    <w:p w14:paraId="33E71040" w14:textId="77777777" w:rsidR="00D15262" w:rsidRPr="003E55FC" w:rsidRDefault="00D15262" w:rsidP="00D15262">
      <w:pPr>
        <w:pStyle w:val="31"/>
        <w:spacing w:line="240" w:lineRule="auto"/>
        <w:jc w:val="right"/>
        <w:rPr>
          <w:rFonts w:ascii="GHEA Grapalat" w:hAnsi="GHEA Grapalat" w:cs="Sylfaen"/>
          <w:b/>
          <w:lang w:val="hy-AM"/>
        </w:rPr>
      </w:pPr>
    </w:p>
    <w:p w14:paraId="42674895" w14:textId="77777777" w:rsidR="00D15262" w:rsidRPr="003E55FC" w:rsidRDefault="00D15262" w:rsidP="00D15262">
      <w:pPr>
        <w:pStyle w:val="31"/>
        <w:spacing w:line="240" w:lineRule="auto"/>
        <w:jc w:val="right"/>
        <w:rPr>
          <w:rFonts w:ascii="GHEA Grapalat" w:hAnsi="GHEA Grapalat" w:cs="Sylfaen"/>
          <w:b/>
          <w:lang w:val="hy-AM"/>
        </w:rPr>
      </w:pPr>
    </w:p>
    <w:p w14:paraId="0F585419" w14:textId="77777777" w:rsidR="00D15262" w:rsidRPr="003E55FC" w:rsidRDefault="00D15262" w:rsidP="00D15262">
      <w:pPr>
        <w:pStyle w:val="31"/>
        <w:spacing w:line="240" w:lineRule="auto"/>
        <w:jc w:val="right"/>
        <w:rPr>
          <w:rFonts w:ascii="GHEA Grapalat" w:hAnsi="GHEA Grapalat" w:cs="Sylfaen"/>
          <w:b/>
          <w:lang w:val="hy-AM"/>
        </w:rPr>
      </w:pPr>
    </w:p>
    <w:p w14:paraId="4A9F0000" w14:textId="77777777" w:rsidR="00D15262" w:rsidRPr="003E55FC" w:rsidRDefault="00D15262" w:rsidP="00D15262">
      <w:pPr>
        <w:pStyle w:val="31"/>
        <w:spacing w:line="240" w:lineRule="auto"/>
        <w:jc w:val="right"/>
        <w:rPr>
          <w:rFonts w:ascii="GHEA Grapalat" w:hAnsi="GHEA Grapalat" w:cs="Sylfaen"/>
          <w:b/>
          <w:lang w:val="hy-AM"/>
        </w:rPr>
      </w:pPr>
    </w:p>
    <w:p w14:paraId="50CFCD53" w14:textId="77777777" w:rsidR="00D15262" w:rsidRPr="003E55FC" w:rsidRDefault="00D15262" w:rsidP="00D15262">
      <w:pPr>
        <w:pStyle w:val="31"/>
        <w:spacing w:line="240" w:lineRule="auto"/>
        <w:jc w:val="right"/>
        <w:rPr>
          <w:rFonts w:ascii="GHEA Grapalat" w:hAnsi="GHEA Grapalat" w:cs="Sylfaen"/>
          <w:b/>
          <w:lang w:val="hy-AM"/>
        </w:rPr>
      </w:pPr>
    </w:p>
    <w:p w14:paraId="4F04D460" w14:textId="77777777" w:rsidR="00D15262" w:rsidRPr="003E55FC" w:rsidRDefault="00D15262" w:rsidP="00D15262">
      <w:pPr>
        <w:pStyle w:val="31"/>
        <w:spacing w:line="240" w:lineRule="auto"/>
        <w:jc w:val="right"/>
        <w:rPr>
          <w:rFonts w:ascii="GHEA Grapalat" w:hAnsi="GHEA Grapalat" w:cs="Sylfaen"/>
          <w:b/>
          <w:lang w:val="hy-AM"/>
        </w:rPr>
      </w:pPr>
    </w:p>
    <w:p w14:paraId="07543DF2" w14:textId="77777777" w:rsidR="00D15262" w:rsidRPr="003E55FC" w:rsidRDefault="00D15262" w:rsidP="00D15262">
      <w:pPr>
        <w:pStyle w:val="31"/>
        <w:spacing w:line="240" w:lineRule="auto"/>
        <w:jc w:val="right"/>
        <w:rPr>
          <w:rFonts w:ascii="GHEA Grapalat" w:hAnsi="GHEA Grapalat" w:cs="Sylfaen"/>
          <w:b/>
          <w:lang w:val="hy-AM"/>
        </w:rPr>
      </w:pPr>
    </w:p>
    <w:p w14:paraId="45D922F0" w14:textId="77777777" w:rsidR="00D15262" w:rsidRPr="003E55FC" w:rsidRDefault="00D15262" w:rsidP="00D15262">
      <w:pPr>
        <w:pStyle w:val="31"/>
        <w:spacing w:line="240" w:lineRule="auto"/>
        <w:jc w:val="right"/>
        <w:rPr>
          <w:rFonts w:ascii="GHEA Grapalat" w:hAnsi="GHEA Grapalat" w:cs="Sylfaen"/>
          <w:b/>
          <w:lang w:val="hy-AM"/>
        </w:rPr>
      </w:pPr>
    </w:p>
    <w:p w14:paraId="361E299B" w14:textId="77777777" w:rsidR="00D15262" w:rsidRPr="003E55FC" w:rsidRDefault="00D15262" w:rsidP="00D15262">
      <w:pPr>
        <w:pStyle w:val="31"/>
        <w:spacing w:line="240" w:lineRule="auto"/>
        <w:jc w:val="right"/>
        <w:rPr>
          <w:rFonts w:ascii="GHEA Grapalat" w:hAnsi="GHEA Grapalat" w:cs="Sylfaen"/>
          <w:b/>
          <w:lang w:val="hy-AM"/>
        </w:rPr>
      </w:pPr>
    </w:p>
    <w:p w14:paraId="3E2EDFAC" w14:textId="77777777" w:rsidR="00D15262" w:rsidRPr="003E55FC" w:rsidRDefault="00D15262" w:rsidP="00D15262">
      <w:pPr>
        <w:pStyle w:val="31"/>
        <w:spacing w:line="240" w:lineRule="auto"/>
        <w:jc w:val="right"/>
        <w:rPr>
          <w:rFonts w:ascii="GHEA Grapalat" w:hAnsi="GHEA Grapalat" w:cs="Sylfaen"/>
          <w:b/>
          <w:lang w:val="hy-AM"/>
        </w:rPr>
      </w:pPr>
    </w:p>
    <w:p w14:paraId="2747A473" w14:textId="77777777" w:rsidR="00D15262" w:rsidRPr="003E55FC" w:rsidRDefault="00D15262" w:rsidP="00D15262">
      <w:pPr>
        <w:pStyle w:val="31"/>
        <w:spacing w:line="240" w:lineRule="auto"/>
        <w:jc w:val="right"/>
        <w:rPr>
          <w:rFonts w:ascii="GHEA Grapalat" w:hAnsi="GHEA Grapalat" w:cs="Sylfaen"/>
          <w:b/>
          <w:lang w:val="hy-AM"/>
        </w:rPr>
      </w:pPr>
    </w:p>
    <w:p w14:paraId="027C96E3" w14:textId="77777777" w:rsidR="00D15262" w:rsidRPr="003E55FC" w:rsidRDefault="00D15262" w:rsidP="00D15262">
      <w:pPr>
        <w:pStyle w:val="31"/>
        <w:spacing w:line="240" w:lineRule="auto"/>
        <w:jc w:val="right"/>
        <w:rPr>
          <w:rFonts w:ascii="GHEA Grapalat" w:hAnsi="GHEA Grapalat" w:cs="Sylfaen"/>
          <w:b/>
          <w:lang w:val="hy-AM"/>
        </w:rPr>
      </w:pPr>
    </w:p>
    <w:p w14:paraId="00B54468" w14:textId="77777777" w:rsidR="00D15262" w:rsidRPr="003E55FC" w:rsidRDefault="00D15262" w:rsidP="00D15262">
      <w:pPr>
        <w:pStyle w:val="31"/>
        <w:spacing w:line="240" w:lineRule="auto"/>
        <w:jc w:val="right"/>
        <w:rPr>
          <w:rFonts w:ascii="GHEA Grapalat" w:hAnsi="GHEA Grapalat" w:cs="Sylfaen"/>
          <w:b/>
          <w:lang w:val="hy-AM"/>
        </w:rPr>
      </w:pPr>
    </w:p>
    <w:p w14:paraId="450DF744" w14:textId="77777777" w:rsidR="00D15262" w:rsidRPr="003E55FC" w:rsidRDefault="00D15262" w:rsidP="00D15262">
      <w:pPr>
        <w:pStyle w:val="31"/>
        <w:spacing w:line="240" w:lineRule="auto"/>
        <w:jc w:val="right"/>
        <w:rPr>
          <w:rFonts w:ascii="GHEA Grapalat" w:hAnsi="GHEA Grapalat" w:cs="Sylfaen"/>
          <w:b/>
          <w:lang w:val="hy-AM"/>
        </w:rPr>
      </w:pPr>
    </w:p>
    <w:p w14:paraId="43D3BFFE" w14:textId="77777777" w:rsidR="00D15262" w:rsidRPr="003E55FC" w:rsidRDefault="00D15262" w:rsidP="00D15262">
      <w:pPr>
        <w:pStyle w:val="31"/>
        <w:spacing w:line="240" w:lineRule="auto"/>
        <w:jc w:val="right"/>
        <w:rPr>
          <w:rFonts w:ascii="GHEA Grapalat" w:hAnsi="GHEA Grapalat" w:cs="Sylfaen"/>
          <w:b/>
          <w:lang w:val="hy-AM"/>
        </w:rPr>
      </w:pPr>
    </w:p>
    <w:p w14:paraId="2D794745" w14:textId="77777777" w:rsidR="00D15262" w:rsidRPr="003E55FC" w:rsidRDefault="00D15262" w:rsidP="00D15262">
      <w:pPr>
        <w:pStyle w:val="31"/>
        <w:spacing w:line="240" w:lineRule="auto"/>
        <w:jc w:val="right"/>
        <w:rPr>
          <w:rFonts w:ascii="GHEA Grapalat" w:hAnsi="GHEA Grapalat" w:cs="Sylfaen"/>
          <w:b/>
          <w:lang w:val="hy-AM"/>
        </w:rPr>
      </w:pPr>
    </w:p>
    <w:p w14:paraId="20AFED4C" w14:textId="77777777" w:rsidR="00D15262" w:rsidRPr="003E55FC" w:rsidRDefault="00D15262" w:rsidP="00D15262">
      <w:pPr>
        <w:pStyle w:val="31"/>
        <w:spacing w:line="240" w:lineRule="auto"/>
        <w:jc w:val="right"/>
        <w:rPr>
          <w:rFonts w:ascii="GHEA Grapalat" w:hAnsi="GHEA Grapalat" w:cs="Sylfaen"/>
          <w:b/>
          <w:lang w:val="hy-AM"/>
        </w:rPr>
      </w:pPr>
    </w:p>
    <w:p w14:paraId="182F3E2D" w14:textId="77777777" w:rsidR="00D15262" w:rsidRPr="003E55FC" w:rsidRDefault="00D15262" w:rsidP="00D15262">
      <w:pPr>
        <w:pStyle w:val="31"/>
        <w:spacing w:line="240" w:lineRule="auto"/>
        <w:jc w:val="right"/>
        <w:rPr>
          <w:rFonts w:ascii="GHEA Grapalat" w:hAnsi="GHEA Grapalat" w:cs="Sylfaen"/>
          <w:b/>
          <w:lang w:val="hy-AM"/>
        </w:rPr>
      </w:pPr>
    </w:p>
    <w:p w14:paraId="6770F559" w14:textId="77777777" w:rsidR="00D15262" w:rsidRPr="003E55FC" w:rsidRDefault="00D15262" w:rsidP="00D15262">
      <w:pPr>
        <w:pStyle w:val="31"/>
        <w:spacing w:line="240" w:lineRule="auto"/>
        <w:jc w:val="right"/>
        <w:rPr>
          <w:rFonts w:ascii="GHEA Grapalat" w:hAnsi="GHEA Grapalat" w:cs="Sylfaen"/>
          <w:b/>
          <w:lang w:val="hy-AM"/>
        </w:rPr>
      </w:pPr>
    </w:p>
    <w:p w14:paraId="73814F97" w14:textId="77777777" w:rsidR="00D15262" w:rsidRPr="003E55FC" w:rsidRDefault="00D15262" w:rsidP="00D15262">
      <w:pPr>
        <w:pStyle w:val="31"/>
        <w:spacing w:line="240" w:lineRule="auto"/>
        <w:jc w:val="right"/>
        <w:rPr>
          <w:rFonts w:ascii="GHEA Grapalat" w:hAnsi="GHEA Grapalat" w:cs="Sylfaen"/>
          <w:b/>
          <w:lang w:val="hy-AM"/>
        </w:rPr>
      </w:pPr>
    </w:p>
    <w:p w14:paraId="42D74226" w14:textId="77777777" w:rsidR="00D15262" w:rsidRPr="003E55FC" w:rsidRDefault="00D15262" w:rsidP="00D15262">
      <w:pPr>
        <w:pStyle w:val="31"/>
        <w:spacing w:line="240" w:lineRule="auto"/>
        <w:jc w:val="right"/>
        <w:rPr>
          <w:rFonts w:ascii="GHEA Grapalat" w:hAnsi="GHEA Grapalat" w:cs="Sylfaen"/>
          <w:b/>
          <w:lang w:val="hy-AM"/>
        </w:rPr>
      </w:pPr>
    </w:p>
    <w:p w14:paraId="57119407" w14:textId="77777777" w:rsidR="00D15262" w:rsidRPr="003E55FC" w:rsidRDefault="00D15262" w:rsidP="00D15262">
      <w:pPr>
        <w:pStyle w:val="31"/>
        <w:spacing w:line="240" w:lineRule="auto"/>
        <w:jc w:val="right"/>
        <w:rPr>
          <w:rFonts w:ascii="GHEA Grapalat" w:hAnsi="GHEA Grapalat" w:cs="Sylfaen"/>
          <w:b/>
          <w:lang w:val="hy-AM"/>
        </w:rPr>
      </w:pPr>
    </w:p>
    <w:p w14:paraId="5900DD42" w14:textId="77777777" w:rsidR="00D15262" w:rsidRPr="000B4CF4" w:rsidRDefault="00D15262" w:rsidP="00D15262">
      <w:pPr>
        <w:pStyle w:val="31"/>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Pr="000B4CF4">
        <w:rPr>
          <w:rFonts w:ascii="GHEA Grapalat" w:hAnsi="GHEA Grapalat" w:cs="Arial"/>
          <w:b/>
          <w:lang w:val="hy-AM"/>
        </w:rPr>
        <w:t>4.</w:t>
      </w:r>
      <w:r w:rsidRPr="00A5489A">
        <w:rPr>
          <w:rFonts w:ascii="GHEA Grapalat" w:hAnsi="GHEA Grapalat" w:cs="Arial"/>
          <w:b/>
          <w:lang w:val="hy-AM"/>
        </w:rPr>
        <w:t>2</w:t>
      </w:r>
    </w:p>
    <w:p w14:paraId="113516A1" w14:textId="0B7B7730" w:rsidR="00D15262" w:rsidRPr="00910EDC" w:rsidRDefault="00C33D62" w:rsidP="00D15262">
      <w:pPr>
        <w:pStyle w:val="31"/>
        <w:spacing w:line="240" w:lineRule="auto"/>
        <w:jc w:val="right"/>
        <w:rPr>
          <w:rFonts w:ascii="GHEA Grapalat" w:hAnsi="GHEA Grapalat" w:cs="Arial"/>
          <w:b/>
          <w:lang w:val="hy-AM"/>
        </w:rPr>
      </w:pPr>
      <w:r w:rsidRPr="00BC5239">
        <w:rPr>
          <w:rFonts w:ascii="GHEA Grapalat" w:hAnsi="GHEA Grapalat"/>
          <w:b/>
          <w:color w:val="000000" w:themeColor="text1"/>
          <w:lang w:val="hy-AM"/>
        </w:rPr>
        <w:t>«ՔԲԿ-ԳՀԱՇՁԲ-22/19»</w:t>
      </w:r>
      <w:r w:rsidRPr="00BC5239">
        <w:rPr>
          <w:rFonts w:ascii="GHEA Grapalat" w:hAnsi="GHEA Grapalat"/>
          <w:b/>
          <w:color w:val="000000" w:themeColor="text1"/>
          <w:lang w:val="es-ES"/>
        </w:rPr>
        <w:t xml:space="preserve">  </w:t>
      </w:r>
      <w:r w:rsidR="00D15262" w:rsidRPr="00910EDC">
        <w:rPr>
          <w:rFonts w:ascii="GHEA Grapalat" w:hAnsi="GHEA Grapalat" w:cs="Sylfaen"/>
          <w:b/>
          <w:lang w:val="hy-AM"/>
        </w:rPr>
        <w:t>ծածկագրով</w:t>
      </w:r>
    </w:p>
    <w:p w14:paraId="3CB1D64F" w14:textId="77777777" w:rsidR="00D15262" w:rsidRDefault="00D15262" w:rsidP="00D15262">
      <w:pPr>
        <w:pStyle w:val="31"/>
        <w:spacing w:line="240" w:lineRule="auto"/>
        <w:jc w:val="right"/>
        <w:rPr>
          <w:rFonts w:ascii="GHEA Grapalat" w:hAnsi="GHEA Grapalat" w:cs="Sylfaen"/>
          <w:b/>
          <w:lang w:val="hy-AM"/>
        </w:rPr>
      </w:pPr>
      <w:r w:rsidRPr="003E55FC">
        <w:rPr>
          <w:rFonts w:ascii="GHEA Grapalat" w:hAnsi="GHEA Grapalat" w:cs="Arial"/>
          <w:b/>
          <w:lang w:val="hy-AM"/>
        </w:rPr>
        <w:t>գնանշման հարցման</w:t>
      </w:r>
      <w:r w:rsidRPr="00910EDC">
        <w:rPr>
          <w:rFonts w:ascii="GHEA Grapalat" w:hAnsi="GHEA Grapalat" w:cs="Arial"/>
          <w:b/>
          <w:lang w:val="hy-AM"/>
        </w:rPr>
        <w:t xml:space="preserve"> </w:t>
      </w:r>
      <w:r w:rsidRPr="00910EDC">
        <w:rPr>
          <w:rFonts w:ascii="GHEA Grapalat" w:hAnsi="GHEA Grapalat" w:cs="Sylfaen"/>
          <w:b/>
          <w:lang w:val="hy-AM"/>
        </w:rPr>
        <w:t>հրավերի</w:t>
      </w:r>
    </w:p>
    <w:p w14:paraId="0D777AE8" w14:textId="77777777" w:rsidR="00D15262" w:rsidRDefault="00D15262" w:rsidP="00D15262">
      <w:pPr>
        <w:pStyle w:val="31"/>
        <w:spacing w:line="240" w:lineRule="auto"/>
        <w:jc w:val="right"/>
        <w:rPr>
          <w:rFonts w:ascii="GHEA Grapalat" w:hAnsi="GHEA Grapalat" w:cs="Sylfaen"/>
          <w:b/>
          <w:lang w:val="hy-AM"/>
        </w:rPr>
      </w:pPr>
    </w:p>
    <w:p w14:paraId="3BB2C077" w14:textId="77777777" w:rsidR="00D15262" w:rsidRDefault="00D15262" w:rsidP="00D15262">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14:paraId="538E792F" w14:textId="77777777" w:rsidR="00D15262" w:rsidRPr="00260569" w:rsidRDefault="00D15262" w:rsidP="00D15262">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Pr="000B4CF4">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14:paraId="1BCBE5C1" w14:textId="77777777" w:rsidR="00D15262" w:rsidRPr="00260569" w:rsidRDefault="00D15262" w:rsidP="00D15262">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0B4CF4">
        <w:rPr>
          <w:rFonts w:ascii="GHEA Grapalat" w:hAnsi="GHEA Grapalat" w:cs="GHEA Grapalat"/>
          <w:color w:val="FF0000"/>
          <w:sz w:val="20"/>
          <w:szCs w:val="20"/>
          <w:shd w:val="clear" w:color="auto" w:fill="92CDDC"/>
          <w:lang w:val="hy-AM"/>
        </w:rPr>
        <w:t xml:space="preserve">          </w:t>
      </w:r>
    </w:p>
    <w:p w14:paraId="7839E33E" w14:textId="77777777" w:rsidR="00D15262" w:rsidRPr="00260569" w:rsidRDefault="00D15262" w:rsidP="00D15262">
      <w:pPr>
        <w:rPr>
          <w:rFonts w:ascii="GHEA Grapalat" w:hAnsi="GHEA Grapalat" w:cs="GHEA Grapalat"/>
          <w:sz w:val="20"/>
          <w:szCs w:val="20"/>
          <w:lang w:val="hy-AM"/>
        </w:rPr>
      </w:pPr>
      <w:r w:rsidRPr="00260569">
        <w:rPr>
          <w:rFonts w:ascii="GHEA Grapalat" w:hAnsi="GHEA Grapalat" w:cs="GHEA Grapalat"/>
          <w:sz w:val="20"/>
          <w:szCs w:val="20"/>
          <w:lang w:val="hy-AM"/>
        </w:rPr>
        <w:t xml:space="preserve">     ք. Երևան</w:t>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t xml:space="preserve">            </w:t>
      </w:r>
      <w:r w:rsidRPr="00260569">
        <w:rPr>
          <w:rFonts w:ascii="GHEA Grapalat" w:hAnsi="GHEA Grapalat"/>
          <w:sz w:val="20"/>
          <w:szCs w:val="20"/>
          <w:lang w:val="hy-AM"/>
        </w:rPr>
        <w:t>«</w:t>
      </w:r>
      <w:r w:rsidRPr="00260569">
        <w:rPr>
          <w:rFonts w:ascii="GHEA Grapalat" w:hAnsi="GHEA Grapalat" w:cs="GHEA Grapalat"/>
          <w:sz w:val="20"/>
          <w:szCs w:val="20"/>
          <w:u w:val="single"/>
          <w:lang w:val="hy-AM"/>
        </w:rPr>
        <w:t xml:space="preserve">         </w:t>
      </w:r>
      <w:r w:rsidRPr="00260569">
        <w:rPr>
          <w:rFonts w:ascii="GHEA Grapalat" w:hAnsi="GHEA Grapalat"/>
          <w:sz w:val="20"/>
          <w:szCs w:val="20"/>
          <w:lang w:val="hy-AM"/>
        </w:rPr>
        <w:t>»</w:t>
      </w:r>
      <w:r w:rsidRPr="00260569">
        <w:rPr>
          <w:rFonts w:ascii="GHEA Grapalat" w:hAnsi="GHEA Grapalat" w:cs="GHEA Grapalat"/>
          <w:sz w:val="20"/>
          <w:szCs w:val="20"/>
          <w:u w:val="single"/>
          <w:lang w:val="hy-AM"/>
        </w:rPr>
        <w:t xml:space="preserve"> </w:t>
      </w:r>
      <w:r w:rsidRPr="00260569">
        <w:rPr>
          <w:rFonts w:ascii="GHEA Grapalat" w:hAnsi="GHEA Grapalat" w:cs="GHEA Grapalat"/>
          <w:sz w:val="20"/>
          <w:szCs w:val="20"/>
          <w:u w:val="single"/>
          <w:lang w:val="hy-AM"/>
        </w:rPr>
        <w:tab/>
      </w:r>
      <w:r w:rsidRPr="00260569">
        <w:rPr>
          <w:rFonts w:ascii="GHEA Grapalat" w:hAnsi="GHEA Grapalat" w:cs="GHEA Grapalat"/>
          <w:sz w:val="20"/>
          <w:szCs w:val="20"/>
          <w:u w:val="single"/>
          <w:lang w:val="hy-AM"/>
        </w:rPr>
        <w:tab/>
      </w:r>
      <w:r w:rsidRPr="00260569">
        <w:rPr>
          <w:rFonts w:ascii="GHEA Grapalat" w:hAnsi="GHEA Grapalat" w:cs="GHEA Grapalat"/>
          <w:sz w:val="20"/>
          <w:szCs w:val="20"/>
          <w:u w:val="single"/>
          <w:lang w:val="hy-AM"/>
        </w:rPr>
        <w:tab/>
      </w:r>
      <w:r w:rsidRPr="00260569">
        <w:rPr>
          <w:rFonts w:ascii="GHEA Grapalat" w:hAnsi="GHEA Grapalat" w:cs="GHEA Grapalat"/>
          <w:sz w:val="20"/>
          <w:szCs w:val="20"/>
          <w:lang w:val="hy-AM"/>
        </w:rPr>
        <w:t xml:space="preserve"> 20   թ.**</w:t>
      </w:r>
    </w:p>
    <w:p w14:paraId="5FCFC253" w14:textId="77777777" w:rsidR="00D15262" w:rsidRPr="007862B1" w:rsidRDefault="00D15262" w:rsidP="00D15262">
      <w:pPr>
        <w:rPr>
          <w:rFonts w:ascii="GHEA Grapalat" w:hAnsi="GHEA Grapalat" w:cs="GHEA Grapalat"/>
          <w:sz w:val="20"/>
          <w:szCs w:val="20"/>
          <w:lang w:val="hy-AM"/>
        </w:rPr>
      </w:pPr>
    </w:p>
    <w:p w14:paraId="405ECD48" w14:textId="77777777" w:rsidR="00D15262" w:rsidRPr="00427B84" w:rsidRDefault="00D15262" w:rsidP="00D15262">
      <w:pPr>
        <w:jc w:val="both"/>
        <w:rPr>
          <w:rFonts w:ascii="GHEA Grapalat" w:hAnsi="GHEA Grapalat" w:cs="GHEA Grapalat"/>
          <w:sz w:val="20"/>
          <w:szCs w:val="20"/>
          <w:u w:val="single"/>
          <w:vertAlign w:val="subscript"/>
          <w:lang w:val="hy-AM"/>
        </w:rPr>
      </w:pP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 xml:space="preserve">ի դեմս Ընկերության տնօրեն </w:t>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p>
    <w:p w14:paraId="0FF628EA" w14:textId="77777777" w:rsidR="00D15262" w:rsidRPr="00427B84" w:rsidRDefault="00D15262" w:rsidP="00D15262">
      <w:pPr>
        <w:jc w:val="both"/>
        <w:rPr>
          <w:rFonts w:ascii="GHEA Grapalat" w:hAnsi="GHEA Grapalat" w:cs="GHEA Grapalat"/>
          <w:sz w:val="20"/>
          <w:szCs w:val="20"/>
          <w:lang w:val="hy-AM"/>
        </w:rPr>
      </w:pPr>
      <w:r w:rsidRPr="00427B84">
        <w:rPr>
          <w:rFonts w:ascii="GHEA Grapalat" w:hAnsi="GHEA Grapalat"/>
          <w:sz w:val="20"/>
          <w:szCs w:val="20"/>
          <w:vertAlign w:val="superscript"/>
          <w:lang w:val="hy-AM"/>
        </w:rPr>
        <w:t xml:space="preserve">       Ընկերության անվանումը</w:t>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t xml:space="preserve">    </w:t>
      </w:r>
      <w:r w:rsidRPr="00427B84">
        <w:rPr>
          <w:rFonts w:ascii="GHEA Grapalat" w:hAnsi="GHEA Grapalat"/>
          <w:sz w:val="20"/>
          <w:szCs w:val="20"/>
          <w:vertAlign w:val="superscript"/>
          <w:lang w:val="hy-AM"/>
        </w:rPr>
        <w:t>Ընկերության տնօրենի անուն ազգանունը, անձնագրային տվյալները</w:t>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18C3FBE" w14:textId="77777777" w:rsidR="00D15262" w:rsidRPr="007862B1" w:rsidRDefault="00D15262" w:rsidP="00D15262">
      <w:pPr>
        <w:ind w:firstLine="708"/>
        <w:jc w:val="both"/>
        <w:rPr>
          <w:rFonts w:ascii="GHEA Grapalat" w:hAnsi="GHEA Grapalat" w:cs="GHEA Grapalat"/>
          <w:sz w:val="20"/>
          <w:szCs w:val="20"/>
          <w:lang w:val="hy-AM"/>
        </w:rPr>
      </w:pPr>
    </w:p>
    <w:p w14:paraId="2C7658B5" w14:textId="77777777" w:rsidR="00D15262" w:rsidRPr="00260569" w:rsidRDefault="00D15262" w:rsidP="00D15262">
      <w:pPr>
        <w:numPr>
          <w:ilvl w:val="0"/>
          <w:numId w:val="6"/>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r w:rsidRPr="00260569">
        <w:rPr>
          <w:rFonts w:ascii="GHEA Grapalat" w:hAnsi="GHEA Grapalat" w:cs="GHEA Grapalat"/>
          <w:b/>
          <w:sz w:val="20"/>
          <w:szCs w:val="20"/>
        </w:rPr>
        <w:t>ամաձայնության առարկան</w:t>
      </w:r>
    </w:p>
    <w:p w14:paraId="5335D4D2" w14:textId="77777777" w:rsidR="00D15262" w:rsidRPr="00260569" w:rsidRDefault="00D15262" w:rsidP="00D15262">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14:paraId="5332578D" w14:textId="77777777" w:rsidR="00D15262" w:rsidRPr="00260569" w:rsidRDefault="00D15262" w:rsidP="00D15262">
      <w:pPr>
        <w:numPr>
          <w:ilvl w:val="1"/>
          <w:numId w:val="7"/>
        </w:numPr>
        <w:ind w:left="0"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lang w:val="hy-AM"/>
        </w:rPr>
        <w:t xml:space="preserve">---------------------------------------------- </w:t>
      </w:r>
      <w:r w:rsidRPr="00260569">
        <w:rPr>
          <w:rFonts w:ascii="GHEA Grapalat" w:hAnsi="GHEA Grapalat" w:cs="GHEA Grapalat"/>
          <w:sz w:val="20"/>
          <w:szCs w:val="20"/>
          <w:lang w:val="pt-BR"/>
        </w:rPr>
        <w:t xml:space="preserve">(այսուհետ` Պատվիրատու) կողմից </w:t>
      </w:r>
    </w:p>
    <w:p w14:paraId="4D559F34" w14:textId="582FCFA3" w:rsidR="00D15262" w:rsidRPr="00260569" w:rsidRDefault="00D15262" w:rsidP="00D15262">
      <w:pPr>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կազմակերպված` </w:t>
      </w:r>
      <w:r>
        <w:rPr>
          <w:rFonts w:ascii="GHEA Grapalat" w:hAnsi="GHEA Grapalat" w:cs="GHEA Grapalat"/>
          <w:sz w:val="20"/>
          <w:szCs w:val="20"/>
          <w:lang w:val="pt-BR"/>
        </w:rPr>
        <w:t xml:space="preserve"> </w:t>
      </w:r>
      <w:r w:rsidR="00C33D62" w:rsidRPr="00C33D62">
        <w:rPr>
          <w:rFonts w:ascii="GHEA Grapalat" w:hAnsi="GHEA Grapalat" w:cs="GHEA Grapalat"/>
          <w:b/>
          <w:sz w:val="20"/>
          <w:szCs w:val="20"/>
          <w:lang w:val="pt-BR"/>
        </w:rPr>
        <w:t>«ՔԲԿ-ԳՀԱՇՁԲ-22/19»</w:t>
      </w:r>
      <w:r w:rsidR="00C33D62" w:rsidRPr="00BC5239">
        <w:rPr>
          <w:rFonts w:ascii="GHEA Grapalat" w:hAnsi="GHEA Grapalat"/>
          <w:b/>
          <w:color w:val="000000" w:themeColor="text1"/>
          <w:lang w:val="es-ES"/>
        </w:rPr>
        <w:t xml:space="preserve">  </w:t>
      </w:r>
      <w:r w:rsidRPr="00260569">
        <w:rPr>
          <w:rFonts w:ascii="GHEA Grapalat" w:hAnsi="GHEA Grapalat" w:cs="GHEA Grapalat"/>
          <w:sz w:val="20"/>
          <w:szCs w:val="20"/>
          <w:lang w:val="pt-BR"/>
        </w:rPr>
        <w:t>ծածկագրով գնման ընթացակարգին:</w:t>
      </w:r>
    </w:p>
    <w:p w14:paraId="68C965B4" w14:textId="77777777" w:rsidR="00D15262" w:rsidRPr="00260569" w:rsidRDefault="00D15262" w:rsidP="00D15262">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w:t>
      </w:r>
      <w:r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114FA61A" w14:textId="77777777" w:rsidR="00D15262" w:rsidRPr="00260569" w:rsidRDefault="00D15262" w:rsidP="00D15262">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սույն </w:t>
      </w:r>
      <w:r w:rsidRPr="00260569">
        <w:rPr>
          <w:rFonts w:ascii="GHEA Grapalat" w:hAnsi="GHEA Grapalat" w:cs="GHEA Grapalat"/>
          <w:color w:val="000000"/>
          <w:sz w:val="20"/>
          <w:szCs w:val="20"/>
          <w:lang w:val="pt-BR"/>
        </w:rPr>
        <w:t>տուժանքի համաձայնագ</w:t>
      </w:r>
      <w:r w:rsidRPr="00260569">
        <w:rPr>
          <w:rFonts w:ascii="GHEA Grapalat" w:hAnsi="GHEA Grapalat" w:cs="GHEA Grapalat"/>
          <w:color w:val="000000"/>
          <w:sz w:val="20"/>
          <w:szCs w:val="20"/>
          <w:lang w:val="hy-AM"/>
        </w:rPr>
        <w:t>ր</w:t>
      </w:r>
      <w:r w:rsidRPr="00260569">
        <w:rPr>
          <w:rFonts w:ascii="GHEA Grapalat" w:hAnsi="GHEA Grapalat" w:cs="GHEA Grapalat"/>
          <w:color w:val="000000"/>
          <w:sz w:val="20"/>
          <w:szCs w:val="20"/>
          <w:lang w:val="pt-BR"/>
        </w:rPr>
        <w:t>ի</w:t>
      </w:r>
      <w:r w:rsidRPr="00260569">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 xml:space="preserve"> ստորագրմամբ անհետկանչելիորեն  համաձայնվում է, որ</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 xml:space="preserve"> </w:t>
      </w:r>
    </w:p>
    <w:p w14:paraId="37A3E2A7" w14:textId="77777777" w:rsidR="00D15262" w:rsidRPr="00260569" w:rsidRDefault="00D15262" w:rsidP="00D15262">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53AE4C8" w14:textId="77777777" w:rsidR="00D15262" w:rsidRPr="00260569" w:rsidRDefault="00D15262" w:rsidP="00D15262">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w:t>
      </w:r>
      <w:r w:rsidRPr="00A6088E">
        <w:rPr>
          <w:rFonts w:ascii="GHEA Grapalat" w:hAnsi="GHEA Grapalat" w:cs="GHEA Grapalat"/>
          <w:color w:val="000000"/>
          <w:sz w:val="20"/>
          <w:szCs w:val="20"/>
          <w:lang w:val="hy-AM"/>
        </w:rPr>
        <w:t xml:space="preserve"> </w:t>
      </w:r>
      <w:r w:rsidRPr="00260569">
        <w:rPr>
          <w:rFonts w:ascii="GHEA Grapalat" w:hAnsi="GHEA Grapalat" w:cs="GHEA Grapalat"/>
          <w:color w:val="000000"/>
          <w:sz w:val="20"/>
          <w:szCs w:val="20"/>
          <w:lang w:val="hy-AM"/>
        </w:rPr>
        <w:t xml:space="preserve"> </w:t>
      </w:r>
    </w:p>
    <w:p w14:paraId="5F678467" w14:textId="77777777" w:rsidR="00D15262" w:rsidRPr="00260569" w:rsidRDefault="00D15262" w:rsidP="00D15262">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14F42A7" w14:textId="77777777" w:rsidR="00D15262" w:rsidRPr="00260569" w:rsidRDefault="00D15262" w:rsidP="00D15262">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8BCD555" w14:textId="77777777" w:rsidR="00D15262" w:rsidRPr="00260569" w:rsidRDefault="00D15262" w:rsidP="00D15262">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F5127D1" w14:textId="77777777" w:rsidR="00D15262" w:rsidRPr="00A6088E" w:rsidRDefault="00D15262" w:rsidP="00D15262">
      <w:pPr>
        <w:pStyle w:val="af4"/>
        <w:shd w:val="clear" w:color="auto" w:fill="FFFFFF"/>
        <w:spacing w:before="0" w:beforeAutospacing="0" w:after="0" w:afterAutospacing="0"/>
        <w:ind w:firstLine="426"/>
        <w:jc w:val="both"/>
        <w:rPr>
          <w:rFonts w:ascii="GHEA Grapalat" w:hAnsi="GHEA Grapalat" w:cs="Arial"/>
          <w:sz w:val="20"/>
          <w:lang w:val="hy-AM"/>
        </w:rPr>
      </w:pPr>
      <w:r>
        <w:rPr>
          <w:rFonts w:ascii="GHEA Grapalat" w:hAnsi="GHEA Grapalat" w:cs="GHEA Grapalat"/>
          <w:sz w:val="20"/>
          <w:szCs w:val="20"/>
          <w:lang w:val="pt-BR"/>
        </w:rPr>
        <w:t>1.4</w:t>
      </w:r>
      <w:r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Pr>
          <w:rFonts w:ascii="GHEA Grapalat" w:hAnsi="GHEA Grapalat" w:cs="GHEA Grapalat"/>
          <w:sz w:val="20"/>
          <w:szCs w:val="20"/>
          <w:lang w:val="pt-BR"/>
        </w:rPr>
        <w:t>, եթե այն հանգեցնում է Պատվիրատուի կողմից պայմանագրի միակողմանի լուծման,</w:t>
      </w:r>
      <w:r w:rsidRPr="00260569">
        <w:rPr>
          <w:rFonts w:ascii="GHEA Grapalat" w:hAnsi="GHEA Grapalat" w:cs="GHEA Grapalat"/>
          <w:sz w:val="20"/>
          <w:szCs w:val="20"/>
          <w:lang w:val="pt-BR"/>
        </w:rPr>
        <w:t xml:space="preserve"> Պատվիրատուն սույն տուժանքի համաձայնագիրը և կից </w:t>
      </w:r>
      <w:r w:rsidRPr="00260569">
        <w:rPr>
          <w:rFonts w:ascii="GHEA Grapalat" w:hAnsi="GHEA Grapalat" w:cs="GHEA Grapalat"/>
          <w:sz w:val="20"/>
          <w:szCs w:val="20"/>
          <w:lang w:val="hy-AM"/>
        </w:rPr>
        <w:t xml:space="preserve">Պահանջագիրը բնօրինակներով </w:t>
      </w:r>
      <w:r w:rsidRPr="00260569">
        <w:rPr>
          <w:rFonts w:ascii="GHEA Grapalat" w:hAnsi="GHEA Grapalat" w:cs="GHEA Grapalat"/>
          <w:sz w:val="20"/>
          <w:szCs w:val="20"/>
          <w:lang w:val="pt-BR"/>
        </w:rPr>
        <w:t xml:space="preserve">ներկայացնում է </w:t>
      </w:r>
      <w:r w:rsidRPr="00260569">
        <w:rPr>
          <w:rFonts w:ascii="GHEA Grapalat" w:hAnsi="GHEA Grapalat" w:cs="GHEA Grapalat"/>
          <w:sz w:val="20"/>
          <w:szCs w:val="20"/>
          <w:lang w:val="hy-AM"/>
        </w:rPr>
        <w:t>Վճարող Բանկին</w:t>
      </w:r>
      <w:r w:rsidRPr="00260569">
        <w:rPr>
          <w:rFonts w:ascii="GHEA Grapalat" w:hAnsi="GHEA Grapalat" w:cs="GHEA Grapalat"/>
          <w:sz w:val="20"/>
          <w:szCs w:val="20"/>
          <w:lang w:val="pt-BR"/>
        </w:rPr>
        <w:t xml:space="preserve">` այդ մասին գրավոր տեղեկացնելով Ընկերությանը: </w:t>
      </w:r>
    </w:p>
    <w:p w14:paraId="67718C90" w14:textId="77777777" w:rsidR="00D15262" w:rsidRPr="00260569" w:rsidRDefault="00D15262" w:rsidP="00D15262">
      <w:pPr>
        <w:ind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Սույն տուժանքի համաձայնագիրը և կից </w:t>
      </w:r>
      <w:r w:rsidRPr="00260569">
        <w:rPr>
          <w:rFonts w:ascii="GHEA Grapalat" w:hAnsi="GHEA Grapalat" w:cs="GHEA Grapalat"/>
          <w:sz w:val="20"/>
          <w:szCs w:val="20"/>
          <w:lang w:val="hy-AM"/>
        </w:rPr>
        <w:t>Պահանջագիրը</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թվային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ստորագրությամբ</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հաստատված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լինելու</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դեպքում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դրանք</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Վճարող</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Բանկին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են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ներկայացվում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կրիչներով</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ինչպես</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նաև</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դրանցից</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արտատպված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թղթային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տարբերակներով</w:t>
      </w:r>
      <w:r w:rsidRPr="00260569">
        <w:rPr>
          <w:rFonts w:ascii="GHEA Grapalat" w:hAnsi="GHEA Grapalat" w:cs="GHEA Grapalat"/>
          <w:sz w:val="20"/>
          <w:szCs w:val="20"/>
          <w:lang w:val="pt-BR"/>
        </w:rPr>
        <w:t>:</w:t>
      </w:r>
    </w:p>
    <w:p w14:paraId="0A2A5219" w14:textId="77777777" w:rsidR="00D15262" w:rsidRPr="00260569" w:rsidRDefault="00D15262" w:rsidP="00D15262">
      <w:pPr>
        <w:numPr>
          <w:ilvl w:val="1"/>
          <w:numId w:val="25"/>
        </w:numPr>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149C3E22" w14:textId="77777777" w:rsidR="00D15262" w:rsidRPr="00260569" w:rsidRDefault="00D15262" w:rsidP="00D15262">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hy-AM"/>
        </w:rPr>
        <w:t xml:space="preserve">1.6 </w:t>
      </w:r>
      <w:r w:rsidRPr="00260569">
        <w:rPr>
          <w:rFonts w:ascii="GHEA Grapalat" w:hAnsi="GHEA Grapalat" w:cs="GHEA Grapalat"/>
          <w:sz w:val="20"/>
          <w:szCs w:val="20"/>
          <w:lang w:val="hy-AM"/>
        </w:rPr>
        <w:t>Վճարող Բանկի կողմից Պ</w:t>
      </w:r>
      <w:r w:rsidRPr="00260569">
        <w:rPr>
          <w:rFonts w:ascii="GHEA Grapalat" w:hAnsi="GHEA Grapalat" w:cs="GHEA Grapalat"/>
          <w:sz w:val="20"/>
          <w:szCs w:val="20"/>
          <w:lang w:val="pt-BR"/>
        </w:rPr>
        <w:t xml:space="preserve">ահանջագրում նշված գումարի վճարման հետևանքով </w:t>
      </w:r>
      <w:r w:rsidRPr="00260569">
        <w:rPr>
          <w:rFonts w:ascii="GHEA Grapalat" w:hAnsi="GHEA Grapalat" w:cs="GHEA Grapalat"/>
          <w:sz w:val="20"/>
          <w:szCs w:val="20"/>
          <w:lang w:val="hy-AM"/>
        </w:rPr>
        <w:t xml:space="preserve">Ընկերության </w:t>
      </w:r>
      <w:r w:rsidRPr="00260569">
        <w:rPr>
          <w:rFonts w:ascii="GHEA Grapalat" w:hAnsi="GHEA Grapalat" w:cs="GHEA Grapalat"/>
          <w:sz w:val="20"/>
          <w:szCs w:val="20"/>
          <w:lang w:val="pt-BR"/>
        </w:rPr>
        <w:t xml:space="preserve">առաջացած ռիսկերի (Ընկերության կրած վնասների) </w:t>
      </w:r>
      <w:r w:rsidRPr="00260569">
        <w:rPr>
          <w:rFonts w:ascii="GHEA Grapalat" w:hAnsi="GHEA Grapalat" w:cs="GHEA Grapalat"/>
          <w:sz w:val="20"/>
          <w:szCs w:val="20"/>
          <w:lang w:val="hy-AM"/>
        </w:rPr>
        <w:t xml:space="preserve">և բացասական հետևանքների </w:t>
      </w:r>
      <w:r w:rsidRPr="00260569">
        <w:rPr>
          <w:rFonts w:ascii="GHEA Grapalat" w:hAnsi="GHEA Grapalat" w:cs="GHEA Grapalat"/>
          <w:sz w:val="20"/>
          <w:szCs w:val="20"/>
          <w:lang w:val="pt-BR"/>
        </w:rPr>
        <w:t>համար Բանկը</w:t>
      </w:r>
      <w:r w:rsidRPr="00260569">
        <w:rPr>
          <w:rFonts w:ascii="GHEA Grapalat" w:hAnsi="GHEA Grapalat" w:cs="GHEA Grapalat"/>
          <w:sz w:val="20"/>
          <w:szCs w:val="20"/>
          <w:lang w:val="hy-AM"/>
        </w:rPr>
        <w:t xml:space="preserve"> որևէ</w:t>
      </w:r>
      <w:r w:rsidRPr="00260569">
        <w:rPr>
          <w:rFonts w:ascii="GHEA Grapalat" w:hAnsi="GHEA Grapalat" w:cs="GHEA Grapalat"/>
          <w:sz w:val="20"/>
          <w:szCs w:val="20"/>
          <w:lang w:val="pt-BR"/>
        </w:rPr>
        <w:t xml:space="preserve"> պատասխանատվություն չի կրում</w:t>
      </w:r>
      <w:r w:rsidRPr="00260569">
        <w:rPr>
          <w:rFonts w:ascii="GHEA Grapalat" w:hAnsi="GHEA Grapalat" w:cs="GHEA Grapalat"/>
          <w:sz w:val="20"/>
          <w:szCs w:val="20"/>
          <w:lang w:val="hy-AM"/>
        </w:rPr>
        <w:t>:</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90868E8" w14:textId="77777777" w:rsidR="00D15262" w:rsidRPr="00260569" w:rsidRDefault="00D15262" w:rsidP="00D15262">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pt-BR"/>
        </w:rPr>
        <w:t xml:space="preserve">1.7 </w:t>
      </w:r>
      <w:r w:rsidRPr="00260569">
        <w:rPr>
          <w:rFonts w:ascii="GHEA Grapalat" w:hAnsi="GHEA Grapalat" w:cs="GHEA Grapalat"/>
          <w:sz w:val="20"/>
          <w:szCs w:val="20"/>
          <w:lang w:val="hy-AM"/>
        </w:rPr>
        <w:t>Այն դեպքում</w:t>
      </w:r>
      <w:r w:rsidRPr="00260569">
        <w:rPr>
          <w:rFonts w:ascii="GHEA Grapalat" w:hAnsi="GHEA Grapalat" w:cs="GHEA Grapalat"/>
          <w:sz w:val="20"/>
          <w:szCs w:val="20"/>
          <w:lang w:val="pt-BR"/>
        </w:rPr>
        <w:t>,</w:t>
      </w:r>
      <w:r w:rsidRPr="00260569">
        <w:rPr>
          <w:rFonts w:ascii="GHEA Grapalat" w:hAnsi="GHEA Grapalat" w:cs="GHEA Grapalat"/>
          <w:sz w:val="20"/>
          <w:szCs w:val="20"/>
          <w:lang w:val="hy-AM"/>
        </w:rPr>
        <w:t xml:space="preserve"> երբ Ընկերության հաշվի միջոցները չեն բավարարում</w:t>
      </w:r>
      <w:r w:rsidRPr="00260569">
        <w:rPr>
          <w:rFonts w:ascii="GHEA Grapalat" w:hAnsi="GHEA Grapalat" w:cs="GHEA Grapalat"/>
          <w:sz w:val="20"/>
          <w:szCs w:val="20"/>
        </w:rPr>
        <w:t>՝</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Վճարող</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բանկը</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վճարման</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պահանջագիրը</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ստանալուց</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հետո՝</w:t>
      </w:r>
      <w:r w:rsidRPr="00260569">
        <w:rPr>
          <w:rFonts w:ascii="GHEA Grapalat" w:hAnsi="GHEA Grapalat" w:cs="GHEA Grapalat"/>
          <w:sz w:val="20"/>
          <w:szCs w:val="20"/>
          <w:lang w:val="pt-BR"/>
        </w:rPr>
        <w:t xml:space="preserve"> 2 (</w:t>
      </w:r>
      <w:r w:rsidRPr="00260569">
        <w:rPr>
          <w:rFonts w:ascii="GHEA Grapalat" w:hAnsi="GHEA Grapalat" w:cs="GHEA Grapalat"/>
          <w:sz w:val="20"/>
          <w:szCs w:val="20"/>
        </w:rPr>
        <w:t>երկու</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աշխատանքային</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օրվա</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ընթացքում</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պետք</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է</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տեղեկացնի</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Պատվիրատուին՝</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գրավոր</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ձևով</w:t>
      </w:r>
      <w:r w:rsidRPr="00260569">
        <w:rPr>
          <w:rFonts w:ascii="GHEA Grapalat" w:hAnsi="GHEA Grapalat" w:cs="GHEA Grapalat"/>
          <w:sz w:val="20"/>
          <w:szCs w:val="20"/>
          <w:lang w:val="pt-BR"/>
        </w:rPr>
        <w:t>:</w:t>
      </w:r>
    </w:p>
    <w:p w14:paraId="62AD5BDA" w14:textId="77777777" w:rsidR="00D15262" w:rsidRPr="00260569" w:rsidRDefault="00D15262" w:rsidP="00D15262">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w:t>
      </w:r>
      <w:r w:rsidRPr="00260569">
        <w:rPr>
          <w:rFonts w:ascii="GHEA Grapalat" w:hAnsi="GHEA Grapalat" w:cs="GHEA Grapalat"/>
          <w:sz w:val="20"/>
          <w:szCs w:val="20"/>
          <w:lang w:val="pt-BR"/>
        </w:rPr>
        <w:t xml:space="preserve">Սույն համաձայնագիրը և կից </w:t>
      </w:r>
      <w:r w:rsidRPr="00260569">
        <w:rPr>
          <w:rFonts w:ascii="GHEA Grapalat" w:hAnsi="GHEA Grapalat" w:cs="GHEA Grapalat"/>
          <w:sz w:val="20"/>
          <w:szCs w:val="20"/>
          <w:lang w:val="hy-AM"/>
        </w:rPr>
        <w:t>Պ</w:t>
      </w:r>
      <w:r w:rsidRPr="0026056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FA9B6A7" w14:textId="77777777" w:rsidR="00D15262" w:rsidRPr="007862B1" w:rsidRDefault="00D15262" w:rsidP="00D15262">
      <w:pPr>
        <w:jc w:val="both"/>
        <w:rPr>
          <w:rFonts w:ascii="GHEA Grapalat" w:hAnsi="GHEA Grapalat" w:cs="GHEA Grapalat"/>
          <w:sz w:val="20"/>
          <w:szCs w:val="20"/>
          <w:lang w:val="hy-AM"/>
        </w:rPr>
      </w:pPr>
    </w:p>
    <w:p w14:paraId="1CD0F332" w14:textId="77777777" w:rsidR="00D15262" w:rsidRPr="007862B1" w:rsidRDefault="00D15262" w:rsidP="00D15262">
      <w:pPr>
        <w:numPr>
          <w:ilvl w:val="0"/>
          <w:numId w:val="6"/>
        </w:numPr>
        <w:jc w:val="center"/>
        <w:rPr>
          <w:rFonts w:ascii="GHEA Grapalat" w:hAnsi="GHEA Grapalat" w:cs="GHEA Grapalat"/>
          <w:b/>
          <w:bCs/>
          <w:sz w:val="20"/>
          <w:szCs w:val="20"/>
        </w:rPr>
      </w:pPr>
      <w:r w:rsidRPr="007862B1">
        <w:rPr>
          <w:rFonts w:ascii="GHEA Grapalat" w:hAnsi="GHEA Grapalat" w:cs="GHEA Grapalat"/>
          <w:b/>
          <w:bCs/>
          <w:sz w:val="20"/>
          <w:szCs w:val="20"/>
        </w:rPr>
        <w:lastRenderedPageBreak/>
        <w:t>Այլ պայմաններ</w:t>
      </w:r>
    </w:p>
    <w:p w14:paraId="170E866E" w14:textId="77777777" w:rsidR="00D15262" w:rsidRPr="007862B1" w:rsidRDefault="00D15262" w:rsidP="00D15262">
      <w:pPr>
        <w:ind w:firstLine="567"/>
        <w:jc w:val="both"/>
        <w:rPr>
          <w:rFonts w:ascii="GHEA Grapalat" w:hAnsi="GHEA Grapalat" w:cs="GHEA Grapalat"/>
          <w:sz w:val="20"/>
          <w:szCs w:val="20"/>
          <w:lang w:val="hy-AM"/>
        </w:rPr>
      </w:pPr>
      <w:r w:rsidRPr="007862B1">
        <w:rPr>
          <w:rFonts w:ascii="GHEA Grapalat" w:hAnsi="GHEA Grapalat" w:cs="GHEA Grapalat"/>
          <w:sz w:val="20"/>
          <w:szCs w:val="20"/>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ուժի մեջ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862B1">
        <w:rPr>
          <w:rFonts w:ascii="GHEA Grapalat" w:hAnsi="GHEA Grapalat" w:cs="GHEA Grapalat"/>
          <w:sz w:val="20"/>
          <w:szCs w:val="20"/>
        </w:rPr>
        <w:t xml:space="preserve">։ </w:t>
      </w:r>
    </w:p>
    <w:p w14:paraId="2347E575" w14:textId="77777777" w:rsidR="00D15262" w:rsidRPr="007862B1" w:rsidRDefault="00D15262" w:rsidP="00D15262">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83A7586" w14:textId="77777777" w:rsidR="00D15262" w:rsidRPr="007862B1" w:rsidRDefault="00D15262" w:rsidP="00D15262">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5BB5C1D" w14:textId="77777777" w:rsidR="00D15262" w:rsidRPr="007862B1" w:rsidDel="00A13215" w:rsidRDefault="00D15262" w:rsidP="00D15262">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FC9947C" w14:textId="77777777" w:rsidR="00D15262" w:rsidRPr="007862B1" w:rsidRDefault="00D15262" w:rsidP="00D15262">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3522B9F" w14:textId="77777777" w:rsidR="00D15262" w:rsidRPr="007862B1" w:rsidRDefault="00D15262" w:rsidP="00D15262">
      <w:pPr>
        <w:ind w:firstLine="567"/>
        <w:jc w:val="both"/>
        <w:rPr>
          <w:rFonts w:ascii="GHEA Grapalat" w:hAnsi="GHEA Grapalat" w:cs="GHEA Grapalat"/>
          <w:sz w:val="20"/>
          <w:szCs w:val="20"/>
          <w:lang w:val="hy-AM"/>
        </w:rPr>
      </w:pPr>
    </w:p>
    <w:p w14:paraId="02602CAF" w14:textId="77777777" w:rsidR="00D15262" w:rsidRPr="005E1F72" w:rsidRDefault="00D15262" w:rsidP="00D15262">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14:paraId="3E9EF8B6" w14:textId="77777777" w:rsidR="00D15262" w:rsidRPr="005E1F72" w:rsidRDefault="00D15262" w:rsidP="00D15262">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14:paraId="73B8455C" w14:textId="77777777" w:rsidR="00D15262" w:rsidRPr="005E1F72" w:rsidRDefault="00D15262" w:rsidP="00D15262">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14:paraId="7F49DE84" w14:textId="77777777" w:rsidR="00D15262" w:rsidRPr="005E1F72" w:rsidRDefault="00D15262" w:rsidP="00D15262">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4FEA7725" w14:textId="77777777" w:rsidR="00D15262" w:rsidRPr="005E1F72" w:rsidRDefault="00D15262" w:rsidP="00D15262">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14:paraId="70E9B6C2" w14:textId="77777777" w:rsidR="00D15262" w:rsidRPr="005E1F72" w:rsidRDefault="00D15262" w:rsidP="00D15262">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51151508" w14:textId="77777777" w:rsidR="00D15262" w:rsidRPr="005E1F72" w:rsidRDefault="00D15262" w:rsidP="00D15262">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14:paraId="30D4A4C1" w14:textId="77777777" w:rsidR="00D15262" w:rsidRDefault="00D15262" w:rsidP="00D15262">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68C15993" w14:textId="77777777" w:rsidR="00D15262" w:rsidRDefault="00D15262" w:rsidP="00D15262">
      <w:pPr>
        <w:jc w:val="both"/>
        <w:rPr>
          <w:rFonts w:ascii="GHEA Grapalat" w:hAnsi="GHEA Grapalat"/>
          <w:sz w:val="18"/>
          <w:szCs w:val="18"/>
          <w:u w:val="single"/>
          <w:vertAlign w:val="superscript"/>
          <w:lang w:val="hy-AM"/>
        </w:rPr>
      </w:pPr>
    </w:p>
    <w:p w14:paraId="5C9657F5" w14:textId="77777777" w:rsidR="00D15262" w:rsidRPr="00631658" w:rsidRDefault="00D15262" w:rsidP="00D15262">
      <w:pPr>
        <w:jc w:val="both"/>
        <w:rPr>
          <w:rFonts w:ascii="GHEA Grapalat" w:hAnsi="GHEA Grapalat"/>
          <w:sz w:val="20"/>
          <w:szCs w:val="20"/>
          <w:lang w:val="hy-AM"/>
        </w:rPr>
      </w:pPr>
      <w:r w:rsidRPr="00631658">
        <w:rPr>
          <w:rFonts w:ascii="GHEA Grapalat" w:hAnsi="GHEA Grapalat"/>
          <w:sz w:val="20"/>
          <w:szCs w:val="20"/>
          <w:lang w:val="hy-AM"/>
        </w:rPr>
        <w:t>Կ.Տ</w:t>
      </w:r>
    </w:p>
    <w:p w14:paraId="0EB94001" w14:textId="77777777" w:rsidR="00D15262" w:rsidRPr="00631658" w:rsidRDefault="00D15262" w:rsidP="00D15262">
      <w:pPr>
        <w:jc w:val="both"/>
        <w:rPr>
          <w:rFonts w:ascii="GHEA Grapalat" w:hAnsi="GHEA Grapalat"/>
          <w:sz w:val="20"/>
          <w:szCs w:val="20"/>
          <w:lang w:val="hy-AM"/>
        </w:rPr>
      </w:pPr>
    </w:p>
    <w:p w14:paraId="73D90C59" w14:textId="77777777" w:rsidR="00D15262" w:rsidRPr="00631658" w:rsidRDefault="00D15262" w:rsidP="00D15262">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68BBB60E" w14:textId="77777777" w:rsidR="00D15262" w:rsidRPr="0068528C" w:rsidRDefault="00D15262" w:rsidP="00D15262">
      <w:pPr>
        <w:jc w:val="both"/>
        <w:rPr>
          <w:rFonts w:ascii="GHEA Grapalat" w:hAnsi="GHEA Grapalat"/>
          <w:sz w:val="18"/>
          <w:szCs w:val="18"/>
          <w:vertAlign w:val="superscript"/>
          <w:lang w:val="hy-AM"/>
        </w:rPr>
      </w:pPr>
    </w:p>
    <w:p w14:paraId="04441D84" w14:textId="77777777" w:rsidR="00D15262" w:rsidRPr="0068528C" w:rsidRDefault="00D15262" w:rsidP="00D15262">
      <w:pPr>
        <w:jc w:val="both"/>
        <w:rPr>
          <w:rFonts w:ascii="GHEA Grapalat" w:hAnsi="GHEA Grapalat" w:cs="GHEA Grapalat"/>
          <w:i/>
          <w:sz w:val="18"/>
          <w:szCs w:val="18"/>
          <w:lang w:val="hy-AM"/>
        </w:rPr>
      </w:pPr>
    </w:p>
    <w:p w14:paraId="442D100B" w14:textId="77777777" w:rsidR="00D15262" w:rsidRPr="005E1F72" w:rsidRDefault="00D15262" w:rsidP="00D1526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E1F72">
        <w:rPr>
          <w:rFonts w:ascii="GHEA Grapalat" w:hAnsi="GHEA Grapalat" w:cs="Sylfaen"/>
          <w:i/>
          <w:sz w:val="16"/>
          <w:szCs w:val="16"/>
          <w:lang w:val="hy-AM"/>
        </w:rPr>
        <w:t xml:space="preserve">* </w:t>
      </w:r>
      <w:r w:rsidRPr="005E1F72">
        <w:rPr>
          <w:rFonts w:ascii="GHEA Grapalat" w:hAnsi="GHEA Grapalat"/>
          <w:i/>
          <w:sz w:val="16"/>
          <w:szCs w:val="16"/>
          <w:lang w:val="hy-AM"/>
        </w:rPr>
        <w:t>լրացվում է հանձնաժողովի քարտուղարի կողմից` մինչև հրավերը տեղեկագրում հրապարակելը:</w:t>
      </w:r>
    </w:p>
    <w:p w14:paraId="0FCD4D97" w14:textId="77777777" w:rsidR="00D15262" w:rsidRDefault="00D15262" w:rsidP="00D15262">
      <w:pPr>
        <w:pStyle w:val="31"/>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15262" w:rsidRPr="005E1F72" w14:paraId="7DFF94B2" w14:textId="77777777" w:rsidTr="00490F1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265A4B" w14:textId="77777777" w:rsidR="00D15262" w:rsidRPr="005E1F72" w:rsidRDefault="00D15262" w:rsidP="00490F10">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2462D12E" w14:textId="77777777" w:rsidR="00D15262" w:rsidRPr="005E1F72" w:rsidRDefault="00D15262" w:rsidP="00490F10">
            <w:pPr>
              <w:jc w:val="center"/>
              <w:rPr>
                <w:rFonts w:ascii="GHEA Grapalat" w:hAnsi="GHEA Grapalat" w:cs="Arial"/>
                <w:bCs/>
                <w:i/>
                <w:sz w:val="20"/>
                <w:szCs w:val="20"/>
              </w:rPr>
            </w:pPr>
          </w:p>
        </w:tc>
      </w:tr>
      <w:tr w:rsidR="00D15262" w:rsidRPr="005E1F72" w14:paraId="62882F00" w14:textId="77777777" w:rsidTr="00490F1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F85957" w14:textId="77777777" w:rsidR="00D15262" w:rsidRPr="005E1F72" w:rsidRDefault="00D15262" w:rsidP="00490F10">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D15262" w:rsidRPr="005E1F72" w14:paraId="54DAEA28" w14:textId="77777777" w:rsidTr="00490F1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00F62" w14:textId="77777777" w:rsidR="00D15262" w:rsidRPr="005E1F72" w:rsidRDefault="00D15262" w:rsidP="00490F10">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D15262" w:rsidRPr="005E1F72" w14:paraId="14564147" w14:textId="77777777" w:rsidTr="00490F1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55EC47" w14:textId="77777777" w:rsidR="00D15262" w:rsidRPr="005E1F72" w:rsidRDefault="00D15262" w:rsidP="00490F10">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D15262" w:rsidRPr="005E1F72" w14:paraId="100377CA" w14:textId="77777777" w:rsidTr="00490F1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0068" w14:textId="77777777" w:rsidR="00D15262" w:rsidRPr="005E1F72" w:rsidRDefault="00D15262" w:rsidP="00490F10">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D15262" w:rsidRPr="005E1F72" w14:paraId="488BA9CC" w14:textId="77777777" w:rsidTr="00490F1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174A56" w14:textId="77777777" w:rsidR="00D15262" w:rsidRPr="005E1F72" w:rsidRDefault="00D15262" w:rsidP="00490F10">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D15262" w:rsidRPr="005E1F72" w14:paraId="12ECDB79" w14:textId="77777777" w:rsidTr="00490F1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DC7F5" w14:textId="77777777" w:rsidR="00D15262" w:rsidRPr="005E1F72" w:rsidRDefault="00D15262" w:rsidP="00490F10">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D15262" w:rsidRPr="005E1F72" w14:paraId="26E39004" w14:textId="77777777" w:rsidTr="00490F1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AC5FCA" w14:textId="77777777" w:rsidR="00D15262" w:rsidRPr="005E1F72" w:rsidRDefault="00D15262" w:rsidP="00490F10">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D15262" w:rsidRPr="005E1F72" w14:paraId="66037D32" w14:textId="77777777" w:rsidTr="00490F1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18B5CF" w14:textId="77777777" w:rsidR="00D15262" w:rsidRPr="00F566BF" w:rsidRDefault="00D15262" w:rsidP="00490F10">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D15262" w:rsidRPr="005E1F72" w14:paraId="67645691" w14:textId="77777777" w:rsidTr="00490F1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6CD72" w14:textId="77777777" w:rsidR="00D15262" w:rsidRPr="00F566BF" w:rsidRDefault="00D15262" w:rsidP="00490F10">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D15262" w:rsidRPr="005E1F72" w14:paraId="0937C6B7" w14:textId="77777777" w:rsidTr="00490F1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59F5CF" w14:textId="77777777" w:rsidR="00D15262" w:rsidRPr="00F566BF" w:rsidRDefault="00D15262" w:rsidP="00490F10">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D15262" w:rsidRPr="005E1F72" w14:paraId="139907AF" w14:textId="77777777" w:rsidTr="00490F1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CF1D04" w14:textId="77777777" w:rsidR="00D15262" w:rsidRPr="00F566BF" w:rsidRDefault="00D15262" w:rsidP="00490F10">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D15262" w:rsidRPr="005E1F72" w14:paraId="57F9E224" w14:textId="77777777" w:rsidTr="00490F1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C88742" w14:textId="77777777" w:rsidR="00D15262" w:rsidRPr="00E0390B" w:rsidRDefault="00D15262" w:rsidP="00490F10">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lang w:val="hy-AM"/>
              </w:rPr>
              <w:t>ՀՀ 900018007345</w:t>
            </w:r>
          </w:p>
        </w:tc>
      </w:tr>
      <w:tr w:rsidR="00D15262" w:rsidRPr="005E1F72" w14:paraId="541F34E3" w14:textId="77777777" w:rsidTr="00490F1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655FF6" w14:textId="77777777" w:rsidR="00D15262" w:rsidRPr="005E1F72" w:rsidRDefault="00D15262" w:rsidP="00490F10">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D15262" w:rsidRPr="005E1F72" w14:paraId="51560340" w14:textId="77777777" w:rsidTr="00490F1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3CBE1C" w14:textId="77777777" w:rsidR="00D15262" w:rsidRPr="005E1F72" w:rsidRDefault="00D15262" w:rsidP="00490F10">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D15262" w:rsidRPr="005E1F72" w14:paraId="60C26BC4" w14:textId="77777777" w:rsidTr="00490F1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C7883D" w14:textId="77777777" w:rsidR="00D15262" w:rsidRPr="005E1F72" w:rsidRDefault="00D15262" w:rsidP="00490F10">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D15262" w:rsidRPr="005E1F72" w14:paraId="18F27C75" w14:textId="77777777" w:rsidTr="00490F1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AD35B7" w14:textId="77777777" w:rsidR="00D15262" w:rsidRPr="005E1F72" w:rsidRDefault="00D15262" w:rsidP="00490F10">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rPr>
              <w:t>որակավորման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D15262" w:rsidRPr="005E1F72" w14:paraId="4EFE82CD" w14:textId="77777777" w:rsidTr="00490F10">
        <w:trPr>
          <w:trHeight w:val="424"/>
        </w:trPr>
        <w:tc>
          <w:tcPr>
            <w:tcW w:w="10980" w:type="dxa"/>
            <w:gridSpan w:val="2"/>
            <w:tcBorders>
              <w:top w:val="single" w:sz="4" w:space="0" w:color="auto"/>
              <w:left w:val="single" w:sz="4" w:space="0" w:color="auto"/>
              <w:right w:val="single" w:sz="4" w:space="0" w:color="000000"/>
            </w:tcBorders>
            <w:noWrap/>
            <w:vAlign w:val="bottom"/>
          </w:tcPr>
          <w:p w14:paraId="299D5937" w14:textId="77777777" w:rsidR="00D15262" w:rsidRPr="005E1F72" w:rsidRDefault="00D15262" w:rsidP="00490F10">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14745C1D" w14:textId="77777777" w:rsidR="00D15262" w:rsidRPr="005E1F72" w:rsidRDefault="00D15262" w:rsidP="00490F10">
            <w:pPr>
              <w:rPr>
                <w:rFonts w:ascii="GHEA Grapalat" w:hAnsi="GHEA Grapalat" w:cs="Arial"/>
                <w:sz w:val="20"/>
                <w:szCs w:val="20"/>
              </w:rPr>
            </w:pPr>
          </w:p>
        </w:tc>
      </w:tr>
      <w:tr w:rsidR="00D15262" w:rsidRPr="005E1F72" w14:paraId="5B138E7C" w14:textId="77777777" w:rsidTr="00490F10">
        <w:trPr>
          <w:trHeight w:val="704"/>
        </w:trPr>
        <w:tc>
          <w:tcPr>
            <w:tcW w:w="10980" w:type="dxa"/>
            <w:gridSpan w:val="2"/>
            <w:tcBorders>
              <w:left w:val="single" w:sz="4" w:space="0" w:color="auto"/>
              <w:bottom w:val="single" w:sz="4" w:space="0" w:color="auto"/>
              <w:right w:val="single" w:sz="4" w:space="0" w:color="000000"/>
            </w:tcBorders>
            <w:noWrap/>
            <w:vAlign w:val="bottom"/>
          </w:tcPr>
          <w:p w14:paraId="14ECCA24" w14:textId="77777777" w:rsidR="00D15262" w:rsidRPr="005E1F72" w:rsidRDefault="00D15262" w:rsidP="00490F10">
            <w:pPr>
              <w:rPr>
                <w:rFonts w:ascii="GHEA Grapalat" w:hAnsi="GHEA Grapalat" w:cs="Arial"/>
                <w:sz w:val="20"/>
                <w:szCs w:val="20"/>
                <w:lang w:val="hy-AM"/>
              </w:rPr>
            </w:pPr>
          </w:p>
        </w:tc>
      </w:tr>
      <w:tr w:rsidR="00D15262" w:rsidRPr="005E1F72" w14:paraId="6DA2E64F" w14:textId="77777777" w:rsidTr="00490F1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4E08DC" w14:textId="77777777" w:rsidR="00D15262" w:rsidRPr="005E1F72" w:rsidRDefault="00D15262" w:rsidP="00490F10">
            <w:pPr>
              <w:rPr>
                <w:rFonts w:ascii="GHEA Grapalat" w:hAnsi="GHEA Grapalat" w:cs="Sylfaen"/>
                <w:sz w:val="20"/>
                <w:szCs w:val="20"/>
                <w:lang w:val="hy-AM"/>
              </w:rPr>
            </w:pPr>
            <w:r w:rsidRPr="002E52A2">
              <w:rPr>
                <w:rFonts w:ascii="GHEA Grapalat" w:hAnsi="GHEA Grapalat" w:cs="Sylfaen"/>
                <w:sz w:val="20"/>
                <w:szCs w:val="20"/>
                <w:lang w:val="hy-AM"/>
              </w:rPr>
              <w:t>19. Վճարման պայմանները՝                                &lt;ակցեպտավորված վճարում&gt;</w:t>
            </w:r>
          </w:p>
          <w:p w14:paraId="04B6A349" w14:textId="77777777" w:rsidR="00D15262" w:rsidRPr="005E1F72" w:rsidRDefault="00D15262" w:rsidP="00490F10">
            <w:pPr>
              <w:rPr>
                <w:rFonts w:ascii="GHEA Grapalat" w:hAnsi="GHEA Grapalat" w:cs="Sylfaen"/>
                <w:sz w:val="20"/>
                <w:szCs w:val="20"/>
                <w:lang w:val="ru-RU"/>
              </w:rPr>
            </w:pPr>
          </w:p>
        </w:tc>
      </w:tr>
      <w:tr w:rsidR="00D15262" w:rsidRPr="005E1F72" w14:paraId="1BA5E912" w14:textId="77777777" w:rsidTr="00490F1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6A46C8" w14:textId="77777777" w:rsidR="00D15262" w:rsidRPr="005E1F72" w:rsidRDefault="00D15262" w:rsidP="00490F10">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14:paraId="112A37A8" w14:textId="77777777" w:rsidR="00D15262" w:rsidRPr="005E1F72" w:rsidRDefault="00D15262" w:rsidP="00490F10">
            <w:pPr>
              <w:rPr>
                <w:rFonts w:ascii="GHEA Grapalat" w:hAnsi="GHEA Grapalat" w:cs="Sylfaen"/>
                <w:sz w:val="20"/>
                <w:szCs w:val="20"/>
                <w:lang w:val="hy-AM"/>
              </w:rPr>
            </w:pPr>
          </w:p>
        </w:tc>
      </w:tr>
      <w:tr w:rsidR="00D15262" w:rsidRPr="005E1F72" w14:paraId="5A54AEB2" w14:textId="77777777" w:rsidTr="00490F10">
        <w:trPr>
          <w:trHeight w:val="2194"/>
        </w:trPr>
        <w:tc>
          <w:tcPr>
            <w:tcW w:w="5616" w:type="dxa"/>
            <w:tcBorders>
              <w:top w:val="nil"/>
              <w:left w:val="single" w:sz="4" w:space="0" w:color="auto"/>
              <w:bottom w:val="single" w:sz="4" w:space="0" w:color="auto"/>
              <w:right w:val="single" w:sz="4" w:space="0" w:color="auto"/>
            </w:tcBorders>
            <w:noWrap/>
            <w:vAlign w:val="bottom"/>
          </w:tcPr>
          <w:p w14:paraId="46EB247E" w14:textId="77777777" w:rsidR="00D15262" w:rsidRPr="005E1F72" w:rsidRDefault="00D15262" w:rsidP="00490F10">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14:paraId="45E3BE27" w14:textId="77777777" w:rsidR="00D15262" w:rsidRPr="005E1F72" w:rsidRDefault="00D15262" w:rsidP="00490F10">
            <w:pPr>
              <w:rPr>
                <w:rFonts w:ascii="GHEA Grapalat" w:hAnsi="GHEA Grapalat" w:cs="Sylfaen"/>
                <w:sz w:val="20"/>
                <w:szCs w:val="20"/>
              </w:rPr>
            </w:pPr>
          </w:p>
          <w:p w14:paraId="4D02C9D7" w14:textId="77777777" w:rsidR="00D15262" w:rsidRPr="005E1F72" w:rsidRDefault="00D15262" w:rsidP="00490F10">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7F06179E" w14:textId="77777777" w:rsidR="00D15262" w:rsidRPr="005E1F72" w:rsidRDefault="00D15262" w:rsidP="00490F10">
            <w:pPr>
              <w:rPr>
                <w:rFonts w:ascii="GHEA Grapalat" w:hAnsi="GHEA Grapalat" w:cs="Tahoma"/>
                <w:color w:val="000000"/>
                <w:sz w:val="20"/>
                <w:szCs w:val="20"/>
              </w:rPr>
            </w:pPr>
          </w:p>
          <w:p w14:paraId="27C4F26C" w14:textId="77777777" w:rsidR="00D15262" w:rsidRPr="005E1F72" w:rsidRDefault="00D15262" w:rsidP="00490F10">
            <w:pPr>
              <w:rPr>
                <w:rFonts w:ascii="GHEA Grapalat" w:hAnsi="GHEA Grapalat" w:cs="Sylfaen"/>
                <w:sz w:val="20"/>
                <w:szCs w:val="20"/>
              </w:rPr>
            </w:pPr>
          </w:p>
          <w:p w14:paraId="4994F3F9" w14:textId="77777777" w:rsidR="00D15262" w:rsidRPr="005E1F72" w:rsidRDefault="00D15262" w:rsidP="00490F10">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72607005" w14:textId="77777777" w:rsidR="00D15262" w:rsidRPr="005E1F72" w:rsidRDefault="00D15262" w:rsidP="00490F10">
            <w:pPr>
              <w:rPr>
                <w:rFonts w:ascii="GHEA Grapalat" w:hAnsi="GHEA Grapalat" w:cs="Sylfaen"/>
                <w:sz w:val="20"/>
                <w:szCs w:val="20"/>
              </w:rPr>
            </w:pPr>
          </w:p>
          <w:p w14:paraId="78B6647A" w14:textId="77777777" w:rsidR="00D15262" w:rsidRPr="005E1F72" w:rsidRDefault="00D15262" w:rsidP="00490F10">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0839957C" w14:textId="77777777" w:rsidR="00D15262" w:rsidRPr="005E1F72" w:rsidRDefault="00D15262" w:rsidP="00490F10">
            <w:pPr>
              <w:rPr>
                <w:rFonts w:ascii="GHEA Grapalat" w:hAnsi="GHEA Grapalat" w:cs="Sylfaen"/>
                <w:sz w:val="20"/>
                <w:szCs w:val="20"/>
              </w:rPr>
            </w:pPr>
            <w:r w:rsidRPr="005E1F72">
              <w:rPr>
                <w:rFonts w:ascii="GHEA Grapalat" w:hAnsi="GHEA Grapalat" w:cs="Sylfaen"/>
                <w:sz w:val="20"/>
                <w:szCs w:val="20"/>
              </w:rPr>
              <w:t xml:space="preserve">                                                                             Կ.Տ.</w:t>
            </w:r>
          </w:p>
          <w:p w14:paraId="24285E96" w14:textId="77777777" w:rsidR="00D15262" w:rsidRPr="005E1F72" w:rsidRDefault="00D15262" w:rsidP="00490F1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BC15E3C" w14:textId="77777777" w:rsidR="00D15262" w:rsidRPr="005E1F72" w:rsidRDefault="00D15262" w:rsidP="00490F10">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14:paraId="0448F10D" w14:textId="77777777" w:rsidR="00D15262" w:rsidRPr="005E1F72" w:rsidRDefault="00D15262" w:rsidP="00490F10">
            <w:pPr>
              <w:jc w:val="right"/>
              <w:rPr>
                <w:rFonts w:ascii="GHEA Grapalat" w:hAnsi="GHEA Grapalat" w:cs="Sylfaen"/>
                <w:sz w:val="20"/>
                <w:szCs w:val="20"/>
              </w:rPr>
            </w:pPr>
          </w:p>
          <w:p w14:paraId="7D543D9C" w14:textId="77777777" w:rsidR="00D15262" w:rsidRPr="005E1F72" w:rsidRDefault="00D15262" w:rsidP="00490F10">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23CC8B3A" w14:textId="77777777" w:rsidR="00D15262" w:rsidRPr="005E1F72" w:rsidRDefault="00D15262" w:rsidP="00490F10">
            <w:pPr>
              <w:jc w:val="right"/>
              <w:rPr>
                <w:rFonts w:ascii="GHEA Grapalat" w:hAnsi="GHEA Grapalat" w:cs="Tahoma"/>
                <w:color w:val="000000"/>
                <w:sz w:val="20"/>
                <w:szCs w:val="20"/>
              </w:rPr>
            </w:pPr>
          </w:p>
          <w:p w14:paraId="7905E5CA" w14:textId="77777777" w:rsidR="00D15262" w:rsidRPr="005E1F72" w:rsidRDefault="00D15262" w:rsidP="00490F10">
            <w:pPr>
              <w:jc w:val="right"/>
              <w:rPr>
                <w:rFonts w:ascii="GHEA Grapalat" w:hAnsi="GHEA Grapalat" w:cs="Tahoma"/>
                <w:color w:val="000000"/>
                <w:sz w:val="20"/>
                <w:szCs w:val="20"/>
              </w:rPr>
            </w:pPr>
          </w:p>
          <w:p w14:paraId="724D7FA6" w14:textId="77777777" w:rsidR="00D15262" w:rsidRPr="005E1F72" w:rsidRDefault="00D15262" w:rsidP="00490F10">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2226FA85" w14:textId="77777777" w:rsidR="00D15262" w:rsidRPr="005E1F72" w:rsidRDefault="00D15262" w:rsidP="00490F10">
            <w:pPr>
              <w:jc w:val="right"/>
              <w:rPr>
                <w:rFonts w:ascii="GHEA Grapalat" w:hAnsi="GHEA Grapalat" w:cs="Sylfaen"/>
                <w:sz w:val="20"/>
                <w:szCs w:val="20"/>
              </w:rPr>
            </w:pPr>
          </w:p>
          <w:p w14:paraId="4C65737E" w14:textId="77777777" w:rsidR="00D15262" w:rsidRPr="005E1F72" w:rsidRDefault="00D15262" w:rsidP="00490F10">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6B0C84EF" w14:textId="77777777" w:rsidR="00D15262" w:rsidRPr="005E1F72" w:rsidRDefault="00D15262" w:rsidP="00490F10">
            <w:pPr>
              <w:jc w:val="right"/>
              <w:rPr>
                <w:rFonts w:ascii="GHEA Grapalat" w:hAnsi="GHEA Grapalat" w:cs="Sylfaen"/>
                <w:sz w:val="20"/>
                <w:szCs w:val="20"/>
              </w:rPr>
            </w:pPr>
          </w:p>
        </w:tc>
      </w:tr>
      <w:tr w:rsidR="00D15262" w:rsidRPr="005E1F72" w14:paraId="1609459C" w14:textId="77777777" w:rsidTr="00490F10">
        <w:trPr>
          <w:trHeight w:val="2058"/>
        </w:trPr>
        <w:tc>
          <w:tcPr>
            <w:tcW w:w="5616" w:type="dxa"/>
            <w:tcBorders>
              <w:top w:val="single" w:sz="4" w:space="0" w:color="auto"/>
              <w:left w:val="single" w:sz="4" w:space="0" w:color="auto"/>
              <w:right w:val="single" w:sz="4" w:space="0" w:color="auto"/>
            </w:tcBorders>
            <w:noWrap/>
            <w:vAlign w:val="bottom"/>
          </w:tcPr>
          <w:p w14:paraId="7DBED5D3" w14:textId="77777777" w:rsidR="00D15262" w:rsidRPr="005E1F72" w:rsidRDefault="00D15262" w:rsidP="00490F10">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1D1E06D3" w14:textId="77777777" w:rsidR="00D15262" w:rsidRPr="005E1F72" w:rsidRDefault="00D15262" w:rsidP="00490F10">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23F89A35" w14:textId="77777777" w:rsidR="00D15262" w:rsidRPr="005E1F72" w:rsidRDefault="00D15262" w:rsidP="00490F10">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34096A8" w14:textId="77777777" w:rsidR="00D15262" w:rsidRPr="005E1F72" w:rsidRDefault="00D15262" w:rsidP="00490F10">
            <w:pPr>
              <w:rPr>
                <w:rFonts w:ascii="GHEA Grapalat" w:hAnsi="GHEA Grapalat" w:cs="Sylfaen"/>
                <w:sz w:val="20"/>
                <w:szCs w:val="20"/>
              </w:rPr>
            </w:pPr>
            <w:r w:rsidRPr="005E1F72">
              <w:rPr>
                <w:rFonts w:ascii="GHEA Grapalat" w:hAnsi="GHEA Grapalat" w:cs="Sylfaen"/>
                <w:sz w:val="20"/>
                <w:szCs w:val="20"/>
              </w:rPr>
              <w:t xml:space="preserve">  </w:t>
            </w:r>
          </w:p>
          <w:p w14:paraId="2FE075BC" w14:textId="77777777" w:rsidR="00D15262" w:rsidRPr="005E1F72" w:rsidRDefault="00D15262" w:rsidP="00490F10">
            <w:pPr>
              <w:rPr>
                <w:rFonts w:ascii="GHEA Grapalat" w:hAnsi="GHEA Grapalat" w:cs="Sylfaen"/>
                <w:sz w:val="20"/>
                <w:szCs w:val="20"/>
              </w:rPr>
            </w:pPr>
            <w:r w:rsidRPr="005E1F72">
              <w:rPr>
                <w:rFonts w:ascii="GHEA Grapalat" w:hAnsi="GHEA Grapalat" w:cs="Sylfaen"/>
                <w:sz w:val="20"/>
                <w:szCs w:val="20"/>
              </w:rPr>
              <w:t xml:space="preserve">                                                       /ստորագրություն/</w:t>
            </w:r>
          </w:p>
          <w:p w14:paraId="51118ACF" w14:textId="77777777" w:rsidR="00D15262" w:rsidRPr="005E1F72" w:rsidRDefault="00D15262" w:rsidP="00490F10">
            <w:pPr>
              <w:rPr>
                <w:rFonts w:ascii="GHEA Grapalat" w:hAnsi="GHEA Grapalat" w:cs="Tahoma"/>
                <w:color w:val="000000"/>
                <w:sz w:val="20"/>
                <w:szCs w:val="20"/>
              </w:rPr>
            </w:pPr>
          </w:p>
          <w:p w14:paraId="2906F50D" w14:textId="77777777" w:rsidR="00D15262" w:rsidRPr="005E1F72" w:rsidRDefault="00D15262" w:rsidP="00490F10">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F3C300" w14:textId="77777777" w:rsidR="00D15262" w:rsidRPr="005E1F72" w:rsidRDefault="00D15262" w:rsidP="00490F10">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448C9138" w14:textId="77777777" w:rsidR="00D15262" w:rsidRPr="005E1F72" w:rsidRDefault="00D15262" w:rsidP="00490F10">
            <w:pPr>
              <w:jc w:val="right"/>
              <w:rPr>
                <w:rFonts w:ascii="GHEA Grapalat" w:hAnsi="GHEA Grapalat" w:cs="Tahoma"/>
                <w:color w:val="000000"/>
                <w:sz w:val="20"/>
                <w:szCs w:val="20"/>
              </w:rPr>
            </w:pPr>
          </w:p>
          <w:p w14:paraId="5FABF05A" w14:textId="77777777" w:rsidR="00D15262" w:rsidRPr="005E1F72" w:rsidRDefault="00D15262" w:rsidP="00490F10">
            <w:pPr>
              <w:jc w:val="right"/>
              <w:rPr>
                <w:rFonts w:ascii="GHEA Grapalat" w:hAnsi="GHEA Grapalat" w:cs="Tahoma"/>
                <w:color w:val="000000"/>
                <w:sz w:val="20"/>
                <w:szCs w:val="20"/>
              </w:rPr>
            </w:pPr>
          </w:p>
          <w:p w14:paraId="623092D2" w14:textId="77777777" w:rsidR="00D15262" w:rsidRPr="005E1F72" w:rsidRDefault="00D15262" w:rsidP="00490F10">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7C7D723B" w14:textId="77777777" w:rsidR="00D15262" w:rsidRPr="005E1F72" w:rsidRDefault="00D15262" w:rsidP="00490F10">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14:paraId="73942982" w14:textId="77777777" w:rsidR="00D15262" w:rsidRPr="005E1F72" w:rsidRDefault="00D15262" w:rsidP="00490F10">
            <w:pPr>
              <w:jc w:val="right"/>
              <w:rPr>
                <w:rFonts w:ascii="GHEA Grapalat" w:hAnsi="GHEA Grapalat" w:cs="Arial"/>
                <w:sz w:val="20"/>
                <w:szCs w:val="20"/>
                <w:lang w:val="hy-AM"/>
              </w:rPr>
            </w:pPr>
          </w:p>
        </w:tc>
      </w:tr>
      <w:tr w:rsidR="00D15262" w:rsidRPr="005E1F72" w14:paraId="4D73E736" w14:textId="77777777" w:rsidTr="00490F10">
        <w:trPr>
          <w:trHeight w:val="2194"/>
        </w:trPr>
        <w:tc>
          <w:tcPr>
            <w:tcW w:w="5616" w:type="dxa"/>
            <w:tcBorders>
              <w:top w:val="nil"/>
              <w:left w:val="single" w:sz="4" w:space="0" w:color="auto"/>
              <w:bottom w:val="single" w:sz="4" w:space="0" w:color="auto"/>
              <w:right w:val="single" w:sz="4" w:space="0" w:color="auto"/>
            </w:tcBorders>
            <w:noWrap/>
            <w:vAlign w:val="bottom"/>
          </w:tcPr>
          <w:p w14:paraId="7CC01C01" w14:textId="77777777" w:rsidR="00D15262" w:rsidRPr="005E1F72" w:rsidRDefault="00D15262" w:rsidP="00490F10">
            <w:pPr>
              <w:rPr>
                <w:rFonts w:ascii="GHEA Grapalat" w:hAnsi="GHEA Grapalat" w:cs="Sylfaen"/>
                <w:sz w:val="20"/>
                <w:szCs w:val="20"/>
              </w:rPr>
            </w:pPr>
            <w:r w:rsidRPr="005E1F72">
              <w:rPr>
                <w:rFonts w:ascii="GHEA Grapalat" w:hAnsi="GHEA Grapalat" w:cs="Sylfaen"/>
                <w:sz w:val="20"/>
                <w:szCs w:val="20"/>
              </w:rPr>
              <w:lastRenderedPageBreak/>
              <w:t>24.բ.                                                       Կ.Տ.</w:t>
            </w:r>
          </w:p>
          <w:p w14:paraId="70FF4440" w14:textId="77777777" w:rsidR="00D15262" w:rsidRPr="005E1F72" w:rsidRDefault="00D15262" w:rsidP="00490F10">
            <w:pPr>
              <w:rPr>
                <w:rFonts w:ascii="GHEA Grapalat" w:hAnsi="GHEA Grapalat" w:cs="Sylfaen"/>
                <w:sz w:val="20"/>
                <w:szCs w:val="20"/>
              </w:rPr>
            </w:pPr>
          </w:p>
          <w:p w14:paraId="0BEA4F0D" w14:textId="77777777" w:rsidR="00D15262" w:rsidRPr="005E1F72" w:rsidRDefault="00D15262" w:rsidP="00490F10">
            <w:pPr>
              <w:rPr>
                <w:rFonts w:ascii="GHEA Grapalat" w:hAnsi="GHEA Grapalat" w:cs="Sylfaen"/>
                <w:sz w:val="20"/>
                <w:szCs w:val="20"/>
              </w:rPr>
            </w:pPr>
          </w:p>
          <w:p w14:paraId="36E76CAE" w14:textId="77777777" w:rsidR="00D15262" w:rsidRPr="005E1F72" w:rsidRDefault="00D15262" w:rsidP="00490F10">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67412993" w14:textId="77777777" w:rsidR="00D15262" w:rsidRPr="005E1F72" w:rsidRDefault="00D15262" w:rsidP="00490F10">
            <w:pPr>
              <w:rPr>
                <w:rFonts w:ascii="GHEA Grapalat" w:hAnsi="GHEA Grapalat" w:cs="Sylfaen"/>
                <w:sz w:val="20"/>
                <w:szCs w:val="20"/>
              </w:rPr>
            </w:pPr>
          </w:p>
          <w:p w14:paraId="49E4C87D" w14:textId="77777777" w:rsidR="00D15262" w:rsidRPr="005E1F72" w:rsidRDefault="00D15262" w:rsidP="00490F10">
            <w:pPr>
              <w:rPr>
                <w:rFonts w:ascii="GHEA Grapalat" w:hAnsi="GHEA Grapalat" w:cs="Sylfaen"/>
                <w:sz w:val="20"/>
                <w:szCs w:val="20"/>
              </w:rPr>
            </w:pPr>
            <w:r w:rsidRPr="005E1F72">
              <w:rPr>
                <w:rFonts w:ascii="GHEA Grapalat" w:hAnsi="GHEA Grapalat" w:cs="Sylfaen"/>
                <w:sz w:val="20"/>
                <w:szCs w:val="20"/>
              </w:rPr>
              <w:t xml:space="preserve">  </w:t>
            </w:r>
          </w:p>
          <w:p w14:paraId="68EC4650" w14:textId="77777777" w:rsidR="00D15262" w:rsidRPr="005E1F72" w:rsidRDefault="00D15262" w:rsidP="00490F1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B526246" w14:textId="77777777" w:rsidR="00D15262" w:rsidRPr="005E1F72" w:rsidRDefault="00D15262" w:rsidP="00490F10">
            <w:pPr>
              <w:rPr>
                <w:rFonts w:ascii="GHEA Grapalat" w:hAnsi="GHEA Grapalat" w:cs="Sylfaen"/>
                <w:sz w:val="20"/>
                <w:szCs w:val="20"/>
              </w:rPr>
            </w:pPr>
            <w:r w:rsidRPr="005E1F72">
              <w:rPr>
                <w:rFonts w:ascii="GHEA Grapalat" w:hAnsi="GHEA Grapalat" w:cs="Sylfaen"/>
                <w:sz w:val="20"/>
                <w:szCs w:val="20"/>
              </w:rPr>
              <w:t xml:space="preserve">23.բ.                                                                 Կ.Տ.    </w:t>
            </w:r>
          </w:p>
          <w:p w14:paraId="3290F0E5" w14:textId="77777777" w:rsidR="00D15262" w:rsidRPr="005E1F72" w:rsidRDefault="00D15262" w:rsidP="00490F10">
            <w:pPr>
              <w:rPr>
                <w:rFonts w:ascii="GHEA Grapalat" w:hAnsi="GHEA Grapalat" w:cs="Sylfaen"/>
                <w:sz w:val="20"/>
                <w:szCs w:val="20"/>
              </w:rPr>
            </w:pPr>
          </w:p>
          <w:p w14:paraId="7D765662" w14:textId="77777777" w:rsidR="00D15262" w:rsidRPr="005E1F72" w:rsidRDefault="00D15262" w:rsidP="00490F10">
            <w:pPr>
              <w:rPr>
                <w:rFonts w:ascii="GHEA Grapalat" w:hAnsi="GHEA Grapalat" w:cs="Sylfaen"/>
                <w:sz w:val="20"/>
                <w:szCs w:val="20"/>
              </w:rPr>
            </w:pPr>
            <w:r w:rsidRPr="005E1F72">
              <w:rPr>
                <w:rFonts w:ascii="GHEA Grapalat" w:hAnsi="GHEA Grapalat" w:cs="Sylfaen"/>
                <w:sz w:val="20"/>
                <w:szCs w:val="20"/>
              </w:rPr>
              <w:t xml:space="preserve">                     </w:t>
            </w:r>
          </w:p>
          <w:p w14:paraId="3FDCDB99" w14:textId="77777777" w:rsidR="00D15262" w:rsidRPr="005E1F72" w:rsidRDefault="00D15262" w:rsidP="00490F10">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16E148F0" w14:textId="77777777" w:rsidR="00D15262" w:rsidRPr="005E1F72" w:rsidRDefault="00D15262" w:rsidP="00490F10">
            <w:pPr>
              <w:rPr>
                <w:rFonts w:ascii="GHEA Grapalat" w:hAnsi="GHEA Grapalat" w:cs="Sylfaen"/>
                <w:color w:val="000000"/>
                <w:sz w:val="20"/>
                <w:szCs w:val="20"/>
              </w:rPr>
            </w:pPr>
          </w:p>
          <w:p w14:paraId="5BB7D62F" w14:textId="77777777" w:rsidR="00D15262" w:rsidRPr="005E1F72" w:rsidRDefault="00D15262" w:rsidP="00490F10">
            <w:pPr>
              <w:rPr>
                <w:rFonts w:ascii="GHEA Grapalat" w:hAnsi="GHEA Grapalat" w:cs="Sylfaen"/>
                <w:sz w:val="20"/>
                <w:szCs w:val="20"/>
              </w:rPr>
            </w:pPr>
          </w:p>
          <w:p w14:paraId="36A0AF5A" w14:textId="77777777" w:rsidR="00D15262" w:rsidRPr="005E1F72" w:rsidRDefault="00D15262" w:rsidP="00490F10">
            <w:pPr>
              <w:jc w:val="right"/>
              <w:rPr>
                <w:rFonts w:ascii="GHEA Grapalat" w:hAnsi="GHEA Grapalat" w:cs="Arial"/>
                <w:sz w:val="20"/>
                <w:szCs w:val="20"/>
              </w:rPr>
            </w:pPr>
          </w:p>
        </w:tc>
      </w:tr>
    </w:tbl>
    <w:p w14:paraId="7279E273" w14:textId="77777777" w:rsidR="00D15262" w:rsidRDefault="00D15262" w:rsidP="00D1526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F13BD4" w14:textId="77777777" w:rsidR="00D15262" w:rsidRDefault="00D15262" w:rsidP="00D1526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911D23" w14:textId="77777777" w:rsidR="00D15262" w:rsidRDefault="00D15262" w:rsidP="00D1526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F17C1D8" w14:textId="77777777" w:rsidR="00D15262" w:rsidRDefault="00D15262" w:rsidP="00D1526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747E85" w14:textId="77777777" w:rsidR="00D15262" w:rsidRDefault="00D15262" w:rsidP="00D1526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268252" w14:textId="77777777" w:rsidR="00D15262" w:rsidRPr="000B4CF4" w:rsidRDefault="00D15262" w:rsidP="00D1526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25623AA3" w14:textId="77777777" w:rsidR="00D15262" w:rsidRPr="005E1F72" w:rsidRDefault="00D15262" w:rsidP="00D15262">
      <w:pPr>
        <w:jc w:val="center"/>
        <w:rPr>
          <w:rFonts w:ascii="GHEA Grapalat" w:hAnsi="GHEA Grapalat"/>
          <w:b/>
          <w:sz w:val="22"/>
          <w:szCs w:val="22"/>
          <w:lang w:val="nl-NL"/>
        </w:rPr>
      </w:pPr>
      <w:r>
        <w:rPr>
          <w:rFonts w:ascii="GHEA Grapalat" w:hAnsi="GHEA Grapalat"/>
          <w:b/>
          <w:lang w:val="hy-AM"/>
        </w:rPr>
        <w:br w:type="page"/>
      </w:r>
      <w:r w:rsidRPr="000B4CF4">
        <w:rPr>
          <w:rFonts w:ascii="GHEA Grapalat" w:hAnsi="GHEA Grapalat"/>
          <w:b/>
          <w:sz w:val="22"/>
          <w:szCs w:val="22"/>
          <w:lang w:val="hy-AM"/>
        </w:rPr>
        <w:lastRenderedPageBreak/>
        <w:t>Վճարման</w:t>
      </w:r>
      <w:r w:rsidRPr="005E1F72">
        <w:rPr>
          <w:rFonts w:ascii="GHEA Grapalat" w:hAnsi="GHEA Grapalat"/>
          <w:b/>
          <w:sz w:val="22"/>
          <w:szCs w:val="22"/>
          <w:lang w:val="nl-NL"/>
        </w:rPr>
        <w:t xml:space="preserve"> </w:t>
      </w:r>
      <w:r w:rsidRPr="000B4CF4">
        <w:rPr>
          <w:rFonts w:ascii="GHEA Grapalat" w:hAnsi="GHEA Grapalat"/>
          <w:b/>
          <w:sz w:val="22"/>
          <w:szCs w:val="22"/>
          <w:lang w:val="hy-AM"/>
        </w:rPr>
        <w:t>պահանջագրի</w:t>
      </w:r>
      <w:r w:rsidRPr="005E1F72">
        <w:rPr>
          <w:rFonts w:ascii="GHEA Grapalat" w:hAnsi="GHEA Grapalat"/>
          <w:b/>
          <w:sz w:val="22"/>
          <w:szCs w:val="22"/>
          <w:lang w:val="nl-NL"/>
        </w:rPr>
        <w:t xml:space="preserve"> </w:t>
      </w:r>
      <w:r w:rsidRPr="000B4CF4">
        <w:rPr>
          <w:rFonts w:ascii="GHEA Grapalat" w:hAnsi="GHEA Grapalat"/>
          <w:b/>
          <w:sz w:val="22"/>
          <w:szCs w:val="22"/>
          <w:lang w:val="hy-AM"/>
        </w:rPr>
        <w:t>պարտադիր</w:t>
      </w:r>
      <w:r w:rsidRPr="005E1F72">
        <w:rPr>
          <w:rFonts w:ascii="GHEA Grapalat" w:hAnsi="GHEA Grapalat"/>
          <w:b/>
          <w:sz w:val="22"/>
          <w:szCs w:val="22"/>
          <w:lang w:val="nl-NL"/>
        </w:rPr>
        <w:t xml:space="preserve"> </w:t>
      </w:r>
      <w:r w:rsidRPr="000B4CF4">
        <w:rPr>
          <w:rFonts w:ascii="GHEA Grapalat" w:hAnsi="GHEA Grapalat"/>
          <w:b/>
          <w:sz w:val="22"/>
          <w:szCs w:val="22"/>
          <w:lang w:val="hy-AM"/>
        </w:rPr>
        <w:t>վավերապայմանները</w:t>
      </w:r>
      <w:r w:rsidRPr="005E1F72">
        <w:rPr>
          <w:rFonts w:ascii="GHEA Grapalat" w:hAnsi="GHEA Grapalat"/>
          <w:b/>
          <w:sz w:val="22"/>
          <w:szCs w:val="22"/>
          <w:lang w:val="nl-NL"/>
        </w:rPr>
        <w:t xml:space="preserve"> </w:t>
      </w:r>
      <w:r w:rsidRPr="000B4CF4">
        <w:rPr>
          <w:rFonts w:ascii="GHEA Grapalat" w:hAnsi="GHEA Grapalat"/>
          <w:b/>
          <w:sz w:val="22"/>
          <w:szCs w:val="22"/>
          <w:lang w:val="hy-AM"/>
        </w:rPr>
        <w:t>և</w:t>
      </w:r>
      <w:r w:rsidRPr="005E1F72">
        <w:rPr>
          <w:rFonts w:ascii="GHEA Grapalat" w:hAnsi="GHEA Grapalat"/>
          <w:b/>
          <w:sz w:val="22"/>
          <w:szCs w:val="22"/>
          <w:lang w:val="nl-NL"/>
        </w:rPr>
        <w:t xml:space="preserve"> </w:t>
      </w:r>
      <w:r w:rsidRPr="000B4CF4">
        <w:rPr>
          <w:rFonts w:ascii="GHEA Grapalat" w:hAnsi="GHEA Grapalat"/>
          <w:b/>
          <w:sz w:val="22"/>
          <w:szCs w:val="22"/>
          <w:lang w:val="hy-AM"/>
        </w:rPr>
        <w:t>լրացման</w:t>
      </w:r>
      <w:r w:rsidRPr="005E1F72">
        <w:rPr>
          <w:rFonts w:ascii="GHEA Grapalat" w:hAnsi="GHEA Grapalat"/>
          <w:b/>
          <w:sz w:val="22"/>
          <w:szCs w:val="22"/>
          <w:lang w:val="nl-NL"/>
        </w:rPr>
        <w:t xml:space="preserve"> </w:t>
      </w:r>
      <w:r w:rsidRPr="005E1F72">
        <w:rPr>
          <w:rFonts w:ascii="GHEA Grapalat" w:hAnsi="GHEA Grapalat"/>
          <w:b/>
          <w:sz w:val="22"/>
          <w:szCs w:val="22"/>
          <w:lang w:val="hy-AM"/>
        </w:rPr>
        <w:t>ուղեցույց</w:t>
      </w:r>
      <w:r w:rsidRPr="000B4CF4">
        <w:rPr>
          <w:rFonts w:ascii="GHEA Grapalat" w:hAnsi="GHEA Grapalat"/>
          <w:b/>
          <w:sz w:val="22"/>
          <w:szCs w:val="22"/>
          <w:lang w:val="hy-AM"/>
        </w:rPr>
        <w:t>ը</w:t>
      </w:r>
    </w:p>
    <w:p w14:paraId="4470578E" w14:textId="77777777" w:rsidR="00D15262" w:rsidRPr="005E1F72" w:rsidRDefault="00D15262" w:rsidP="00D15262">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15262" w:rsidRPr="005E1F72" w14:paraId="732F8207" w14:textId="77777777" w:rsidTr="00490F10">
        <w:tc>
          <w:tcPr>
            <w:tcW w:w="720" w:type="dxa"/>
            <w:tcBorders>
              <w:top w:val="single" w:sz="4" w:space="0" w:color="auto"/>
              <w:left w:val="single" w:sz="4" w:space="0" w:color="auto"/>
              <w:bottom w:val="single" w:sz="4" w:space="0" w:color="auto"/>
              <w:right w:val="single" w:sz="4" w:space="0" w:color="auto"/>
            </w:tcBorders>
          </w:tcPr>
          <w:p w14:paraId="24DBC259" w14:textId="77777777" w:rsidR="00D15262" w:rsidRPr="005E1F72" w:rsidRDefault="00D15262" w:rsidP="00490F10">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DBB890E" w14:textId="77777777" w:rsidR="00D15262" w:rsidRPr="005E1F72" w:rsidRDefault="00D15262" w:rsidP="00490F10">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E85A4D2" w14:textId="77777777" w:rsidR="00D15262" w:rsidRPr="005E1F72" w:rsidRDefault="00D15262" w:rsidP="00490F10">
            <w:pPr>
              <w:jc w:val="center"/>
              <w:rPr>
                <w:rFonts w:ascii="GHEA Grapalat" w:hAnsi="GHEA Grapalat"/>
                <w:b/>
                <w:sz w:val="20"/>
                <w:szCs w:val="20"/>
              </w:rPr>
            </w:pPr>
            <w:r w:rsidRPr="005E1F72">
              <w:rPr>
                <w:rFonts w:ascii="GHEA Grapalat" w:hAnsi="GHEA Grapalat"/>
                <w:b/>
                <w:sz w:val="20"/>
                <w:szCs w:val="20"/>
              </w:rPr>
              <w:t>Նշված դաշտի/</w:t>
            </w:r>
          </w:p>
          <w:p w14:paraId="2810D1C0" w14:textId="77777777" w:rsidR="00D15262" w:rsidRPr="005E1F72" w:rsidRDefault="00D15262" w:rsidP="00490F10">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284B74D7" w14:textId="77777777" w:rsidR="00D15262" w:rsidRPr="005E1F72" w:rsidRDefault="00D15262" w:rsidP="00490F10">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14:paraId="71CE1785" w14:textId="77777777" w:rsidR="00D15262" w:rsidRPr="005E1F72" w:rsidRDefault="00D15262" w:rsidP="00490F10">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A694B19" w14:textId="77777777" w:rsidR="00D15262" w:rsidRPr="005E1F72" w:rsidRDefault="00D15262" w:rsidP="00490F10">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14:paraId="0472A247" w14:textId="77777777" w:rsidR="00D15262" w:rsidRPr="005E1F72" w:rsidRDefault="00D15262" w:rsidP="00490F10">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14:paraId="3CC82701" w14:textId="77777777" w:rsidR="00D15262" w:rsidRPr="005E1F72" w:rsidRDefault="00D15262" w:rsidP="00490F10">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14:paraId="658D2774" w14:textId="77777777" w:rsidR="00D15262" w:rsidRPr="005E1F72" w:rsidRDefault="00D15262" w:rsidP="00490F10">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D15262" w:rsidRPr="005E1F72" w14:paraId="26324BBE" w14:textId="77777777" w:rsidTr="00490F10">
        <w:tc>
          <w:tcPr>
            <w:tcW w:w="720" w:type="dxa"/>
            <w:tcBorders>
              <w:top w:val="single" w:sz="4" w:space="0" w:color="auto"/>
              <w:left w:val="single" w:sz="4" w:space="0" w:color="auto"/>
              <w:bottom w:val="single" w:sz="4" w:space="0" w:color="auto"/>
              <w:right w:val="single" w:sz="4" w:space="0" w:color="auto"/>
            </w:tcBorders>
          </w:tcPr>
          <w:p w14:paraId="009C2E2C" w14:textId="77777777" w:rsidR="00D15262" w:rsidRPr="005E1F72" w:rsidRDefault="00D15262" w:rsidP="00490F10">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A4098E" w14:textId="77777777" w:rsidR="00D15262" w:rsidRPr="005E1F72" w:rsidRDefault="00D15262" w:rsidP="00490F10">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A0F4F92" w14:textId="77777777" w:rsidR="00D15262" w:rsidRPr="005E1F72" w:rsidRDefault="00D15262" w:rsidP="00490F10">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86C8836" w14:textId="77777777" w:rsidR="00D15262" w:rsidRPr="005E1F72" w:rsidRDefault="00D15262" w:rsidP="00490F10">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6B26DFD" w14:textId="77777777" w:rsidR="00D15262" w:rsidRPr="005E1F72" w:rsidRDefault="00D15262" w:rsidP="00490F10">
            <w:pPr>
              <w:jc w:val="center"/>
              <w:rPr>
                <w:rFonts w:ascii="GHEA Grapalat" w:hAnsi="GHEA Grapalat"/>
                <w:b/>
                <w:sz w:val="20"/>
                <w:szCs w:val="20"/>
              </w:rPr>
            </w:pPr>
            <w:r w:rsidRPr="005E1F72">
              <w:rPr>
                <w:rFonts w:ascii="GHEA Grapalat" w:hAnsi="GHEA Grapalat"/>
                <w:b/>
                <w:sz w:val="20"/>
                <w:szCs w:val="20"/>
              </w:rPr>
              <w:t>5</w:t>
            </w:r>
          </w:p>
        </w:tc>
      </w:tr>
      <w:tr w:rsidR="00D15262" w:rsidRPr="005E1F72" w14:paraId="65121414" w14:textId="77777777" w:rsidTr="00490F10">
        <w:tc>
          <w:tcPr>
            <w:tcW w:w="720" w:type="dxa"/>
            <w:tcBorders>
              <w:top w:val="single" w:sz="4" w:space="0" w:color="auto"/>
              <w:left w:val="single" w:sz="4" w:space="0" w:color="auto"/>
              <w:bottom w:val="single" w:sz="4" w:space="0" w:color="auto"/>
              <w:right w:val="single" w:sz="4" w:space="0" w:color="auto"/>
            </w:tcBorders>
          </w:tcPr>
          <w:p w14:paraId="729080C7"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CA93A72"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333ED78"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2A0E6E"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A7852ED"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D15262" w:rsidRPr="005E1F72" w14:paraId="26E322CE" w14:textId="77777777" w:rsidTr="00490F10">
        <w:tc>
          <w:tcPr>
            <w:tcW w:w="720" w:type="dxa"/>
            <w:tcBorders>
              <w:top w:val="single" w:sz="4" w:space="0" w:color="auto"/>
              <w:left w:val="single" w:sz="4" w:space="0" w:color="auto"/>
              <w:bottom w:val="single" w:sz="4" w:space="0" w:color="auto"/>
              <w:right w:val="single" w:sz="4" w:space="0" w:color="auto"/>
            </w:tcBorders>
          </w:tcPr>
          <w:p w14:paraId="01993623" w14:textId="77777777" w:rsidR="00D15262" w:rsidRPr="005E1F72" w:rsidRDefault="00D15262" w:rsidP="00D15262">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DBE7B48" w14:textId="77777777" w:rsidR="00D15262" w:rsidRPr="005E1F72" w:rsidRDefault="00D15262" w:rsidP="00490F10">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F8C7D8E"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99478"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8177F0"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D15262" w:rsidRPr="005E1F72" w14:paraId="6704831F" w14:textId="77777777" w:rsidTr="00490F10">
        <w:tc>
          <w:tcPr>
            <w:tcW w:w="720" w:type="dxa"/>
            <w:tcBorders>
              <w:top w:val="single" w:sz="4" w:space="0" w:color="auto"/>
              <w:left w:val="single" w:sz="4" w:space="0" w:color="auto"/>
              <w:bottom w:val="single" w:sz="4" w:space="0" w:color="auto"/>
              <w:right w:val="single" w:sz="4" w:space="0" w:color="auto"/>
            </w:tcBorders>
          </w:tcPr>
          <w:p w14:paraId="72BB12E6" w14:textId="77777777" w:rsidR="00D15262" w:rsidRPr="005E1F72" w:rsidRDefault="00D15262" w:rsidP="00D15262">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DD0E823" w14:textId="77777777" w:rsidR="00D15262" w:rsidRPr="005E1F72" w:rsidRDefault="00D15262" w:rsidP="00490F10">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662D74"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EA9175"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p w14:paraId="75DB18EE" w14:textId="77777777" w:rsidR="00D15262" w:rsidRPr="005E1F72" w:rsidRDefault="00D15262" w:rsidP="00490F1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1586416" w14:textId="77777777" w:rsidR="00D15262" w:rsidRPr="005E1F72" w:rsidRDefault="00D15262" w:rsidP="00490F10">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D15262" w:rsidRPr="005E1F72" w14:paraId="105FB9B5" w14:textId="77777777" w:rsidTr="00490F10">
        <w:tc>
          <w:tcPr>
            <w:tcW w:w="720" w:type="dxa"/>
            <w:tcBorders>
              <w:top w:val="single" w:sz="4" w:space="0" w:color="auto"/>
              <w:left w:val="single" w:sz="4" w:space="0" w:color="auto"/>
              <w:bottom w:val="single" w:sz="4" w:space="0" w:color="auto"/>
              <w:right w:val="single" w:sz="4" w:space="0" w:color="auto"/>
            </w:tcBorders>
          </w:tcPr>
          <w:p w14:paraId="33272217" w14:textId="77777777" w:rsidR="00D15262" w:rsidRPr="005E1F72" w:rsidRDefault="00D15262" w:rsidP="00D15262">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53A06C" w14:textId="77777777" w:rsidR="00D15262" w:rsidRPr="005E1F72" w:rsidRDefault="00D15262" w:rsidP="00490F10">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63E47CB"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551AA0"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p w14:paraId="01EB4AD7"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AA2BDFF" w14:textId="77777777" w:rsidR="00D15262" w:rsidRPr="005E1F72" w:rsidRDefault="00D15262" w:rsidP="00490F10">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D15262" w:rsidRPr="005E1F72" w14:paraId="40AE95AF" w14:textId="77777777" w:rsidTr="00490F10">
        <w:tc>
          <w:tcPr>
            <w:tcW w:w="720" w:type="dxa"/>
            <w:tcBorders>
              <w:top w:val="single" w:sz="4" w:space="0" w:color="auto"/>
              <w:left w:val="single" w:sz="4" w:space="0" w:color="auto"/>
              <w:bottom w:val="single" w:sz="4" w:space="0" w:color="auto"/>
              <w:right w:val="single" w:sz="4" w:space="0" w:color="auto"/>
            </w:tcBorders>
          </w:tcPr>
          <w:p w14:paraId="4364059B"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F37F5A1"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50D71806"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C185CE"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93711B2"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D15262" w:rsidRPr="005E1F72" w14:paraId="3711487C" w14:textId="77777777" w:rsidTr="00490F10">
        <w:tc>
          <w:tcPr>
            <w:tcW w:w="720" w:type="dxa"/>
            <w:tcBorders>
              <w:top w:val="single" w:sz="4" w:space="0" w:color="auto"/>
              <w:left w:val="single" w:sz="4" w:space="0" w:color="auto"/>
              <w:bottom w:val="single" w:sz="4" w:space="0" w:color="auto"/>
              <w:right w:val="single" w:sz="4" w:space="0" w:color="auto"/>
            </w:tcBorders>
          </w:tcPr>
          <w:p w14:paraId="04B12103"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A4C19AD"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481D46A"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EED28"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p w14:paraId="3E9CDABE"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280823E"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D15262" w:rsidRPr="005E1F72" w14:paraId="301A607D" w14:textId="77777777" w:rsidTr="00490F10">
        <w:tc>
          <w:tcPr>
            <w:tcW w:w="720" w:type="dxa"/>
            <w:tcBorders>
              <w:top w:val="single" w:sz="4" w:space="0" w:color="auto"/>
              <w:left w:val="single" w:sz="4" w:space="0" w:color="auto"/>
              <w:bottom w:val="single" w:sz="4" w:space="0" w:color="auto"/>
              <w:right w:val="single" w:sz="4" w:space="0" w:color="auto"/>
            </w:tcBorders>
          </w:tcPr>
          <w:p w14:paraId="2D168D39"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53484D2"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AD84035"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241BE1"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ոչ պարտադիր</w:t>
            </w:r>
          </w:p>
          <w:p w14:paraId="454E4C6C"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7D6A239"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D15262" w:rsidRPr="005E1F72" w14:paraId="77632FCA" w14:textId="77777777" w:rsidTr="00490F10">
        <w:tc>
          <w:tcPr>
            <w:tcW w:w="720" w:type="dxa"/>
            <w:tcBorders>
              <w:top w:val="single" w:sz="4" w:space="0" w:color="auto"/>
              <w:left w:val="single" w:sz="4" w:space="0" w:color="auto"/>
              <w:bottom w:val="single" w:sz="4" w:space="0" w:color="auto"/>
              <w:right w:val="single" w:sz="4" w:space="0" w:color="auto"/>
            </w:tcBorders>
          </w:tcPr>
          <w:p w14:paraId="7EF477F1"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3AA6545"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AFBC057"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0E8CE4"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ոչ պարտադիր</w:t>
            </w:r>
          </w:p>
          <w:p w14:paraId="343FE504"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w:t>
            </w:r>
            <w:r w:rsidRPr="005E1F7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12418A4C"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lastRenderedPageBreak/>
              <w:t>լրացվում է վճարողի կողմից</w:t>
            </w:r>
          </w:p>
        </w:tc>
      </w:tr>
      <w:tr w:rsidR="00D15262" w:rsidRPr="005E1F72" w14:paraId="107F09F8" w14:textId="77777777" w:rsidTr="00490F10">
        <w:tc>
          <w:tcPr>
            <w:tcW w:w="720" w:type="dxa"/>
            <w:tcBorders>
              <w:top w:val="single" w:sz="4" w:space="0" w:color="auto"/>
              <w:left w:val="single" w:sz="4" w:space="0" w:color="auto"/>
              <w:bottom w:val="single" w:sz="4" w:space="0" w:color="auto"/>
              <w:right w:val="single" w:sz="4" w:space="0" w:color="auto"/>
            </w:tcBorders>
          </w:tcPr>
          <w:p w14:paraId="332D62B4"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6F3052DA"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BE76FA1"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B245D5"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p w14:paraId="1A2DEE1F"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F14EAC2"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D15262" w:rsidRPr="005E1F72" w14:paraId="403EA86A" w14:textId="77777777" w:rsidTr="00490F10">
        <w:tc>
          <w:tcPr>
            <w:tcW w:w="720" w:type="dxa"/>
            <w:tcBorders>
              <w:top w:val="single" w:sz="4" w:space="0" w:color="auto"/>
              <w:left w:val="single" w:sz="4" w:space="0" w:color="auto"/>
              <w:bottom w:val="single" w:sz="4" w:space="0" w:color="auto"/>
              <w:right w:val="single" w:sz="4" w:space="0" w:color="auto"/>
            </w:tcBorders>
          </w:tcPr>
          <w:p w14:paraId="74AE1B60"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65D1920"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C99C627"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53A4BA"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ոչ պարտադիր</w:t>
            </w:r>
          </w:p>
          <w:p w14:paraId="1DE35641" w14:textId="77777777" w:rsidR="00D15262" w:rsidRPr="005E1F72" w:rsidRDefault="00D15262" w:rsidP="00490F10">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570B78F" w14:textId="77777777" w:rsidR="00D15262" w:rsidRPr="005E1F72" w:rsidRDefault="00D15262" w:rsidP="00490F10">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D15262" w:rsidRPr="005E1F72" w14:paraId="06A4B90C" w14:textId="77777777" w:rsidTr="00490F10">
        <w:tc>
          <w:tcPr>
            <w:tcW w:w="720" w:type="dxa"/>
            <w:tcBorders>
              <w:top w:val="single" w:sz="4" w:space="0" w:color="auto"/>
              <w:left w:val="single" w:sz="4" w:space="0" w:color="auto"/>
              <w:bottom w:val="single" w:sz="4" w:space="0" w:color="auto"/>
              <w:right w:val="single" w:sz="4" w:space="0" w:color="auto"/>
            </w:tcBorders>
          </w:tcPr>
          <w:p w14:paraId="3ECFBE94"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2CF05F6"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B24922D"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0879B9"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ոչ պարտադիր</w:t>
            </w:r>
          </w:p>
          <w:p w14:paraId="1132A2F3"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EA1F79A"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D15262" w:rsidRPr="005E1F72" w14:paraId="40F09F8F" w14:textId="77777777" w:rsidTr="00490F10">
        <w:tc>
          <w:tcPr>
            <w:tcW w:w="720" w:type="dxa"/>
            <w:tcBorders>
              <w:top w:val="single" w:sz="4" w:space="0" w:color="auto"/>
              <w:left w:val="single" w:sz="4" w:space="0" w:color="auto"/>
              <w:bottom w:val="single" w:sz="4" w:space="0" w:color="auto"/>
              <w:right w:val="single" w:sz="4" w:space="0" w:color="auto"/>
            </w:tcBorders>
          </w:tcPr>
          <w:p w14:paraId="785BBCA0"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26039F6"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09C8BAC"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A748AF"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C9C3D82"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D15262" w:rsidRPr="005E1F72" w14:paraId="2C9A34BD" w14:textId="77777777" w:rsidTr="00490F10">
        <w:tc>
          <w:tcPr>
            <w:tcW w:w="720" w:type="dxa"/>
            <w:tcBorders>
              <w:top w:val="single" w:sz="4" w:space="0" w:color="auto"/>
              <w:left w:val="single" w:sz="4" w:space="0" w:color="auto"/>
              <w:bottom w:val="single" w:sz="4" w:space="0" w:color="auto"/>
              <w:right w:val="single" w:sz="4" w:space="0" w:color="auto"/>
            </w:tcBorders>
          </w:tcPr>
          <w:p w14:paraId="6A260A30"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061BA17"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02CD859"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74BFEC"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p w14:paraId="10F3A8AA"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E9A32C2"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D15262" w:rsidRPr="005E1F72" w14:paraId="1374D3C5" w14:textId="77777777" w:rsidTr="00490F10">
        <w:tc>
          <w:tcPr>
            <w:tcW w:w="720" w:type="dxa"/>
            <w:tcBorders>
              <w:top w:val="single" w:sz="4" w:space="0" w:color="auto"/>
              <w:left w:val="single" w:sz="4" w:space="0" w:color="auto"/>
              <w:bottom w:val="single" w:sz="4" w:space="0" w:color="auto"/>
              <w:right w:val="single" w:sz="4" w:space="0" w:color="auto"/>
            </w:tcBorders>
          </w:tcPr>
          <w:p w14:paraId="32E5FEAB"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C67AEF4"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0AF8F65"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1CFDD8"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p w14:paraId="65430D86"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86AC783"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D15262" w:rsidRPr="008B72AD" w14:paraId="6FEFEC80" w14:textId="77777777" w:rsidTr="00490F10">
        <w:tc>
          <w:tcPr>
            <w:tcW w:w="720" w:type="dxa"/>
            <w:tcBorders>
              <w:top w:val="single" w:sz="4" w:space="0" w:color="auto"/>
              <w:left w:val="single" w:sz="4" w:space="0" w:color="auto"/>
              <w:bottom w:val="single" w:sz="4" w:space="0" w:color="auto"/>
              <w:right w:val="single" w:sz="4" w:space="0" w:color="auto"/>
            </w:tcBorders>
          </w:tcPr>
          <w:p w14:paraId="03ECE49E"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20B2FC8"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234CFD7"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16502E"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460EF643"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70A446D"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D15262" w:rsidRPr="005E1F72" w14:paraId="1FAAE83E" w14:textId="77777777" w:rsidTr="00490F10">
        <w:tc>
          <w:tcPr>
            <w:tcW w:w="720" w:type="dxa"/>
            <w:tcBorders>
              <w:top w:val="single" w:sz="4" w:space="0" w:color="auto"/>
              <w:left w:val="single" w:sz="4" w:space="0" w:color="auto"/>
              <w:bottom w:val="single" w:sz="4" w:space="0" w:color="auto"/>
              <w:right w:val="single" w:sz="4" w:space="0" w:color="auto"/>
            </w:tcBorders>
          </w:tcPr>
          <w:p w14:paraId="6250E1B6"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3EFDCA8"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F0F532"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FB42AD"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B39B392"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D15262" w:rsidRPr="008B72AD" w14:paraId="7F6AF99C" w14:textId="77777777" w:rsidTr="00490F10">
        <w:tc>
          <w:tcPr>
            <w:tcW w:w="720" w:type="dxa"/>
            <w:tcBorders>
              <w:top w:val="single" w:sz="4" w:space="0" w:color="auto"/>
              <w:left w:val="single" w:sz="4" w:space="0" w:color="auto"/>
              <w:bottom w:val="single" w:sz="4" w:space="0" w:color="auto"/>
              <w:right w:val="single" w:sz="4" w:space="0" w:color="auto"/>
            </w:tcBorders>
          </w:tcPr>
          <w:p w14:paraId="7A9C6444"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CBF8B6C"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B549EDA"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5EEB43"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Pr>
                <w:rFonts w:ascii="GHEA Grapalat" w:hAnsi="GHEA Grapalat"/>
                <w:sz w:val="20"/>
                <w:szCs w:val="20"/>
                <w:lang w:val="hy-AM"/>
              </w:rPr>
              <w:t>որակավորման</w:t>
            </w:r>
            <w:r w:rsidRPr="005E1F72">
              <w:rPr>
                <w:rFonts w:ascii="GHEA Grapalat" w:hAnsi="GHEA Grapalat"/>
                <w:sz w:val="20"/>
                <w:szCs w:val="20"/>
                <w:lang w:val="hy-AM"/>
              </w:rPr>
              <w:t xml:space="preserve">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C74298E" w14:textId="77777777" w:rsidR="00D15262" w:rsidRPr="002A4619" w:rsidRDefault="00D15262" w:rsidP="00490F10">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D15262" w:rsidRPr="005E1F72" w14:paraId="25211868" w14:textId="77777777" w:rsidTr="00490F10">
        <w:tc>
          <w:tcPr>
            <w:tcW w:w="720" w:type="dxa"/>
            <w:tcBorders>
              <w:top w:val="single" w:sz="4" w:space="0" w:color="auto"/>
              <w:left w:val="single" w:sz="4" w:space="0" w:color="auto"/>
              <w:bottom w:val="single" w:sz="4" w:space="0" w:color="auto"/>
              <w:right w:val="single" w:sz="4" w:space="0" w:color="auto"/>
            </w:tcBorders>
          </w:tcPr>
          <w:p w14:paraId="45F6CB62"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7E5563B" w14:textId="77777777" w:rsidR="00D15262" w:rsidRPr="005E1F72" w:rsidRDefault="00D15262" w:rsidP="00490F10">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429D0EE"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40F67A"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p w14:paraId="1E3C931E"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5E1F72">
              <w:rPr>
                <w:rFonts w:ascii="GHEA Grapalat" w:hAnsi="GHEA Grapalat"/>
                <w:sz w:val="20"/>
                <w:szCs w:val="20"/>
              </w:rPr>
              <w:lastRenderedPageBreak/>
              <w:t>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4E4B5DA"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D15262" w:rsidRPr="008B72AD" w14:paraId="4914037D" w14:textId="77777777" w:rsidTr="00490F10">
        <w:tc>
          <w:tcPr>
            <w:tcW w:w="720" w:type="dxa"/>
            <w:tcBorders>
              <w:top w:val="single" w:sz="4" w:space="0" w:color="auto"/>
              <w:left w:val="single" w:sz="4" w:space="0" w:color="auto"/>
              <w:bottom w:val="single" w:sz="4" w:space="0" w:color="auto"/>
              <w:right w:val="single" w:sz="4" w:space="0" w:color="auto"/>
            </w:tcBorders>
          </w:tcPr>
          <w:p w14:paraId="01B207B4" w14:textId="77777777" w:rsidR="00D15262" w:rsidRPr="005E1F72" w:rsidDel="0010680B" w:rsidRDefault="00D15262" w:rsidP="00490F10">
            <w:pPr>
              <w:jc w:val="center"/>
              <w:rPr>
                <w:rFonts w:ascii="GHEA Grapalat" w:hAnsi="GHEA Grapalat"/>
                <w:sz w:val="20"/>
                <w:szCs w:val="20"/>
                <w:lang w:val="hy-AM"/>
              </w:rPr>
            </w:pPr>
            <w:r w:rsidRPr="005E1F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5DE4787" w14:textId="77777777" w:rsidR="00D15262" w:rsidRPr="005E1F72" w:rsidRDefault="00D15262" w:rsidP="00490F10">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B6AD64B"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ABDA55" w14:textId="77777777" w:rsidR="00D15262" w:rsidRPr="005E1F72" w:rsidRDefault="00D15262" w:rsidP="00490F10">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14:paraId="57E3B59C" w14:textId="77777777" w:rsidR="00D15262" w:rsidRPr="005E1F72" w:rsidRDefault="00D15262" w:rsidP="00490F10">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55BB0D7E"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401833A"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D15262" w:rsidRPr="005E1F72" w14:paraId="3DFD3E0B" w14:textId="77777777" w:rsidTr="00490F10">
        <w:tc>
          <w:tcPr>
            <w:tcW w:w="720" w:type="dxa"/>
            <w:tcBorders>
              <w:top w:val="single" w:sz="4" w:space="0" w:color="auto"/>
              <w:left w:val="single" w:sz="4" w:space="0" w:color="auto"/>
              <w:bottom w:val="single" w:sz="4" w:space="0" w:color="auto"/>
              <w:right w:val="single" w:sz="4" w:space="0" w:color="auto"/>
            </w:tcBorders>
          </w:tcPr>
          <w:p w14:paraId="1FD6ADD3"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9D74236"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213BAD4"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F32D1B"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ոչ պարտադիր</w:t>
            </w:r>
          </w:p>
          <w:p w14:paraId="311659B3"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417BE94A"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9B19DBD"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D15262" w:rsidRPr="008B72AD" w14:paraId="0236B314" w14:textId="77777777" w:rsidTr="00490F10">
        <w:tc>
          <w:tcPr>
            <w:tcW w:w="720" w:type="dxa"/>
            <w:tcBorders>
              <w:top w:val="single" w:sz="4" w:space="0" w:color="auto"/>
              <w:left w:val="single" w:sz="4" w:space="0" w:color="auto"/>
              <w:bottom w:val="single" w:sz="4" w:space="0" w:color="auto"/>
              <w:right w:val="single" w:sz="4" w:space="0" w:color="auto"/>
            </w:tcBorders>
          </w:tcPr>
          <w:p w14:paraId="3741F26E"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7FE35E8"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66FE37"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33646B"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p w14:paraId="4EA007A8"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C528701" w14:textId="77777777" w:rsidR="00D15262" w:rsidRPr="005E1F72" w:rsidRDefault="00D15262" w:rsidP="00490F1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5122AD3"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1501A511"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7B262A6E" w14:textId="77777777" w:rsidR="00D15262" w:rsidRPr="005E1F72" w:rsidRDefault="00D15262" w:rsidP="00490F10">
            <w:pPr>
              <w:jc w:val="center"/>
              <w:rPr>
                <w:rFonts w:ascii="GHEA Grapalat" w:hAnsi="GHEA Grapalat"/>
                <w:sz w:val="20"/>
                <w:szCs w:val="20"/>
                <w:lang w:val="hy-AM"/>
              </w:rPr>
            </w:pPr>
          </w:p>
        </w:tc>
      </w:tr>
      <w:tr w:rsidR="00D15262" w:rsidRPr="008B72AD" w14:paraId="7F3B7191" w14:textId="77777777" w:rsidTr="00490F10">
        <w:tc>
          <w:tcPr>
            <w:tcW w:w="720" w:type="dxa"/>
            <w:tcBorders>
              <w:top w:val="single" w:sz="4" w:space="0" w:color="auto"/>
              <w:left w:val="single" w:sz="4" w:space="0" w:color="auto"/>
              <w:bottom w:val="single" w:sz="4" w:space="0" w:color="auto"/>
              <w:right w:val="single" w:sz="4" w:space="0" w:color="auto"/>
            </w:tcBorders>
            <w:vAlign w:val="center"/>
          </w:tcPr>
          <w:p w14:paraId="0780B626" w14:textId="77777777" w:rsidR="00D15262" w:rsidRPr="005E1F72" w:rsidRDefault="00D15262" w:rsidP="00490F10">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FD885E7"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95E54B"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8A5F03"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 xml:space="preserve">պարտադիր` </w:t>
            </w:r>
          </w:p>
          <w:p w14:paraId="646BDE17"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933F6B1"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798BB213"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D15262" w:rsidRPr="005E1F72" w14:paraId="2EEE36AD" w14:textId="77777777" w:rsidTr="00490F10">
        <w:tc>
          <w:tcPr>
            <w:tcW w:w="720" w:type="dxa"/>
            <w:tcBorders>
              <w:top w:val="single" w:sz="4" w:space="0" w:color="auto"/>
              <w:left w:val="single" w:sz="4" w:space="0" w:color="auto"/>
              <w:bottom w:val="single" w:sz="4" w:space="0" w:color="auto"/>
              <w:right w:val="single" w:sz="4" w:space="0" w:color="auto"/>
            </w:tcBorders>
          </w:tcPr>
          <w:p w14:paraId="2680D2D2"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24819B"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CDD72"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18127D"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14:paraId="2F8A2877"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23F3C03"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D15262" w:rsidRPr="005E1F72" w14:paraId="1B9F9FD8" w14:textId="77777777" w:rsidTr="00490F10">
        <w:tc>
          <w:tcPr>
            <w:tcW w:w="720" w:type="dxa"/>
            <w:tcBorders>
              <w:top w:val="single" w:sz="4" w:space="0" w:color="auto"/>
              <w:left w:val="single" w:sz="4" w:space="0" w:color="auto"/>
              <w:bottom w:val="single" w:sz="4" w:space="0" w:color="auto"/>
              <w:right w:val="single" w:sz="4" w:space="0" w:color="auto"/>
            </w:tcBorders>
            <w:vAlign w:val="center"/>
          </w:tcPr>
          <w:p w14:paraId="03B460CB" w14:textId="77777777" w:rsidR="00D15262" w:rsidRPr="005E1F72" w:rsidRDefault="00D15262" w:rsidP="00490F10">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F20C56"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5D008C0"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EC687E"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 xml:space="preserve">պարտադիր` </w:t>
            </w:r>
          </w:p>
          <w:p w14:paraId="50719332"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028D4CF"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14:paraId="2978D567"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D15262" w:rsidRPr="005E1F72" w14:paraId="55137E61" w14:textId="77777777" w:rsidTr="00490F10">
        <w:tc>
          <w:tcPr>
            <w:tcW w:w="720" w:type="dxa"/>
            <w:tcBorders>
              <w:top w:val="single" w:sz="4" w:space="0" w:color="auto"/>
              <w:left w:val="single" w:sz="4" w:space="0" w:color="auto"/>
              <w:bottom w:val="single" w:sz="4" w:space="0" w:color="auto"/>
              <w:right w:val="single" w:sz="4" w:space="0" w:color="auto"/>
            </w:tcBorders>
          </w:tcPr>
          <w:p w14:paraId="55C3E9A0"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7E675E4"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F4592B4"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19EC4A"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p w14:paraId="5C8AB81C"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0C5F34C" w14:textId="77777777" w:rsidR="00D15262" w:rsidRPr="005E1F72" w:rsidRDefault="00D15262" w:rsidP="00490F10">
            <w:pPr>
              <w:jc w:val="center"/>
              <w:rPr>
                <w:rFonts w:ascii="GHEA Grapalat" w:hAnsi="GHEA Grapalat"/>
                <w:sz w:val="20"/>
                <w:szCs w:val="20"/>
              </w:rPr>
            </w:pPr>
          </w:p>
        </w:tc>
      </w:tr>
      <w:tr w:rsidR="00D15262" w:rsidRPr="005E1F72" w14:paraId="3EF3D112" w14:textId="77777777" w:rsidTr="00490F10">
        <w:tc>
          <w:tcPr>
            <w:tcW w:w="720" w:type="dxa"/>
            <w:tcBorders>
              <w:top w:val="single" w:sz="4" w:space="0" w:color="auto"/>
              <w:left w:val="single" w:sz="4" w:space="0" w:color="auto"/>
              <w:bottom w:val="single" w:sz="4" w:space="0" w:color="auto"/>
              <w:right w:val="single" w:sz="4" w:space="0" w:color="auto"/>
            </w:tcBorders>
            <w:vAlign w:val="center"/>
          </w:tcPr>
          <w:p w14:paraId="67E42BEC" w14:textId="77777777" w:rsidR="00D15262" w:rsidRPr="005E1F72" w:rsidRDefault="00D15262" w:rsidP="00490F10">
            <w:pP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775F106"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 xml:space="preserve">վճարողին </w:t>
            </w:r>
            <w:r w:rsidRPr="005E1F72">
              <w:rPr>
                <w:rFonts w:ascii="GHEA Grapalat" w:hAnsi="GHEA Grapalat"/>
                <w:sz w:val="20"/>
                <w:szCs w:val="20"/>
              </w:rPr>
              <w:lastRenderedPageBreak/>
              <w:t xml:space="preserve">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2AC496C"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68990B2"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p w14:paraId="4680DC0C"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lastRenderedPageBreak/>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8869AF7" w14:textId="77777777" w:rsidR="00D15262" w:rsidRPr="005E1F72" w:rsidRDefault="00D15262" w:rsidP="00490F10">
            <w:pPr>
              <w:jc w:val="center"/>
              <w:rPr>
                <w:rFonts w:ascii="GHEA Grapalat" w:hAnsi="GHEA Grapalat"/>
                <w:sz w:val="20"/>
                <w:szCs w:val="20"/>
              </w:rPr>
            </w:pPr>
          </w:p>
        </w:tc>
      </w:tr>
      <w:tr w:rsidR="00D15262" w:rsidRPr="005E1F72" w14:paraId="4937C4D8" w14:textId="77777777" w:rsidTr="00490F10">
        <w:tc>
          <w:tcPr>
            <w:tcW w:w="720" w:type="dxa"/>
            <w:tcBorders>
              <w:top w:val="single" w:sz="4" w:space="0" w:color="auto"/>
              <w:left w:val="single" w:sz="4" w:space="0" w:color="auto"/>
              <w:bottom w:val="single" w:sz="4" w:space="0" w:color="auto"/>
              <w:right w:val="single" w:sz="4" w:space="0" w:color="auto"/>
            </w:tcBorders>
          </w:tcPr>
          <w:p w14:paraId="2AA86320"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8EF9653" w14:textId="77777777" w:rsidR="00D15262" w:rsidRPr="005E1F72" w:rsidRDefault="00D15262" w:rsidP="00490F10">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A669D82"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B55647"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p w14:paraId="00BB914D"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6C1F098" w14:textId="77777777" w:rsidR="00D15262" w:rsidRPr="005E1F72" w:rsidRDefault="00D15262" w:rsidP="00490F10">
            <w:pPr>
              <w:jc w:val="center"/>
              <w:rPr>
                <w:rFonts w:ascii="GHEA Grapalat" w:hAnsi="GHEA Grapalat"/>
                <w:sz w:val="20"/>
                <w:szCs w:val="20"/>
              </w:rPr>
            </w:pPr>
          </w:p>
        </w:tc>
      </w:tr>
      <w:tr w:rsidR="00D15262" w:rsidRPr="005E1F72" w14:paraId="4E94892C" w14:textId="77777777" w:rsidTr="00490F10">
        <w:tc>
          <w:tcPr>
            <w:tcW w:w="720" w:type="dxa"/>
            <w:tcBorders>
              <w:top w:val="single" w:sz="4" w:space="0" w:color="auto"/>
              <w:left w:val="single" w:sz="4" w:space="0" w:color="auto"/>
              <w:bottom w:val="single" w:sz="4" w:space="0" w:color="auto"/>
              <w:right w:val="single" w:sz="4" w:space="0" w:color="auto"/>
            </w:tcBorders>
          </w:tcPr>
          <w:p w14:paraId="7B877EA9"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1324B0"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1734131"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98B2B1"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ոչ պարտադիր</w:t>
            </w:r>
          </w:p>
          <w:p w14:paraId="560C0B7D"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1966D" w14:textId="77777777" w:rsidR="00D15262" w:rsidRPr="005E1F72" w:rsidRDefault="00D15262" w:rsidP="00490F10">
            <w:pPr>
              <w:jc w:val="center"/>
              <w:rPr>
                <w:rFonts w:ascii="GHEA Grapalat" w:hAnsi="GHEA Grapalat"/>
                <w:sz w:val="20"/>
                <w:szCs w:val="20"/>
              </w:rPr>
            </w:pPr>
          </w:p>
        </w:tc>
      </w:tr>
      <w:tr w:rsidR="00D15262" w:rsidRPr="005E1F72" w14:paraId="5A4E5292" w14:textId="77777777" w:rsidTr="00490F10">
        <w:tc>
          <w:tcPr>
            <w:tcW w:w="720" w:type="dxa"/>
            <w:tcBorders>
              <w:top w:val="single" w:sz="4" w:space="0" w:color="auto"/>
              <w:left w:val="single" w:sz="4" w:space="0" w:color="auto"/>
              <w:bottom w:val="single" w:sz="4" w:space="0" w:color="auto"/>
              <w:right w:val="single" w:sz="4" w:space="0" w:color="auto"/>
            </w:tcBorders>
          </w:tcPr>
          <w:p w14:paraId="335F31F4"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60C36BA"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D9C7CA5"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66C88A"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3D28470D"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D3A8D5F" w14:textId="77777777" w:rsidR="00D15262" w:rsidRPr="005E1F72" w:rsidRDefault="00D15262" w:rsidP="00490F10">
            <w:pPr>
              <w:jc w:val="center"/>
              <w:rPr>
                <w:rFonts w:ascii="GHEA Grapalat" w:hAnsi="GHEA Grapalat"/>
                <w:sz w:val="20"/>
                <w:szCs w:val="20"/>
              </w:rPr>
            </w:pPr>
          </w:p>
        </w:tc>
      </w:tr>
      <w:tr w:rsidR="00D15262" w:rsidRPr="000E3911" w14:paraId="7C0860CD" w14:textId="77777777" w:rsidTr="00490F10">
        <w:tc>
          <w:tcPr>
            <w:tcW w:w="720" w:type="dxa"/>
            <w:tcBorders>
              <w:top w:val="single" w:sz="4" w:space="0" w:color="auto"/>
              <w:left w:val="single" w:sz="4" w:space="0" w:color="auto"/>
              <w:bottom w:val="single" w:sz="4" w:space="0" w:color="auto"/>
              <w:right w:val="single" w:sz="4" w:space="0" w:color="auto"/>
            </w:tcBorders>
          </w:tcPr>
          <w:p w14:paraId="09C29BCF"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015D7"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4B29113"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747A0C" w14:textId="77777777" w:rsidR="00D15262" w:rsidRPr="005E1F72" w:rsidRDefault="00D15262" w:rsidP="00490F10">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6C7AC073" w14:textId="77777777" w:rsidR="00D15262" w:rsidRPr="000E3911" w:rsidRDefault="00D15262" w:rsidP="00490F10">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C35EE6B" w14:textId="77777777" w:rsidR="00D15262" w:rsidRPr="000E3911" w:rsidRDefault="00D15262" w:rsidP="00490F10">
            <w:pPr>
              <w:jc w:val="center"/>
              <w:rPr>
                <w:rFonts w:ascii="GHEA Grapalat" w:hAnsi="GHEA Grapalat"/>
                <w:sz w:val="20"/>
                <w:szCs w:val="20"/>
              </w:rPr>
            </w:pPr>
          </w:p>
        </w:tc>
      </w:tr>
    </w:tbl>
    <w:p w14:paraId="3F734437" w14:textId="01B7BC5A" w:rsidR="007358B7" w:rsidRPr="00811184" w:rsidRDefault="007358B7" w:rsidP="007358B7">
      <w:pPr>
        <w:pStyle w:val="31"/>
        <w:spacing w:line="240" w:lineRule="auto"/>
        <w:jc w:val="right"/>
        <w:rPr>
          <w:rFonts w:ascii="GHEA Grapalat" w:hAnsi="GHEA Grapalat" w:cs="Arial"/>
          <w:b/>
          <w:sz w:val="18"/>
          <w:szCs w:val="18"/>
          <w:lang w:val="hy-AM"/>
        </w:rPr>
      </w:pPr>
      <w:r>
        <w:rPr>
          <w:rFonts w:ascii="GHEA Grapalat" w:hAnsi="GHEA Grapalat"/>
          <w:b/>
          <w:lang w:val="hy-AM"/>
        </w:rPr>
        <w:br w:type="page"/>
      </w:r>
      <w:r w:rsidRPr="00811184">
        <w:rPr>
          <w:rFonts w:ascii="GHEA Grapalat" w:hAnsi="GHEA Grapalat" w:cs="Sylfaen"/>
          <w:b/>
          <w:sz w:val="18"/>
          <w:szCs w:val="18"/>
          <w:lang w:val="hy-AM"/>
        </w:rPr>
        <w:lastRenderedPageBreak/>
        <w:t>Հավելված</w:t>
      </w:r>
      <w:r w:rsidRPr="00811184">
        <w:rPr>
          <w:rFonts w:ascii="GHEA Grapalat" w:hAnsi="GHEA Grapalat" w:cs="Arial"/>
          <w:b/>
          <w:sz w:val="18"/>
          <w:szCs w:val="18"/>
          <w:lang w:val="hy-AM"/>
        </w:rPr>
        <w:t xml:space="preserve"> 5</w:t>
      </w:r>
    </w:p>
    <w:p w14:paraId="4C5E780A" w14:textId="0395B353" w:rsidR="00BF7D51" w:rsidRPr="00811184" w:rsidRDefault="0098307F" w:rsidP="00BF7D51">
      <w:pPr>
        <w:pStyle w:val="31"/>
        <w:spacing w:line="240" w:lineRule="auto"/>
        <w:jc w:val="right"/>
        <w:rPr>
          <w:rFonts w:ascii="GHEA Grapalat" w:hAnsi="GHEA Grapalat" w:cs="Arial"/>
          <w:b/>
          <w:sz w:val="18"/>
          <w:szCs w:val="18"/>
          <w:lang w:val="hy-AM"/>
        </w:rPr>
      </w:pPr>
      <w:r w:rsidRPr="00BC5239">
        <w:rPr>
          <w:rFonts w:ascii="GHEA Grapalat" w:hAnsi="GHEA Grapalat"/>
          <w:b/>
          <w:color w:val="000000" w:themeColor="text1"/>
          <w:lang w:val="hy-AM"/>
        </w:rPr>
        <w:t>«ՔԲԿ-ԳՀԱՇՁԲ-22/19»</w:t>
      </w:r>
      <w:r w:rsidRPr="00BC5239">
        <w:rPr>
          <w:rFonts w:ascii="GHEA Grapalat" w:hAnsi="GHEA Grapalat"/>
          <w:b/>
          <w:color w:val="000000" w:themeColor="text1"/>
          <w:lang w:val="es-ES"/>
        </w:rPr>
        <w:t xml:space="preserve">  </w:t>
      </w:r>
      <w:r w:rsidR="00BF7D51" w:rsidRPr="00811184">
        <w:rPr>
          <w:rFonts w:ascii="GHEA Grapalat" w:hAnsi="GHEA Grapalat"/>
          <w:b/>
          <w:sz w:val="18"/>
          <w:szCs w:val="18"/>
          <w:lang w:val="hy-AM"/>
        </w:rPr>
        <w:t xml:space="preserve">  </w:t>
      </w:r>
      <w:r w:rsidR="00BF7D51" w:rsidRPr="00811184">
        <w:rPr>
          <w:rFonts w:ascii="GHEA Grapalat" w:hAnsi="GHEA Grapalat" w:cs="Sylfaen"/>
          <w:b/>
          <w:sz w:val="18"/>
          <w:szCs w:val="18"/>
          <w:lang w:val="hy-AM"/>
        </w:rPr>
        <w:t>ծածկագրով</w:t>
      </w:r>
    </w:p>
    <w:p w14:paraId="5F2FECF9" w14:textId="77777777" w:rsidR="00BF7D51" w:rsidRPr="00811184" w:rsidRDefault="00BF7D51" w:rsidP="00BF7D51">
      <w:pPr>
        <w:pStyle w:val="31"/>
        <w:spacing w:line="240" w:lineRule="auto"/>
        <w:jc w:val="right"/>
        <w:rPr>
          <w:rFonts w:ascii="GHEA Grapalat" w:hAnsi="GHEA Grapalat" w:cs="Arial"/>
          <w:b/>
          <w:sz w:val="18"/>
          <w:szCs w:val="18"/>
          <w:lang w:val="hy-AM"/>
        </w:rPr>
      </w:pPr>
      <w:r w:rsidRPr="00811184">
        <w:rPr>
          <w:rFonts w:ascii="GHEA Grapalat" w:hAnsi="GHEA Grapalat" w:cs="Sylfaen"/>
          <w:b/>
          <w:sz w:val="18"/>
          <w:szCs w:val="18"/>
          <w:lang w:val="hy-AM"/>
        </w:rPr>
        <w:t>գնանշման հարցման ընթացակարգի</w:t>
      </w:r>
      <w:r w:rsidRPr="00811184">
        <w:rPr>
          <w:rFonts w:ascii="GHEA Grapalat" w:hAnsi="GHEA Grapalat" w:cs="Arial"/>
          <w:b/>
          <w:sz w:val="18"/>
          <w:szCs w:val="18"/>
          <w:lang w:val="es-ES"/>
        </w:rPr>
        <w:t xml:space="preserve"> </w:t>
      </w:r>
      <w:r w:rsidRPr="00811184">
        <w:rPr>
          <w:rFonts w:ascii="GHEA Grapalat" w:hAnsi="GHEA Grapalat" w:cs="Sylfaen"/>
          <w:b/>
          <w:sz w:val="18"/>
          <w:szCs w:val="18"/>
          <w:lang w:val="hy-AM"/>
        </w:rPr>
        <w:t>հրավերի</w:t>
      </w:r>
    </w:p>
    <w:p w14:paraId="4CA30863" w14:textId="77777777" w:rsidR="00BF7D51" w:rsidRPr="00F566BF" w:rsidRDefault="00BF7D51" w:rsidP="00BF7D51">
      <w:pPr>
        <w:rPr>
          <w:rFonts w:ascii="GHEA Grapalat" w:hAnsi="GHEA Grapalat"/>
          <w:lang w:val="hy-AM"/>
        </w:rPr>
      </w:pPr>
    </w:p>
    <w:p w14:paraId="32036A51" w14:textId="77777777" w:rsidR="007358B7" w:rsidRPr="002D4DC4" w:rsidRDefault="007358B7" w:rsidP="007358B7">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2D4DC4">
        <w:rPr>
          <w:rStyle w:val="af5"/>
          <w:rFonts w:ascii="GHEA Grapalat" w:hAnsi="GHEA Grapalat"/>
          <w:color w:val="000000"/>
          <w:sz w:val="20"/>
          <w:szCs w:val="20"/>
          <w:lang w:val="hy-AM"/>
        </w:rPr>
        <w:t>ԵՐԱՇԽԻՔ N __________</w:t>
      </w:r>
    </w:p>
    <w:p w14:paraId="48126B7C" w14:textId="77777777" w:rsidR="007358B7" w:rsidRPr="00F566BF" w:rsidRDefault="007358B7" w:rsidP="007358B7">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05B24785" w14:textId="77777777" w:rsidR="007358B7" w:rsidRPr="002D4DC4" w:rsidRDefault="007358B7" w:rsidP="007358B7">
      <w:pPr>
        <w:pStyle w:val="af4"/>
        <w:shd w:val="clear" w:color="auto" w:fill="FFFFFF"/>
        <w:spacing w:before="0" w:beforeAutospacing="0" w:after="0" w:afterAutospacing="0"/>
        <w:ind w:firstLine="375"/>
        <w:rPr>
          <w:rStyle w:val="af5"/>
          <w:lang w:val="hy-AM"/>
        </w:rPr>
      </w:pPr>
    </w:p>
    <w:p w14:paraId="236E7A22" w14:textId="77777777" w:rsidR="007358B7" w:rsidRPr="002D4DC4" w:rsidRDefault="007358B7" w:rsidP="007358B7">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2D4DC4">
        <w:rPr>
          <w:rStyle w:val="af5"/>
          <w:rFonts w:ascii="GHEA Grapalat" w:hAnsi="GHEA Grapalat"/>
          <w:b w:val="0"/>
          <w:bCs w:val="0"/>
          <w:sz w:val="20"/>
          <w:szCs w:val="20"/>
          <w:lang w:val="hy-AM"/>
        </w:rPr>
        <w:tab/>
        <w:t xml:space="preserve">1.Սույն երաշխիքը (այսուհետ՝ երաշխիք) հանդիսանում է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p>
    <w:p w14:paraId="60502265" w14:textId="77777777" w:rsidR="007358B7" w:rsidRPr="002D4DC4" w:rsidRDefault="007358B7" w:rsidP="007358B7">
      <w:pPr>
        <w:pStyle w:val="af4"/>
        <w:shd w:val="clear" w:color="auto" w:fill="FFFFFF"/>
        <w:spacing w:before="0" w:beforeAutospacing="0" w:after="0" w:afterAutospacing="0"/>
        <w:ind w:left="5664" w:firstLine="708"/>
        <w:rPr>
          <w:rStyle w:val="af5"/>
          <w:lang w:val="hy-AM"/>
        </w:rPr>
      </w:pPr>
      <w:r w:rsidRPr="002D4DC4">
        <w:rPr>
          <w:rFonts w:ascii="GHEA Grapalat" w:hAnsi="GHEA Grapalat" w:cs="Sylfaen"/>
          <w:vertAlign w:val="superscript"/>
          <w:lang w:val="hy-AM"/>
        </w:rPr>
        <w:t xml:space="preserve">          պատվիրատուի անվանումը</w:t>
      </w:r>
    </w:p>
    <w:p w14:paraId="7D4477CC" w14:textId="77777777" w:rsidR="007358B7" w:rsidRPr="00F566BF" w:rsidRDefault="007358B7" w:rsidP="007358B7">
      <w:pPr>
        <w:pStyle w:val="af4"/>
        <w:shd w:val="clear" w:color="auto" w:fill="FFFFFF"/>
        <w:spacing w:before="0" w:beforeAutospacing="0" w:after="0" w:afterAutospacing="0"/>
        <w:rPr>
          <w:rFonts w:ascii="GHEA Grapalat" w:hAnsi="GHEA Grapalat" w:cs="Sylfaen"/>
          <w:vertAlign w:val="superscript"/>
          <w:lang w:val="hy-AM"/>
        </w:rPr>
      </w:pPr>
      <w:r w:rsidRPr="002D4DC4">
        <w:rPr>
          <w:rStyle w:val="af5"/>
          <w:rFonts w:ascii="GHEA Grapalat" w:hAnsi="GHEA Grapalat"/>
          <w:b w:val="0"/>
          <w:bCs w:val="0"/>
          <w:sz w:val="20"/>
          <w:szCs w:val="20"/>
          <w:lang w:val="hy-AM"/>
        </w:rPr>
        <w:t xml:space="preserve">(այսուհետ՝ բենեֆիցիար) և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lang w:val="hy-AM"/>
        </w:rPr>
        <w:t xml:space="preserve"> 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46B4B7A8" w14:textId="77777777" w:rsidR="007358B7" w:rsidRPr="002D4DC4" w:rsidRDefault="007358B7" w:rsidP="007358B7">
      <w:pPr>
        <w:pStyle w:val="af4"/>
        <w:shd w:val="clear" w:color="auto" w:fill="FFFFFF"/>
        <w:spacing w:before="0" w:beforeAutospacing="0" w:after="0" w:afterAutospacing="0"/>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 xml:space="preserve">կնքվելիք N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lang w:val="hy-AM"/>
        </w:rPr>
        <w:t xml:space="preserve">  պայմանագրից բխող պրինցիպալի </w:t>
      </w:r>
    </w:p>
    <w:p w14:paraId="1DF68D43" w14:textId="77777777" w:rsidR="007358B7" w:rsidRPr="002D4DC4" w:rsidRDefault="007358B7" w:rsidP="007358B7">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16960607" w14:textId="77777777" w:rsidR="007358B7" w:rsidRPr="002D4DC4" w:rsidRDefault="007358B7" w:rsidP="007358B7">
      <w:pPr>
        <w:pStyle w:val="af4"/>
        <w:shd w:val="clear" w:color="auto" w:fill="FFFFFF"/>
        <w:spacing w:before="0" w:beforeAutospacing="0" w:after="0" w:afterAutospacing="0"/>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Pr>
          <w:rStyle w:val="af5"/>
          <w:rFonts w:ascii="GHEA Grapalat" w:hAnsi="GHEA Grapalat"/>
          <w:b w:val="0"/>
          <w:bCs w:val="0"/>
          <w:sz w:val="20"/>
          <w:szCs w:val="20"/>
          <w:lang w:val="hy-AM"/>
        </w:rPr>
        <w:t>ում</w:t>
      </w:r>
      <w:r w:rsidRPr="002D4DC4">
        <w:rPr>
          <w:rStyle w:val="af5"/>
          <w:rFonts w:ascii="GHEA Grapalat" w:hAnsi="GHEA Grapalat"/>
          <w:b w:val="0"/>
          <w:bCs w:val="0"/>
          <w:sz w:val="20"/>
          <w:szCs w:val="20"/>
          <w:lang w:val="hy-AM"/>
        </w:rPr>
        <w:t xml:space="preserve">: </w:t>
      </w:r>
    </w:p>
    <w:p w14:paraId="14720759" w14:textId="77777777" w:rsidR="007358B7" w:rsidRPr="002D4DC4" w:rsidRDefault="007358B7" w:rsidP="007358B7">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 xml:space="preserve">2. Երաշխիքով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lang w:val="hy-AM"/>
        </w:rPr>
        <w:t xml:space="preserve"> (այսուհետ՝ երաշխիք տվող </w:t>
      </w:r>
    </w:p>
    <w:p w14:paraId="75909BC6" w14:textId="77777777" w:rsidR="007358B7" w:rsidRPr="002D4DC4" w:rsidRDefault="007358B7" w:rsidP="007358B7">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r>
      <w:r w:rsidRPr="002D4DC4">
        <w:rPr>
          <w:rStyle w:val="af5"/>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7B4EED8" w14:textId="77777777" w:rsidR="007358B7" w:rsidRPr="002D4DC4" w:rsidRDefault="007358B7" w:rsidP="007358B7">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2D4DC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p>
    <w:p w14:paraId="033BAE50" w14:textId="77777777" w:rsidR="007358B7" w:rsidRPr="002D4DC4" w:rsidRDefault="007358B7" w:rsidP="007358B7">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239ADE60" w14:textId="77777777" w:rsidR="007358B7" w:rsidRPr="002D4DC4" w:rsidRDefault="007358B7" w:rsidP="007358B7">
      <w:pPr>
        <w:pStyle w:val="af4"/>
        <w:shd w:val="clear" w:color="auto" w:fill="FFFFFF"/>
        <w:spacing w:before="0" w:beforeAutospacing="0" w:after="0" w:afterAutospacing="0"/>
        <w:rPr>
          <w:rStyle w:val="af5"/>
          <w:rFonts w:ascii="GHEA Grapalat" w:hAnsi="GHEA Grapalat"/>
          <w:b w:val="0"/>
          <w:bCs w:val="0"/>
          <w:sz w:val="20"/>
          <w:szCs w:val="20"/>
          <w:lang w:val="hy-AM"/>
        </w:rPr>
      </w:pPr>
      <w:r w:rsidRPr="002D4DC4">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2D4DC4">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u w:val="single"/>
          <w:lang w:val="hy-AM"/>
        </w:rPr>
        <w:tab/>
      </w:r>
      <w:r w:rsidRPr="002D4DC4">
        <w:rPr>
          <w:rStyle w:val="af5"/>
          <w:rFonts w:ascii="GHEA Grapalat" w:hAnsi="GHEA Grapalat"/>
          <w:b w:val="0"/>
          <w:bCs w:val="0"/>
          <w:sz w:val="20"/>
          <w:szCs w:val="20"/>
          <w:lang w:val="hy-AM"/>
        </w:rPr>
        <w:t>հաշվեհամարին փոխանցման միջոցով:</w:t>
      </w:r>
    </w:p>
    <w:p w14:paraId="0751BBE8" w14:textId="77777777" w:rsidR="007358B7" w:rsidRPr="002D4DC4" w:rsidRDefault="007358B7" w:rsidP="007358B7">
      <w:pPr>
        <w:pStyle w:val="af4"/>
        <w:shd w:val="clear" w:color="auto" w:fill="FFFFFF"/>
        <w:spacing w:before="0" w:beforeAutospacing="0" w:after="0" w:afterAutospacing="0"/>
        <w:rPr>
          <w:rStyle w:val="af5"/>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p>
    <w:p w14:paraId="65A27225" w14:textId="77777777" w:rsidR="007358B7" w:rsidRPr="002D4DC4" w:rsidRDefault="007358B7" w:rsidP="007358B7">
      <w:pPr>
        <w:pStyle w:val="af4"/>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2401DE7E" w14:textId="77777777" w:rsidR="007358B7" w:rsidRPr="002D4DC4" w:rsidRDefault="007358B7" w:rsidP="007358B7">
      <w:pPr>
        <w:pStyle w:val="af4"/>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6C15492" w14:textId="77777777" w:rsidR="007358B7" w:rsidRPr="00842CF6"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բենեֆիցիարի և պրիցիպալի միջև կնքվելիքN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1D66C35" w14:textId="77777777" w:rsidR="007358B7" w:rsidRPr="00842CF6" w:rsidRDefault="007358B7" w:rsidP="007358B7">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A02212B" w14:textId="77777777" w:rsidR="007358B7" w:rsidRPr="00842CF6" w:rsidRDefault="007358B7" w:rsidP="007358B7">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4EBF4876" w14:textId="77777777" w:rsidR="007358B7" w:rsidRPr="00842CF6" w:rsidRDefault="007358B7" w:rsidP="007358B7">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1B4BA88B" w14:textId="77777777" w:rsidR="007358B7" w:rsidRPr="002D4DC4"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08D8F86" w14:textId="77777777" w:rsidR="007358B7" w:rsidRPr="002D4DC4" w:rsidRDefault="007358B7" w:rsidP="007358B7">
      <w:pPr>
        <w:pStyle w:val="af4"/>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կատարված</w:t>
      </w:r>
    </w:p>
    <w:p w14:paraId="11C7D5E8" w14:textId="77777777" w:rsidR="007358B7" w:rsidRPr="00F566BF" w:rsidRDefault="007358B7" w:rsidP="007358B7">
      <w:pPr>
        <w:pStyle w:val="af4"/>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3A65F109" w14:textId="77777777" w:rsidR="007358B7" w:rsidRPr="002D4DC4" w:rsidRDefault="007358B7" w:rsidP="007358B7">
      <w:pPr>
        <w:pStyle w:val="af4"/>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կատարված փոփոխությունների, լրացուցիչ համաձայնագրերի պատճենները.</w:t>
      </w:r>
    </w:p>
    <w:p w14:paraId="73DCB23E" w14:textId="77777777" w:rsidR="007358B7" w:rsidRPr="002D4DC4"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2D4DC4">
          <w:rPr>
            <w:rStyle w:val="a9"/>
            <w:rFonts w:ascii="GHEA Grapalat" w:hAnsi="GHEA Grapalat"/>
            <w:sz w:val="20"/>
            <w:szCs w:val="20"/>
            <w:lang w:val="hy-AM"/>
          </w:rPr>
          <w:t>www.procurement.am</w:t>
        </w:r>
      </w:hyperlink>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74AEFBC4" w14:textId="77777777" w:rsidR="007358B7" w:rsidRPr="002D4DC4"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7FD8928" w14:textId="77777777" w:rsidR="007358B7" w:rsidRPr="002D4DC4" w:rsidRDefault="007358B7" w:rsidP="007358B7">
      <w:pPr>
        <w:pStyle w:val="af4"/>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5483C694" w14:textId="77777777" w:rsidR="007358B7" w:rsidRPr="002D4DC4"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E661021" w14:textId="77777777" w:rsidR="007358B7" w:rsidRPr="002D4DC4" w:rsidRDefault="007358B7" w:rsidP="007358B7">
      <w:pPr>
        <w:pStyle w:val="af4"/>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C859F34" w14:textId="77777777" w:rsidR="007358B7" w:rsidRPr="002D4DC4"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D393FDD" w14:textId="77777777" w:rsidR="007358B7" w:rsidRPr="002D4DC4"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8540769" w14:textId="77777777" w:rsidR="007358B7" w:rsidRPr="002D4DC4"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AAD0003" w14:textId="77777777" w:rsidR="007358B7" w:rsidRPr="002D4DC4"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9E66E20" w14:textId="77777777" w:rsidR="007358B7" w:rsidRPr="002D4DC4"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681B7ED7" w14:textId="77777777" w:rsidR="007358B7" w:rsidRPr="002D4DC4"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DDE74F" w14:textId="77777777" w:rsidR="007358B7" w:rsidRPr="002D4DC4"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8FF7613" w14:textId="77777777" w:rsidR="007358B7" w:rsidRPr="002D4DC4" w:rsidRDefault="007358B7" w:rsidP="007358B7">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B618F78" w14:textId="77777777" w:rsidR="007358B7" w:rsidRDefault="007358B7" w:rsidP="007358B7">
      <w:pPr>
        <w:pStyle w:val="af4"/>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475C05D5"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3058A641"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53EED857"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0CEE5B73"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2F36F616"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6A8B8361"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053C14D5"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6CF7D4C4"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7AAA558A"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73A09687"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72BB9B92"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224C2AD9"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5F149595"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33BB4B4C"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3344781B"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64C060F3"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43542C82"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0F3C5617"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18BF622F"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012676E6"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3BAC1685"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53E8B24D"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210D0BF1"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0C8FD979"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05969DEC"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7E352B97"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58D63D49"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2DF9F60F"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69615D70"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574A702C"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5DBE23B2"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626C4A17"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6F6339CE"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4CAD91CA"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39BED943"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69A1A1E0"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78CBF39A"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434D43FF"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06365A98"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6E3E1B3C"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5FA7B878"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405CAE2F"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3E930BB4"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2A34CEEF" w14:textId="77777777" w:rsidR="006F2927"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46F378CC" w14:textId="77777777" w:rsidR="006F2927" w:rsidRPr="00F566BF" w:rsidRDefault="006F2927" w:rsidP="007358B7">
      <w:pPr>
        <w:pStyle w:val="af4"/>
        <w:shd w:val="clear" w:color="auto" w:fill="FFFFFF"/>
        <w:spacing w:before="0" w:beforeAutospacing="0" w:after="0" w:afterAutospacing="0"/>
        <w:rPr>
          <w:rFonts w:ascii="GHEA Grapalat" w:hAnsi="GHEA Grapalat" w:cs="Sylfaen"/>
          <w:vertAlign w:val="superscript"/>
          <w:lang w:val="hy-AM"/>
        </w:rPr>
      </w:pPr>
    </w:p>
    <w:p w14:paraId="28C9D3E6" w14:textId="77777777" w:rsidR="007358B7" w:rsidRPr="00F566BF" w:rsidRDefault="007358B7" w:rsidP="007358B7">
      <w:pPr>
        <w:pStyle w:val="31"/>
        <w:spacing w:line="240" w:lineRule="auto"/>
        <w:jc w:val="center"/>
        <w:rPr>
          <w:rFonts w:ascii="GHEA Grapalat" w:hAnsi="GHEA Grapalat" w:cs="Arial"/>
          <w:b/>
          <w:lang w:val="hy-AM"/>
        </w:rPr>
      </w:pPr>
    </w:p>
    <w:p w14:paraId="5D3824BB" w14:textId="77777777" w:rsidR="006F2927" w:rsidRPr="00631658" w:rsidRDefault="006F2927" w:rsidP="006F2927">
      <w:pPr>
        <w:jc w:val="right"/>
        <w:rPr>
          <w:rFonts w:ascii="GHEA Grapalat" w:hAnsi="GHEA Grapalat" w:cs="GHEA Grapalat"/>
          <w:i/>
          <w:sz w:val="18"/>
          <w:szCs w:val="18"/>
          <w:lang w:val="hy-AM"/>
        </w:rPr>
      </w:pPr>
    </w:p>
    <w:p w14:paraId="4DE611BE" w14:textId="77777777" w:rsidR="006F2927" w:rsidRPr="00631658" w:rsidRDefault="006F2927" w:rsidP="006F2927">
      <w:pPr>
        <w:pStyle w:val="31"/>
        <w:spacing w:line="240" w:lineRule="auto"/>
        <w:jc w:val="right"/>
        <w:rPr>
          <w:rFonts w:ascii="GHEA Grapalat" w:hAnsi="GHEA Grapalat" w:cs="Sylfaen"/>
          <w:b/>
          <w:lang w:val="hy-AM"/>
        </w:rPr>
      </w:pPr>
      <w:r w:rsidRPr="00631658">
        <w:rPr>
          <w:rFonts w:ascii="GHEA Grapalat" w:hAnsi="GHEA Grapalat" w:cs="Sylfaen"/>
          <w:b/>
          <w:lang w:val="hy-AM"/>
        </w:rPr>
        <w:t>Հավելված 5.1</w:t>
      </w:r>
    </w:p>
    <w:p w14:paraId="0E4390E0" w14:textId="313F1786" w:rsidR="006F2927" w:rsidRPr="000B7D62" w:rsidRDefault="00C33D62" w:rsidP="006F2927">
      <w:pPr>
        <w:pStyle w:val="31"/>
        <w:spacing w:line="240" w:lineRule="auto"/>
        <w:jc w:val="right"/>
        <w:rPr>
          <w:rFonts w:ascii="GHEA Grapalat" w:hAnsi="GHEA Grapalat" w:cs="Sylfaen"/>
          <w:b/>
          <w:lang w:val="hy-AM"/>
        </w:rPr>
      </w:pPr>
      <w:r w:rsidRPr="00BC5239">
        <w:rPr>
          <w:rFonts w:ascii="GHEA Grapalat" w:hAnsi="GHEA Grapalat"/>
          <w:b/>
          <w:color w:val="000000" w:themeColor="text1"/>
          <w:lang w:val="hy-AM"/>
        </w:rPr>
        <w:t>«ՔԲԿ-ԳՀԱՇՁԲ-22/19»</w:t>
      </w:r>
      <w:r>
        <w:rPr>
          <w:rFonts w:ascii="GHEA Grapalat" w:hAnsi="GHEA Grapalat"/>
          <w:b/>
          <w:color w:val="000000" w:themeColor="text1"/>
          <w:lang w:val="hy-AM"/>
        </w:rPr>
        <w:t xml:space="preserve"> </w:t>
      </w:r>
      <w:r w:rsidR="006F2927" w:rsidRPr="000B7D62">
        <w:rPr>
          <w:rFonts w:ascii="GHEA Grapalat" w:hAnsi="GHEA Grapalat" w:cs="Sylfaen"/>
          <w:b/>
          <w:lang w:val="hy-AM"/>
        </w:rPr>
        <w:t>ծածկագրով</w:t>
      </w:r>
    </w:p>
    <w:p w14:paraId="51199599" w14:textId="77777777" w:rsidR="006F2927" w:rsidRPr="000B7D62" w:rsidRDefault="006F2927" w:rsidP="006F2927">
      <w:pPr>
        <w:pStyle w:val="31"/>
        <w:spacing w:line="240" w:lineRule="auto"/>
        <w:jc w:val="right"/>
        <w:rPr>
          <w:rFonts w:ascii="GHEA Grapalat" w:hAnsi="GHEA Grapalat" w:cs="Sylfaen"/>
          <w:b/>
          <w:lang w:val="hy-AM"/>
        </w:rPr>
      </w:pPr>
      <w:r w:rsidRPr="000B7D62">
        <w:rPr>
          <w:rFonts w:ascii="GHEA Grapalat" w:hAnsi="GHEA Grapalat" w:cs="Sylfaen"/>
          <w:b/>
          <w:lang w:val="hy-AM"/>
        </w:rPr>
        <w:t>գնանշման հարցման հրավերի</w:t>
      </w:r>
    </w:p>
    <w:p w14:paraId="5D8CFF93" w14:textId="77777777" w:rsidR="006F2927" w:rsidRPr="00631658" w:rsidRDefault="006F2927" w:rsidP="006F2927">
      <w:pPr>
        <w:jc w:val="center"/>
        <w:rPr>
          <w:rFonts w:ascii="GHEA Grapalat" w:hAnsi="GHEA Grapalat" w:cs="GHEA Grapalat"/>
          <w:b/>
          <w:sz w:val="20"/>
          <w:szCs w:val="20"/>
          <w:lang w:val="hy-AM"/>
        </w:rPr>
      </w:pPr>
      <w:r w:rsidRPr="00C71904">
        <w:rPr>
          <w:rFonts w:ascii="GHEA Grapalat" w:hAnsi="GHEA Grapalat" w:cs="GHEA Grapalat"/>
          <w:b/>
          <w:sz w:val="18"/>
          <w:szCs w:val="18"/>
          <w:lang w:val="hy-AM"/>
        </w:rPr>
        <w:t xml:space="preserve">       </w:t>
      </w:r>
      <w:r w:rsidRPr="00C71904">
        <w:rPr>
          <w:rFonts w:ascii="GHEA Grapalat" w:hAnsi="GHEA Grapalat" w:cs="GHEA Grapalat"/>
          <w:b/>
          <w:sz w:val="20"/>
          <w:szCs w:val="20"/>
          <w:lang w:val="hy-AM"/>
        </w:rPr>
        <w:t>ՏՈւԺԱՆՔԻ ՄԱՍԻՆ ՀԱՄԱՁԱՅՆԱԳԻՐ</w:t>
      </w:r>
      <w:r w:rsidRPr="00631658">
        <w:rPr>
          <w:rFonts w:ascii="GHEA Grapalat" w:hAnsi="GHEA Grapalat" w:cs="GHEA Grapalat"/>
          <w:b/>
          <w:sz w:val="20"/>
          <w:szCs w:val="20"/>
          <w:lang w:val="hy-AM"/>
        </w:rPr>
        <w:t xml:space="preserve"> </w:t>
      </w:r>
    </w:p>
    <w:p w14:paraId="053580F3" w14:textId="77777777" w:rsidR="006F2927" w:rsidRPr="00260569" w:rsidRDefault="006F2927" w:rsidP="006F2927">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Pr="000B4CF4">
        <w:rPr>
          <w:rFonts w:ascii="GHEA Grapalat" w:hAnsi="GHEA Grapalat" w:cs="GHEA Grapalat"/>
          <w:b/>
          <w:sz w:val="18"/>
          <w:szCs w:val="18"/>
          <w:lang w:val="hy-AM"/>
        </w:rPr>
        <w:t xml:space="preserve">պայմանագրի </w:t>
      </w:r>
      <w:r w:rsidRPr="005E1F72">
        <w:rPr>
          <w:rFonts w:ascii="GHEA Grapalat" w:hAnsi="GHEA Grapalat" w:cs="GHEA Grapalat"/>
          <w:b/>
          <w:sz w:val="18"/>
          <w:szCs w:val="18"/>
          <w:lang w:val="hy-AM"/>
        </w:rPr>
        <w:t>ապահովում)</w:t>
      </w:r>
    </w:p>
    <w:p w14:paraId="70A095E2" w14:textId="77777777" w:rsidR="006F2927" w:rsidRPr="00631658" w:rsidRDefault="006F2927" w:rsidP="006F2927">
      <w:pPr>
        <w:rPr>
          <w:rFonts w:ascii="GHEA Grapalat" w:hAnsi="GHEA Grapalat" w:cs="GHEA Grapalat"/>
          <w:b/>
          <w:sz w:val="20"/>
          <w:szCs w:val="20"/>
          <w:lang w:val="hy-AM"/>
        </w:rPr>
      </w:pPr>
    </w:p>
    <w:p w14:paraId="5BA2F45D" w14:textId="77777777" w:rsidR="006F2927" w:rsidRPr="00631658" w:rsidRDefault="006F2927" w:rsidP="006F2927">
      <w:pPr>
        <w:rPr>
          <w:rFonts w:ascii="GHEA Grapalat" w:hAnsi="GHEA Grapalat" w:cs="GHEA Grapalat"/>
          <w:sz w:val="20"/>
          <w:szCs w:val="20"/>
          <w:lang w:val="hy-AM"/>
        </w:rPr>
      </w:pPr>
      <w:r w:rsidRPr="00631658">
        <w:rPr>
          <w:rFonts w:ascii="GHEA Grapalat" w:hAnsi="GHEA Grapalat" w:cs="GHEA Grapalat"/>
          <w:sz w:val="20"/>
          <w:szCs w:val="20"/>
          <w:lang w:val="hy-AM"/>
        </w:rPr>
        <w:t xml:space="preserve">     ք. Երևան</w:t>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t xml:space="preserve">            </w:t>
      </w:r>
      <w:r w:rsidRPr="00631658">
        <w:rPr>
          <w:rFonts w:ascii="GHEA Grapalat" w:hAnsi="GHEA Grapalat"/>
          <w:sz w:val="20"/>
          <w:szCs w:val="20"/>
          <w:lang w:val="hy-AM"/>
        </w:rPr>
        <w:t>«</w:t>
      </w:r>
      <w:r w:rsidRPr="00631658">
        <w:rPr>
          <w:rFonts w:ascii="GHEA Grapalat" w:hAnsi="GHEA Grapalat" w:cs="GHEA Grapalat"/>
          <w:sz w:val="20"/>
          <w:szCs w:val="20"/>
          <w:u w:val="single"/>
          <w:lang w:val="hy-AM"/>
        </w:rPr>
        <w:t xml:space="preserve">         </w:t>
      </w:r>
      <w:r w:rsidRPr="00631658">
        <w:rPr>
          <w:rFonts w:ascii="GHEA Grapalat" w:hAnsi="GHEA Grapalat"/>
          <w:sz w:val="20"/>
          <w:szCs w:val="20"/>
          <w:lang w:val="hy-AM"/>
        </w:rPr>
        <w:t>»</w:t>
      </w:r>
      <w:r w:rsidRPr="00631658">
        <w:rPr>
          <w:rFonts w:ascii="GHEA Grapalat" w:hAnsi="GHEA Grapalat" w:cs="GHEA Grapalat"/>
          <w:sz w:val="20"/>
          <w:szCs w:val="20"/>
          <w:u w:val="single"/>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lang w:val="hy-AM"/>
        </w:rPr>
        <w:t xml:space="preserve"> 20   թ.**</w:t>
      </w:r>
    </w:p>
    <w:p w14:paraId="158577F8" w14:textId="77777777" w:rsidR="006F2927" w:rsidRPr="00631658" w:rsidRDefault="006F2927" w:rsidP="006F2927">
      <w:pPr>
        <w:rPr>
          <w:rFonts w:ascii="GHEA Grapalat" w:hAnsi="GHEA Grapalat" w:cs="GHEA Grapalat"/>
          <w:sz w:val="20"/>
          <w:szCs w:val="20"/>
          <w:lang w:val="hy-AM"/>
        </w:rPr>
      </w:pPr>
    </w:p>
    <w:p w14:paraId="3C5812F3" w14:textId="77777777" w:rsidR="006F2927" w:rsidRPr="00631658" w:rsidRDefault="006F2927" w:rsidP="006F2927">
      <w:pPr>
        <w:jc w:val="both"/>
        <w:rPr>
          <w:rFonts w:ascii="GHEA Grapalat" w:hAnsi="GHEA Grapalat" w:cs="GHEA Grapalat"/>
          <w:sz w:val="20"/>
          <w:szCs w:val="20"/>
          <w:u w:val="single"/>
          <w:vertAlign w:val="subscript"/>
          <w:lang w:val="hy-AM"/>
        </w:rPr>
      </w:pPr>
      <w:r w:rsidRPr="00631658">
        <w:rPr>
          <w:rFonts w:ascii="GHEA Grapalat" w:hAnsi="GHEA Grapalat" w:cs="GHEA Grapalat"/>
          <w:sz w:val="20"/>
          <w:szCs w:val="20"/>
          <w:u w:val="single"/>
          <w:vertAlign w:val="subscript"/>
          <w:lang w:val="hy-AM"/>
        </w:rPr>
        <w:tab/>
      </w:r>
      <w:r w:rsidRPr="00631658">
        <w:rPr>
          <w:rFonts w:ascii="GHEA Grapalat" w:hAnsi="GHEA Grapalat" w:cs="GHEA Grapalat"/>
          <w:sz w:val="20"/>
          <w:szCs w:val="20"/>
          <w:u w:val="single"/>
          <w:vertAlign w:val="subscript"/>
          <w:lang w:val="hy-AM"/>
        </w:rPr>
        <w:tab/>
      </w:r>
      <w:r w:rsidRPr="00631658">
        <w:rPr>
          <w:rFonts w:ascii="GHEA Grapalat" w:hAnsi="GHEA Grapalat" w:cs="GHEA Grapalat"/>
          <w:sz w:val="20"/>
          <w:szCs w:val="20"/>
          <w:u w:val="single"/>
          <w:vertAlign w:val="subscript"/>
          <w:lang w:val="hy-AM"/>
        </w:rPr>
        <w:tab/>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 xml:space="preserve">ի դեմս Ընկերության տնօրեն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19DBD46A" w14:textId="77777777" w:rsidR="006F2927" w:rsidRPr="00631658" w:rsidRDefault="006F2927" w:rsidP="006F2927">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1709BB6" w14:textId="77777777" w:rsidR="006F2927" w:rsidRPr="00631658" w:rsidRDefault="006F2927" w:rsidP="006F2927">
      <w:pPr>
        <w:ind w:firstLine="708"/>
        <w:jc w:val="both"/>
        <w:rPr>
          <w:rFonts w:ascii="GHEA Grapalat" w:hAnsi="GHEA Grapalat" w:cs="GHEA Grapalat"/>
          <w:sz w:val="20"/>
          <w:szCs w:val="20"/>
          <w:lang w:val="hy-AM"/>
        </w:rPr>
      </w:pPr>
    </w:p>
    <w:p w14:paraId="7812473E" w14:textId="77777777" w:rsidR="006F2927" w:rsidRPr="00631658" w:rsidRDefault="006F2927" w:rsidP="006F2927">
      <w:pPr>
        <w:ind w:left="360"/>
        <w:jc w:val="center"/>
        <w:rPr>
          <w:rFonts w:ascii="GHEA Grapalat" w:hAnsi="GHEA Grapalat" w:cs="GHEA Grapalat"/>
          <w:b/>
          <w:bCs/>
          <w:sz w:val="20"/>
          <w:szCs w:val="20"/>
          <w:lang w:val="pt-BR"/>
        </w:rPr>
      </w:pPr>
      <w:r w:rsidRPr="00AD4D17">
        <w:rPr>
          <w:rFonts w:ascii="GHEA Grapalat" w:hAnsi="GHEA Grapalat" w:cs="GHEA Grapalat"/>
          <w:b/>
          <w:sz w:val="20"/>
          <w:szCs w:val="20"/>
          <w:lang w:val="hy-AM"/>
        </w:rPr>
        <w:t>1.</w:t>
      </w:r>
      <w:r w:rsidRPr="00124405">
        <w:rPr>
          <w:rFonts w:ascii="GHEA Grapalat" w:hAnsi="GHEA Grapalat" w:cs="GHEA Grapalat"/>
          <w:b/>
          <w:sz w:val="20"/>
          <w:szCs w:val="20"/>
          <w:lang w:val="hy-AM"/>
        </w:rPr>
        <w:t xml:space="preserve"> </w:t>
      </w:r>
      <w:r w:rsidRPr="00631658">
        <w:rPr>
          <w:rFonts w:ascii="GHEA Grapalat" w:hAnsi="GHEA Grapalat" w:cs="GHEA Grapalat"/>
          <w:b/>
          <w:sz w:val="20"/>
          <w:szCs w:val="20"/>
          <w:lang w:val="hy-AM"/>
        </w:rPr>
        <w:t xml:space="preserve"> Հ</w:t>
      </w:r>
      <w:r w:rsidRPr="00AD4D17">
        <w:rPr>
          <w:rFonts w:ascii="GHEA Grapalat" w:hAnsi="GHEA Grapalat" w:cs="GHEA Grapalat"/>
          <w:b/>
          <w:sz w:val="20"/>
          <w:szCs w:val="20"/>
          <w:lang w:val="hy-AM"/>
        </w:rPr>
        <w:t>ամաձայնության առարկան</w:t>
      </w:r>
    </w:p>
    <w:p w14:paraId="70440337" w14:textId="77777777" w:rsidR="006F2927" w:rsidRPr="00631658" w:rsidRDefault="006F2927" w:rsidP="006F2927">
      <w:pPr>
        <w:jc w:val="both"/>
        <w:rPr>
          <w:rFonts w:ascii="GHEA Grapalat" w:hAnsi="GHEA Grapalat" w:cs="GHEA Grapalat"/>
          <w:b/>
          <w:bCs/>
          <w:sz w:val="20"/>
          <w:szCs w:val="20"/>
          <w:lang w:val="pt-BR"/>
        </w:rPr>
      </w:pPr>
      <w:r w:rsidRPr="00631658">
        <w:rPr>
          <w:rFonts w:ascii="GHEA Grapalat" w:hAnsi="GHEA Grapalat" w:cs="GHEA Grapalat"/>
          <w:sz w:val="20"/>
          <w:szCs w:val="20"/>
          <w:lang w:val="pt-BR"/>
        </w:rPr>
        <w:tab/>
      </w:r>
      <w:r w:rsidRPr="00631658">
        <w:rPr>
          <w:rFonts w:ascii="GHEA Grapalat" w:hAnsi="GHEA Grapalat" w:cs="GHEA Grapalat"/>
          <w:sz w:val="20"/>
          <w:szCs w:val="20"/>
          <w:lang w:val="pt-BR"/>
        </w:rPr>
        <w:tab/>
        <w:t xml:space="preserve">                               </w:t>
      </w:r>
    </w:p>
    <w:p w14:paraId="7C3C522F" w14:textId="77777777" w:rsidR="006F2927" w:rsidRPr="00631658" w:rsidRDefault="006F2927" w:rsidP="006F2927">
      <w:pPr>
        <w:ind w:left="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 xml:space="preserve">----------------------------------------- </w:t>
      </w:r>
      <w:r w:rsidRPr="00631658">
        <w:rPr>
          <w:rFonts w:ascii="GHEA Grapalat" w:hAnsi="GHEA Grapalat" w:cs="GHEA Grapalat"/>
          <w:sz w:val="20"/>
          <w:szCs w:val="20"/>
          <w:lang w:val="pt-BR"/>
        </w:rPr>
        <w:t xml:space="preserve">(այսուհետ` Պատվիրատու) կողմից </w:t>
      </w:r>
    </w:p>
    <w:p w14:paraId="3129C2FF" w14:textId="3E6D9917" w:rsidR="006F2927" w:rsidRPr="00631658" w:rsidRDefault="006F2927" w:rsidP="006F2927">
      <w:pPr>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կազմակերպված` </w:t>
      </w:r>
      <w:r w:rsidR="00C33D62" w:rsidRPr="00C33D62">
        <w:rPr>
          <w:rFonts w:ascii="GHEA Grapalat" w:hAnsi="GHEA Grapalat" w:cs="GHEA Grapalat"/>
          <w:b/>
          <w:sz w:val="20"/>
          <w:szCs w:val="20"/>
          <w:lang w:val="pt-BR"/>
        </w:rPr>
        <w:t>«ՔԲԿ-ԳՀԱՇՁԲ-22/19»</w:t>
      </w:r>
      <w:r w:rsidR="00C33D62">
        <w:rPr>
          <w:rFonts w:ascii="GHEA Grapalat" w:hAnsi="GHEA Grapalat"/>
          <w:b/>
          <w:color w:val="000000" w:themeColor="text1"/>
          <w:lang w:val="hy-AM"/>
        </w:rPr>
        <w:t xml:space="preserve"> </w:t>
      </w:r>
      <w:r w:rsidRPr="00631658">
        <w:rPr>
          <w:rFonts w:ascii="GHEA Grapalat" w:hAnsi="GHEA Grapalat" w:cs="GHEA Grapalat"/>
          <w:sz w:val="20"/>
          <w:szCs w:val="20"/>
          <w:lang w:val="pt-BR"/>
        </w:rPr>
        <w:t>ծածկագրով գնման ընթացակարգին:</w:t>
      </w:r>
    </w:p>
    <w:p w14:paraId="2A2A7619" w14:textId="77777777" w:rsidR="006F2927" w:rsidRPr="00631658" w:rsidRDefault="006F2927" w:rsidP="006F2927">
      <w:pPr>
        <w:ind w:firstLine="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A015F2B" w14:textId="77777777" w:rsidR="006F2927" w:rsidRPr="00631658" w:rsidRDefault="006F2927" w:rsidP="006F2927">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սույն </w:t>
      </w:r>
      <w:r w:rsidRPr="00631658">
        <w:rPr>
          <w:rFonts w:ascii="GHEA Grapalat" w:hAnsi="GHEA Grapalat" w:cs="GHEA Grapalat"/>
          <w:color w:val="000000"/>
          <w:sz w:val="20"/>
          <w:szCs w:val="20"/>
          <w:lang w:val="pt-BR"/>
        </w:rPr>
        <w:t>տուժանքի համաձայնագ</w:t>
      </w:r>
      <w:r w:rsidRPr="00631658">
        <w:rPr>
          <w:rFonts w:ascii="GHEA Grapalat" w:hAnsi="GHEA Grapalat" w:cs="GHEA Grapalat"/>
          <w:color w:val="000000"/>
          <w:sz w:val="20"/>
          <w:szCs w:val="20"/>
          <w:lang w:val="hy-AM"/>
        </w:rPr>
        <w:t>ր</w:t>
      </w:r>
      <w:r w:rsidRPr="00631658">
        <w:rPr>
          <w:rFonts w:ascii="GHEA Grapalat" w:hAnsi="GHEA Grapalat" w:cs="GHEA Grapalat"/>
          <w:color w:val="000000"/>
          <w:sz w:val="20"/>
          <w:szCs w:val="20"/>
          <w:lang w:val="pt-BR"/>
        </w:rPr>
        <w:t>ի</w:t>
      </w:r>
      <w:r w:rsidRPr="00631658">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Pr="00631658">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Pr="00631658">
        <w:rPr>
          <w:rFonts w:ascii="GHEA Grapalat" w:hAnsi="GHEA Grapalat" w:cs="GHEA Grapalat"/>
          <w:color w:val="000000"/>
          <w:sz w:val="20"/>
          <w:szCs w:val="20"/>
          <w:lang w:val="hy-AM"/>
        </w:rPr>
        <w:t xml:space="preserve"> ստորագրմամբ անհետկանչելիորեն  համաձայնվում է, որ </w:t>
      </w:r>
    </w:p>
    <w:p w14:paraId="61ACD667" w14:textId="77777777" w:rsidR="006F2927" w:rsidRPr="00631658" w:rsidRDefault="006F2927" w:rsidP="006F2927">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EAA08D5" w14:textId="77777777" w:rsidR="006F2927" w:rsidRPr="00631658" w:rsidRDefault="006F2927" w:rsidP="006F2927">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14:paraId="1C219DEF" w14:textId="77777777" w:rsidR="006F2927" w:rsidRPr="00631658" w:rsidRDefault="006F2927" w:rsidP="006F2927">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0B4A966" w14:textId="77777777" w:rsidR="006F2927" w:rsidRPr="00631658" w:rsidRDefault="006F2927" w:rsidP="006F2927">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DD38426" w14:textId="77777777" w:rsidR="006F2927" w:rsidRPr="00631658" w:rsidRDefault="006F2927" w:rsidP="006F2927">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817454" w14:textId="77777777" w:rsidR="006F2927" w:rsidRPr="00631658" w:rsidRDefault="006F2927" w:rsidP="006F2927">
      <w:pPr>
        <w:numPr>
          <w:ilvl w:val="1"/>
          <w:numId w:val="25"/>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էլեկտրոնային</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թվային</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ստորագրությամբ</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հաստատված</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լինելու</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դեպքում</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դրանք</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Վճարող</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Բանկին</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են</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ներկայացվում</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էլեկտրոնային</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կրիչներով</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ինչպես</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նաև</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դրանցից</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արտատպված</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թղթային</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տարբերակներով</w:t>
      </w:r>
      <w:r w:rsidRPr="00631658">
        <w:rPr>
          <w:rFonts w:ascii="GHEA Grapalat" w:hAnsi="GHEA Grapalat" w:cs="GHEA Grapalat"/>
          <w:sz w:val="20"/>
          <w:szCs w:val="20"/>
          <w:lang w:val="pt-BR"/>
        </w:rPr>
        <w:t>:</w:t>
      </w:r>
    </w:p>
    <w:p w14:paraId="5F58A224" w14:textId="77777777" w:rsidR="006F2927" w:rsidRPr="00631658" w:rsidRDefault="006F2927" w:rsidP="006F2927">
      <w:pPr>
        <w:numPr>
          <w:ilvl w:val="1"/>
          <w:numId w:val="25"/>
        </w:numPr>
        <w:ind w:left="0"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66512102" w14:textId="77777777" w:rsidR="006F2927" w:rsidRPr="00631658" w:rsidRDefault="006F2927" w:rsidP="006F2927">
      <w:pPr>
        <w:numPr>
          <w:ilvl w:val="1"/>
          <w:numId w:val="25"/>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hy-AM"/>
        </w:rPr>
        <w:t>Վճարող Բանկի կողմից Պ</w:t>
      </w:r>
      <w:r w:rsidRPr="00631658">
        <w:rPr>
          <w:rFonts w:ascii="GHEA Grapalat" w:hAnsi="GHEA Grapalat" w:cs="GHEA Grapalat"/>
          <w:sz w:val="20"/>
          <w:szCs w:val="20"/>
          <w:lang w:val="pt-BR"/>
        </w:rPr>
        <w:t xml:space="preserve">ահանջագրում նշված գումարի վճարման հետևանքով </w:t>
      </w:r>
      <w:r w:rsidRPr="00631658">
        <w:rPr>
          <w:rFonts w:ascii="GHEA Grapalat" w:hAnsi="GHEA Grapalat" w:cs="GHEA Grapalat"/>
          <w:sz w:val="20"/>
          <w:szCs w:val="20"/>
          <w:lang w:val="hy-AM"/>
        </w:rPr>
        <w:t xml:space="preserve">Ընկերության </w:t>
      </w:r>
      <w:r w:rsidRPr="00631658">
        <w:rPr>
          <w:rFonts w:ascii="GHEA Grapalat" w:hAnsi="GHEA Grapalat" w:cs="GHEA Grapalat"/>
          <w:sz w:val="20"/>
          <w:szCs w:val="20"/>
          <w:lang w:val="pt-BR"/>
        </w:rPr>
        <w:t xml:space="preserve">առաջացած ռիսկերի (Ընկերության կրած վնասների) </w:t>
      </w:r>
      <w:r w:rsidRPr="00631658">
        <w:rPr>
          <w:rFonts w:ascii="GHEA Grapalat" w:hAnsi="GHEA Grapalat" w:cs="GHEA Grapalat"/>
          <w:sz w:val="20"/>
          <w:szCs w:val="20"/>
          <w:lang w:val="hy-AM"/>
        </w:rPr>
        <w:t xml:space="preserve">և բացասական հետևանքների </w:t>
      </w:r>
      <w:r w:rsidRPr="00631658">
        <w:rPr>
          <w:rFonts w:ascii="GHEA Grapalat" w:hAnsi="GHEA Grapalat" w:cs="GHEA Grapalat"/>
          <w:sz w:val="20"/>
          <w:szCs w:val="20"/>
          <w:lang w:val="pt-BR"/>
        </w:rPr>
        <w:t>համար Բանկը</w:t>
      </w:r>
      <w:r w:rsidRPr="00631658">
        <w:rPr>
          <w:rFonts w:ascii="GHEA Grapalat" w:hAnsi="GHEA Grapalat" w:cs="GHEA Grapalat"/>
          <w:sz w:val="20"/>
          <w:szCs w:val="20"/>
          <w:lang w:val="hy-AM"/>
        </w:rPr>
        <w:t xml:space="preserve"> որևէ</w:t>
      </w:r>
      <w:r w:rsidRPr="00631658">
        <w:rPr>
          <w:rFonts w:ascii="GHEA Grapalat" w:hAnsi="GHEA Grapalat" w:cs="GHEA Grapalat"/>
          <w:sz w:val="20"/>
          <w:szCs w:val="20"/>
          <w:lang w:val="pt-BR"/>
        </w:rPr>
        <w:t xml:space="preserve"> պատասխանատվություն չի կրում</w:t>
      </w:r>
      <w:r w:rsidRPr="00631658">
        <w:rPr>
          <w:rFonts w:ascii="GHEA Grapalat" w:hAnsi="GHEA Grapalat" w:cs="GHEA Grapalat"/>
          <w:sz w:val="20"/>
          <w:szCs w:val="20"/>
          <w:lang w:val="hy-AM"/>
        </w:rPr>
        <w:t>:</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16C3313" w14:textId="77777777" w:rsidR="006F2927" w:rsidRPr="00631658" w:rsidRDefault="006F2927" w:rsidP="006F2927">
      <w:pPr>
        <w:numPr>
          <w:ilvl w:val="1"/>
          <w:numId w:val="25"/>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hy-AM"/>
        </w:rPr>
        <w:t>Այն դեպքում</w:t>
      </w:r>
      <w:r w:rsidRPr="00631658">
        <w:rPr>
          <w:rFonts w:ascii="GHEA Grapalat" w:hAnsi="GHEA Grapalat" w:cs="GHEA Grapalat"/>
          <w:sz w:val="20"/>
          <w:szCs w:val="20"/>
          <w:lang w:val="pt-BR"/>
        </w:rPr>
        <w:t>,</w:t>
      </w:r>
      <w:r w:rsidRPr="00631658">
        <w:rPr>
          <w:rFonts w:ascii="GHEA Grapalat" w:hAnsi="GHEA Grapalat" w:cs="GHEA Grapalat"/>
          <w:sz w:val="20"/>
          <w:szCs w:val="20"/>
          <w:lang w:val="hy-AM"/>
        </w:rPr>
        <w:t xml:space="preserve"> երբ Ընկերության հաշվի միջոցները չեն բավարարում</w:t>
      </w:r>
      <w:r w:rsidRPr="00631658">
        <w:rPr>
          <w:rFonts w:ascii="GHEA Grapalat" w:hAnsi="GHEA Grapalat" w:cs="GHEA Grapalat"/>
          <w:sz w:val="20"/>
          <w:szCs w:val="20"/>
        </w:rPr>
        <w:t>՝</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Վճարող</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բանկը</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վճարման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պահանջագիրը</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ստանալուց</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հետո՝</w:t>
      </w:r>
      <w:r w:rsidRPr="00631658">
        <w:rPr>
          <w:rFonts w:ascii="GHEA Grapalat" w:hAnsi="GHEA Grapalat" w:cs="GHEA Grapalat"/>
          <w:sz w:val="20"/>
          <w:szCs w:val="20"/>
          <w:lang w:val="pt-BR"/>
        </w:rPr>
        <w:t xml:space="preserve"> 2 (</w:t>
      </w:r>
      <w:r w:rsidRPr="00631658">
        <w:rPr>
          <w:rFonts w:ascii="GHEA Grapalat" w:hAnsi="GHEA Grapalat" w:cs="GHEA Grapalat"/>
          <w:sz w:val="20"/>
          <w:szCs w:val="20"/>
        </w:rPr>
        <w:t>երկու</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աշխատանքային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օրվա</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ընթացքում</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պետք</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է</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տեղեկացնի</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Պատվիրատուին՝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գրավոր</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ձևով</w:t>
      </w:r>
      <w:r w:rsidRPr="00631658">
        <w:rPr>
          <w:rFonts w:ascii="GHEA Grapalat" w:hAnsi="GHEA Grapalat" w:cs="GHEA Grapalat"/>
          <w:sz w:val="20"/>
          <w:szCs w:val="20"/>
          <w:lang w:val="pt-BR"/>
        </w:rPr>
        <w:t>:</w:t>
      </w:r>
    </w:p>
    <w:p w14:paraId="3EF04894" w14:textId="77777777" w:rsidR="006F2927" w:rsidRPr="00631658" w:rsidRDefault="006F2927" w:rsidP="006F2927">
      <w:pPr>
        <w:numPr>
          <w:ilvl w:val="1"/>
          <w:numId w:val="25"/>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Սույն համաձայնագիրը և կից </w:t>
      </w:r>
      <w:r w:rsidRPr="00631658">
        <w:rPr>
          <w:rFonts w:ascii="GHEA Grapalat" w:hAnsi="GHEA Grapalat" w:cs="GHEA Grapalat"/>
          <w:sz w:val="20"/>
          <w:szCs w:val="20"/>
          <w:lang w:val="hy-AM"/>
        </w:rPr>
        <w:t>Պ</w:t>
      </w:r>
      <w:r w:rsidRPr="0063165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31D2617" w14:textId="77777777" w:rsidR="006F2927" w:rsidRPr="00631658" w:rsidRDefault="006F2927" w:rsidP="006F2927">
      <w:pPr>
        <w:jc w:val="both"/>
        <w:rPr>
          <w:rFonts w:ascii="GHEA Grapalat" w:hAnsi="GHEA Grapalat" w:cs="GHEA Grapalat"/>
          <w:sz w:val="20"/>
          <w:szCs w:val="20"/>
          <w:lang w:val="hy-AM"/>
        </w:rPr>
      </w:pPr>
    </w:p>
    <w:p w14:paraId="304B0F68" w14:textId="77777777" w:rsidR="006F2927" w:rsidRPr="009324A3" w:rsidRDefault="006F2927" w:rsidP="006F2927">
      <w:pPr>
        <w:ind w:left="360"/>
        <w:jc w:val="center"/>
        <w:rPr>
          <w:rFonts w:ascii="GHEA Grapalat" w:hAnsi="GHEA Grapalat" w:cs="GHEA Grapalat"/>
          <w:b/>
          <w:bCs/>
          <w:sz w:val="20"/>
          <w:szCs w:val="20"/>
          <w:lang w:val="hy-AM"/>
        </w:rPr>
      </w:pPr>
      <w:r w:rsidRPr="009324A3">
        <w:rPr>
          <w:rFonts w:ascii="GHEA Grapalat" w:hAnsi="GHEA Grapalat" w:cs="GHEA Grapalat"/>
          <w:b/>
          <w:bCs/>
          <w:sz w:val="20"/>
          <w:szCs w:val="20"/>
          <w:lang w:val="hy-AM"/>
        </w:rPr>
        <w:t>2. Այլ պայմաններ</w:t>
      </w:r>
    </w:p>
    <w:p w14:paraId="4A9AD475" w14:textId="77777777" w:rsidR="006F2927" w:rsidRPr="009324A3" w:rsidRDefault="006F2927" w:rsidP="006F2927">
      <w:pPr>
        <w:ind w:firstLine="567"/>
        <w:jc w:val="both"/>
        <w:rPr>
          <w:rFonts w:ascii="GHEA Grapalat" w:hAnsi="GHEA Grapalat" w:cs="GHEA Grapalat"/>
          <w:sz w:val="20"/>
          <w:szCs w:val="20"/>
          <w:lang w:val="hy-AM"/>
        </w:rPr>
      </w:pPr>
      <w:r w:rsidRPr="009324A3">
        <w:rPr>
          <w:rFonts w:ascii="GHEA Grapalat" w:hAnsi="GHEA Grapalat" w:cs="GHEA Grapalat"/>
          <w:sz w:val="20"/>
          <w:szCs w:val="20"/>
          <w:lang w:val="hy-AM"/>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9324A3">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9324A3">
        <w:rPr>
          <w:rFonts w:ascii="GHEA Grapalat" w:hAnsi="GHEA Grapalat" w:cs="GHEA Grapalat"/>
          <w:sz w:val="20"/>
          <w:szCs w:val="20"/>
          <w:lang w:val="hy-AM"/>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Pr="009324A3">
        <w:rPr>
          <w:rFonts w:ascii="GHEA Grapalat" w:hAnsi="GHEA Grapalat" w:cs="GHEA Grapalat"/>
          <w:sz w:val="20"/>
          <w:szCs w:val="20"/>
          <w:lang w:val="hy-AM"/>
        </w:rPr>
        <w:t xml:space="preserve">Ընկերության կողմից կնքվելիք պայմանագրով ստանձնվող </w:t>
      </w:r>
      <w:r w:rsidRPr="009324A3">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30D577E1" w14:textId="77777777" w:rsidR="006F2927" w:rsidRPr="00631658" w:rsidRDefault="006F2927" w:rsidP="006F2927">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64B162" w14:textId="77777777" w:rsidR="006F2927" w:rsidRPr="00631658" w:rsidRDefault="006F2927" w:rsidP="006F2927">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9F5AA63" w14:textId="77777777" w:rsidR="006F2927" w:rsidRPr="00631658" w:rsidDel="00A13215" w:rsidRDefault="006F2927" w:rsidP="006F2927">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0964AC5" w14:textId="77777777" w:rsidR="006F2927" w:rsidRPr="00631658" w:rsidRDefault="006F2927" w:rsidP="006F2927">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BF20E4" w14:textId="77777777" w:rsidR="006F2927" w:rsidRPr="00631658" w:rsidRDefault="006F2927" w:rsidP="006F2927">
      <w:pPr>
        <w:ind w:firstLine="567"/>
        <w:jc w:val="both"/>
        <w:rPr>
          <w:rFonts w:ascii="GHEA Grapalat" w:hAnsi="GHEA Grapalat" w:cs="GHEA Grapalat"/>
          <w:sz w:val="20"/>
          <w:szCs w:val="20"/>
          <w:lang w:val="hy-AM"/>
        </w:rPr>
      </w:pPr>
    </w:p>
    <w:p w14:paraId="5F5D7C95" w14:textId="77777777" w:rsidR="006F2927" w:rsidRPr="00631658" w:rsidRDefault="006F2927" w:rsidP="006F2927">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Ընկերության հասցեն, բանկային վավերապայմանները`</w:t>
      </w:r>
    </w:p>
    <w:p w14:paraId="2081367C" w14:textId="77777777" w:rsidR="006F2927" w:rsidRPr="00631658" w:rsidRDefault="006F2927" w:rsidP="006F2927">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181406D2" w14:textId="77777777" w:rsidR="006F2927" w:rsidRPr="00631658" w:rsidRDefault="006F2927" w:rsidP="006F2927">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14:paraId="53565C9C" w14:textId="77777777" w:rsidR="006F2927" w:rsidRPr="00631658" w:rsidRDefault="006F2927" w:rsidP="006F2927">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32BC0F6" w14:textId="77777777" w:rsidR="006F2927" w:rsidRPr="00631658" w:rsidRDefault="006F2927" w:rsidP="006F2927">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14:paraId="3096739C" w14:textId="77777777" w:rsidR="006F2927" w:rsidRPr="00631658" w:rsidRDefault="006F2927" w:rsidP="006F2927">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16DE0423" w14:textId="77777777" w:rsidR="006F2927" w:rsidRPr="00631658" w:rsidRDefault="006F2927" w:rsidP="006F2927">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14:paraId="5E516BBC" w14:textId="77777777" w:rsidR="006F2927" w:rsidRPr="00631658" w:rsidRDefault="006F2927" w:rsidP="006F2927">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749EEDE6" w14:textId="77777777" w:rsidR="006F2927" w:rsidRPr="00631658" w:rsidRDefault="006F2927" w:rsidP="006F2927">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10199242" w14:textId="77777777" w:rsidR="006F2927" w:rsidRPr="00631658" w:rsidRDefault="006F2927" w:rsidP="006F2927">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00CB1A3" w14:textId="77777777" w:rsidR="006F2927" w:rsidRPr="00631658" w:rsidRDefault="006F2927" w:rsidP="006F2927">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420794E1" w14:textId="77777777" w:rsidR="006F2927" w:rsidRPr="00631658" w:rsidRDefault="006F2927" w:rsidP="006F2927">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7E74D56" w14:textId="77777777" w:rsidR="006F2927" w:rsidRPr="00631658" w:rsidRDefault="006F2927" w:rsidP="006F2927">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3F8EAEAA" w14:textId="77777777" w:rsidR="006F2927" w:rsidRPr="00631658" w:rsidRDefault="006F2927" w:rsidP="006F2927">
      <w:pPr>
        <w:jc w:val="both"/>
        <w:rPr>
          <w:rFonts w:ascii="GHEA Grapalat" w:hAnsi="GHEA Grapalat"/>
          <w:sz w:val="20"/>
          <w:szCs w:val="20"/>
          <w:lang w:val="hy-AM"/>
        </w:rPr>
      </w:pPr>
      <w:r w:rsidRPr="00631658">
        <w:rPr>
          <w:rFonts w:ascii="GHEA Grapalat" w:hAnsi="GHEA Grapalat"/>
          <w:sz w:val="20"/>
          <w:szCs w:val="20"/>
          <w:lang w:val="hy-AM"/>
        </w:rPr>
        <w:t>Կ.Տ</w:t>
      </w:r>
    </w:p>
    <w:p w14:paraId="5FCF821A" w14:textId="77777777" w:rsidR="006F2927" w:rsidRPr="00631658" w:rsidRDefault="006F2927" w:rsidP="006F2927">
      <w:pPr>
        <w:jc w:val="both"/>
        <w:rPr>
          <w:rFonts w:ascii="GHEA Grapalat" w:hAnsi="GHEA Grapalat"/>
          <w:sz w:val="20"/>
          <w:szCs w:val="20"/>
          <w:lang w:val="hy-AM"/>
        </w:rPr>
      </w:pPr>
    </w:p>
    <w:p w14:paraId="36BF1130" w14:textId="77777777" w:rsidR="006F2927" w:rsidRPr="00631658" w:rsidRDefault="006F2927" w:rsidP="006F2927">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5B032DEF" w14:textId="77777777" w:rsidR="006F2927" w:rsidRPr="00631658" w:rsidRDefault="006F2927" w:rsidP="006F2927">
      <w:pPr>
        <w:jc w:val="center"/>
        <w:rPr>
          <w:rFonts w:ascii="GHEA Grapalat" w:hAnsi="GHEA Grapalat" w:cs="GHEA Grapalat"/>
          <w:sz w:val="20"/>
          <w:szCs w:val="20"/>
          <w:lang w:val="hy-AM"/>
        </w:rPr>
      </w:pPr>
    </w:p>
    <w:p w14:paraId="24061F50" w14:textId="77777777" w:rsidR="006F2927" w:rsidRPr="00631658" w:rsidRDefault="006F2927" w:rsidP="006F292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631658">
        <w:rPr>
          <w:rFonts w:ascii="GHEA Grapalat" w:hAnsi="GHEA Grapalat" w:cs="Sylfaen"/>
          <w:i/>
          <w:sz w:val="20"/>
          <w:szCs w:val="20"/>
          <w:lang w:val="hy-AM"/>
        </w:rPr>
        <w:t xml:space="preserve">* </w:t>
      </w:r>
      <w:r w:rsidRPr="00631658">
        <w:rPr>
          <w:rFonts w:ascii="GHEA Grapalat" w:hAnsi="GHEA Grapalat"/>
          <w:i/>
          <w:sz w:val="20"/>
          <w:szCs w:val="20"/>
          <w:lang w:val="hy-AM"/>
        </w:rPr>
        <w:t>լրացվում է հանձնաժողովի քարտուղարի կողմից` մինչև հրավերը տեղեկագրում հրապարակելը:</w:t>
      </w:r>
    </w:p>
    <w:p w14:paraId="19EC12B6" w14:textId="77777777" w:rsidR="006F2927" w:rsidRPr="002A4619" w:rsidRDefault="006F2927" w:rsidP="006F292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969102" w14:textId="77777777" w:rsidR="006F2927" w:rsidRPr="002A4619" w:rsidRDefault="006F2927" w:rsidP="006F292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B45B8BD" w14:textId="77777777" w:rsidR="006F2927" w:rsidRDefault="006F2927" w:rsidP="006F2927">
      <w:pPr>
        <w:pStyle w:val="31"/>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F2927" w:rsidRPr="005E1F72" w14:paraId="5B9E7CD7" w14:textId="77777777" w:rsidTr="00490F1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CD21A6" w14:textId="77777777" w:rsidR="006F2927" w:rsidRPr="005E1F72" w:rsidRDefault="006F2927" w:rsidP="00490F10">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2490A1DE" w14:textId="77777777" w:rsidR="006F2927" w:rsidRPr="005E1F72" w:rsidRDefault="006F2927" w:rsidP="00490F10">
            <w:pPr>
              <w:jc w:val="center"/>
              <w:rPr>
                <w:rFonts w:ascii="GHEA Grapalat" w:hAnsi="GHEA Grapalat" w:cs="Arial"/>
                <w:bCs/>
                <w:i/>
                <w:sz w:val="20"/>
                <w:szCs w:val="20"/>
              </w:rPr>
            </w:pPr>
          </w:p>
        </w:tc>
      </w:tr>
      <w:tr w:rsidR="006F2927" w:rsidRPr="005E1F72" w14:paraId="22EBBDBD" w14:textId="77777777" w:rsidTr="00490F1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2830F9" w14:textId="77777777" w:rsidR="006F2927" w:rsidRPr="005E1F72" w:rsidRDefault="006F2927" w:rsidP="00490F10">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6F2927" w:rsidRPr="005E1F72" w14:paraId="0C8874D5" w14:textId="77777777" w:rsidTr="00490F1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ACA1C" w14:textId="77777777" w:rsidR="006F2927" w:rsidRPr="005E1F72" w:rsidRDefault="006F2927" w:rsidP="00490F10">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6F2927" w:rsidRPr="005E1F72" w14:paraId="3C6FC848" w14:textId="77777777" w:rsidTr="00490F1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F6CEFE" w14:textId="77777777" w:rsidR="006F2927" w:rsidRPr="005E1F72" w:rsidRDefault="006F2927" w:rsidP="00490F10">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6F2927" w:rsidRPr="005E1F72" w14:paraId="2505E2BA" w14:textId="77777777" w:rsidTr="00490F1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633C1D" w14:textId="77777777" w:rsidR="006F2927" w:rsidRPr="005E1F72" w:rsidRDefault="006F2927" w:rsidP="00490F10">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6F2927" w:rsidRPr="005E1F72" w14:paraId="0A778499" w14:textId="77777777" w:rsidTr="00490F1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D7CA44" w14:textId="77777777" w:rsidR="006F2927" w:rsidRPr="005E1F72" w:rsidRDefault="006F2927" w:rsidP="00490F10">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6F2927" w:rsidRPr="005E1F72" w14:paraId="31BB2BEA" w14:textId="77777777" w:rsidTr="00490F1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698A8" w14:textId="77777777" w:rsidR="006F2927" w:rsidRPr="005E1F72" w:rsidRDefault="006F2927" w:rsidP="00490F10">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6F2927" w:rsidRPr="005E1F72" w14:paraId="670DE6A0" w14:textId="77777777" w:rsidTr="00490F1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908366" w14:textId="77777777" w:rsidR="006F2927" w:rsidRPr="005E1F72" w:rsidRDefault="006F2927" w:rsidP="00490F10">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6F2927" w:rsidRPr="005E1F72" w14:paraId="36E98367" w14:textId="77777777" w:rsidTr="00490F1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556AA9" w14:textId="77777777" w:rsidR="006F2927" w:rsidRPr="00F566BF" w:rsidRDefault="006F2927" w:rsidP="00490F10">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6F2927" w:rsidRPr="005E1F72" w14:paraId="648A74F1" w14:textId="77777777" w:rsidTr="00490F1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62CE20" w14:textId="77777777" w:rsidR="006F2927" w:rsidRPr="00F566BF" w:rsidRDefault="006F2927" w:rsidP="00490F10">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F2927" w:rsidRPr="005E1F72" w14:paraId="7A915BD1" w14:textId="77777777" w:rsidTr="00490F1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B54128" w14:textId="77777777" w:rsidR="006F2927" w:rsidRPr="00F566BF" w:rsidRDefault="006F2927" w:rsidP="00490F10">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6F2927" w:rsidRPr="005E1F72" w14:paraId="7EC6CAD2" w14:textId="77777777" w:rsidTr="00490F1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7C5B49" w14:textId="77777777" w:rsidR="006F2927" w:rsidRPr="00F566BF" w:rsidRDefault="006F2927" w:rsidP="00490F10">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6F2927" w:rsidRPr="005E1F72" w14:paraId="14B5E353" w14:textId="77777777" w:rsidTr="00490F1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5FC92F" w14:textId="77777777" w:rsidR="006F2927" w:rsidRPr="000E729E" w:rsidRDefault="006F2927" w:rsidP="00490F10">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lang w:val="hy-AM"/>
              </w:rPr>
              <w:t>ՀՀ 900018007345</w:t>
            </w:r>
          </w:p>
        </w:tc>
      </w:tr>
      <w:tr w:rsidR="006F2927" w:rsidRPr="005E1F72" w14:paraId="15BC913A" w14:textId="77777777" w:rsidTr="00490F1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9310" w14:textId="77777777" w:rsidR="006F2927" w:rsidRPr="005E1F72" w:rsidRDefault="006F2927" w:rsidP="00490F10">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6F2927" w:rsidRPr="005E1F72" w14:paraId="14EB6445" w14:textId="77777777" w:rsidTr="00490F1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1C0B53" w14:textId="77777777" w:rsidR="006F2927" w:rsidRPr="005E1F72" w:rsidRDefault="006F2927" w:rsidP="00490F10">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6F2927" w:rsidRPr="005E1F72" w14:paraId="2F17D260" w14:textId="77777777" w:rsidTr="00490F1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725AF3" w14:textId="77777777" w:rsidR="006F2927" w:rsidRPr="005E1F72" w:rsidRDefault="006F2927" w:rsidP="00490F10">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6F2927" w:rsidRPr="005E1F72" w14:paraId="3D87A295" w14:textId="77777777" w:rsidTr="00490F1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E8C42" w14:textId="77777777" w:rsidR="006F2927" w:rsidRPr="005E1F72" w:rsidRDefault="006F2927" w:rsidP="00490F10">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6F2927" w:rsidRPr="005E1F72" w14:paraId="0F222C69" w14:textId="77777777" w:rsidTr="00490F10">
        <w:trPr>
          <w:trHeight w:val="424"/>
        </w:trPr>
        <w:tc>
          <w:tcPr>
            <w:tcW w:w="10980" w:type="dxa"/>
            <w:gridSpan w:val="2"/>
            <w:tcBorders>
              <w:top w:val="single" w:sz="4" w:space="0" w:color="auto"/>
              <w:left w:val="single" w:sz="4" w:space="0" w:color="auto"/>
              <w:right w:val="single" w:sz="4" w:space="0" w:color="000000"/>
            </w:tcBorders>
            <w:noWrap/>
            <w:vAlign w:val="bottom"/>
          </w:tcPr>
          <w:p w14:paraId="17750978" w14:textId="77777777" w:rsidR="006F2927" w:rsidRPr="005E1F72" w:rsidRDefault="006F2927" w:rsidP="00490F10">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7FF9042D" w14:textId="77777777" w:rsidR="006F2927" w:rsidRPr="005E1F72" w:rsidRDefault="006F2927" w:rsidP="00490F10">
            <w:pPr>
              <w:rPr>
                <w:rFonts w:ascii="GHEA Grapalat" w:hAnsi="GHEA Grapalat" w:cs="Arial"/>
                <w:sz w:val="20"/>
                <w:szCs w:val="20"/>
              </w:rPr>
            </w:pPr>
          </w:p>
        </w:tc>
      </w:tr>
      <w:tr w:rsidR="006F2927" w:rsidRPr="005E1F72" w14:paraId="1CA84B6B" w14:textId="77777777" w:rsidTr="00490F10">
        <w:trPr>
          <w:trHeight w:val="704"/>
        </w:trPr>
        <w:tc>
          <w:tcPr>
            <w:tcW w:w="10980" w:type="dxa"/>
            <w:gridSpan w:val="2"/>
            <w:tcBorders>
              <w:left w:val="single" w:sz="4" w:space="0" w:color="auto"/>
              <w:bottom w:val="single" w:sz="4" w:space="0" w:color="auto"/>
              <w:right w:val="single" w:sz="4" w:space="0" w:color="000000"/>
            </w:tcBorders>
            <w:noWrap/>
            <w:vAlign w:val="bottom"/>
          </w:tcPr>
          <w:p w14:paraId="2D0E6793" w14:textId="77777777" w:rsidR="006F2927" w:rsidRPr="005E1F72" w:rsidRDefault="006F2927" w:rsidP="00490F10">
            <w:pPr>
              <w:rPr>
                <w:rFonts w:ascii="GHEA Grapalat" w:hAnsi="GHEA Grapalat" w:cs="Arial"/>
                <w:sz w:val="20"/>
                <w:szCs w:val="20"/>
                <w:lang w:val="hy-AM"/>
              </w:rPr>
            </w:pPr>
          </w:p>
        </w:tc>
      </w:tr>
      <w:tr w:rsidR="006F2927" w:rsidRPr="005E1F72" w14:paraId="7BD9B6BA" w14:textId="77777777" w:rsidTr="00490F1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2199D" w14:textId="77777777" w:rsidR="006F2927" w:rsidRPr="005E1F72" w:rsidRDefault="006F2927" w:rsidP="00490F10">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717DA2C1" w14:textId="77777777" w:rsidR="006F2927" w:rsidRPr="005E1F72" w:rsidRDefault="006F2927" w:rsidP="00490F10">
            <w:pPr>
              <w:rPr>
                <w:rFonts w:ascii="GHEA Grapalat" w:hAnsi="GHEA Grapalat" w:cs="Sylfaen"/>
                <w:sz w:val="20"/>
                <w:szCs w:val="20"/>
                <w:lang w:val="ru-RU"/>
              </w:rPr>
            </w:pPr>
          </w:p>
        </w:tc>
      </w:tr>
      <w:tr w:rsidR="006F2927" w:rsidRPr="005E1F72" w14:paraId="656882C4" w14:textId="77777777" w:rsidTr="00490F1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43FE12" w14:textId="77777777" w:rsidR="006F2927" w:rsidRPr="005E1F72" w:rsidRDefault="006F2927" w:rsidP="00490F10">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14:paraId="4D76E629" w14:textId="77777777" w:rsidR="006F2927" w:rsidRPr="005E1F72" w:rsidRDefault="006F2927" w:rsidP="00490F10">
            <w:pPr>
              <w:rPr>
                <w:rFonts w:ascii="GHEA Grapalat" w:hAnsi="GHEA Grapalat" w:cs="Sylfaen"/>
                <w:sz w:val="20"/>
                <w:szCs w:val="20"/>
                <w:lang w:val="hy-AM"/>
              </w:rPr>
            </w:pPr>
          </w:p>
        </w:tc>
      </w:tr>
      <w:tr w:rsidR="006F2927" w:rsidRPr="005E1F72" w14:paraId="66D30A40" w14:textId="77777777" w:rsidTr="00490F10">
        <w:trPr>
          <w:trHeight w:val="2194"/>
        </w:trPr>
        <w:tc>
          <w:tcPr>
            <w:tcW w:w="5616" w:type="dxa"/>
            <w:tcBorders>
              <w:top w:val="nil"/>
              <w:left w:val="single" w:sz="4" w:space="0" w:color="auto"/>
              <w:bottom w:val="single" w:sz="4" w:space="0" w:color="auto"/>
              <w:right w:val="single" w:sz="4" w:space="0" w:color="auto"/>
            </w:tcBorders>
            <w:noWrap/>
            <w:vAlign w:val="bottom"/>
          </w:tcPr>
          <w:p w14:paraId="756D8B2B" w14:textId="77777777" w:rsidR="006F2927" w:rsidRPr="005E1F72" w:rsidRDefault="006F2927" w:rsidP="00490F10">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14:paraId="0680D507" w14:textId="77777777" w:rsidR="006F2927" w:rsidRPr="005E1F72" w:rsidRDefault="006F2927" w:rsidP="00490F10">
            <w:pPr>
              <w:rPr>
                <w:rFonts w:ascii="GHEA Grapalat" w:hAnsi="GHEA Grapalat" w:cs="Sylfaen"/>
                <w:sz w:val="20"/>
                <w:szCs w:val="20"/>
              </w:rPr>
            </w:pPr>
          </w:p>
          <w:p w14:paraId="1779304F" w14:textId="77777777" w:rsidR="006F2927" w:rsidRPr="005E1F72" w:rsidRDefault="006F2927" w:rsidP="00490F10">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1F3EF41C" w14:textId="77777777" w:rsidR="006F2927" w:rsidRPr="005E1F72" w:rsidRDefault="006F2927" w:rsidP="00490F10">
            <w:pPr>
              <w:rPr>
                <w:rFonts w:ascii="GHEA Grapalat" w:hAnsi="GHEA Grapalat" w:cs="Tahoma"/>
                <w:color w:val="000000"/>
                <w:sz w:val="20"/>
                <w:szCs w:val="20"/>
              </w:rPr>
            </w:pPr>
          </w:p>
          <w:p w14:paraId="4D278C7F" w14:textId="77777777" w:rsidR="006F2927" w:rsidRPr="005E1F72" w:rsidRDefault="006F2927" w:rsidP="00490F10">
            <w:pPr>
              <w:rPr>
                <w:rFonts w:ascii="GHEA Grapalat" w:hAnsi="GHEA Grapalat" w:cs="Sylfaen"/>
                <w:sz w:val="20"/>
                <w:szCs w:val="20"/>
              </w:rPr>
            </w:pPr>
          </w:p>
          <w:p w14:paraId="0145B211" w14:textId="77777777" w:rsidR="006F2927" w:rsidRPr="005E1F72" w:rsidRDefault="006F2927" w:rsidP="00490F10">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69CCE60E" w14:textId="77777777" w:rsidR="006F2927" w:rsidRPr="005E1F72" w:rsidRDefault="006F2927" w:rsidP="00490F10">
            <w:pPr>
              <w:rPr>
                <w:rFonts w:ascii="GHEA Grapalat" w:hAnsi="GHEA Grapalat" w:cs="Sylfaen"/>
                <w:sz w:val="20"/>
                <w:szCs w:val="20"/>
              </w:rPr>
            </w:pPr>
          </w:p>
          <w:p w14:paraId="74A2838C" w14:textId="77777777" w:rsidR="006F2927" w:rsidRPr="005E1F72" w:rsidRDefault="006F2927" w:rsidP="00490F10">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199D7CB6" w14:textId="77777777" w:rsidR="006F2927" w:rsidRPr="005E1F72" w:rsidRDefault="006F2927" w:rsidP="00490F10">
            <w:pPr>
              <w:rPr>
                <w:rFonts w:ascii="GHEA Grapalat" w:hAnsi="GHEA Grapalat" w:cs="Sylfaen"/>
                <w:sz w:val="20"/>
                <w:szCs w:val="20"/>
              </w:rPr>
            </w:pPr>
            <w:r w:rsidRPr="005E1F72">
              <w:rPr>
                <w:rFonts w:ascii="GHEA Grapalat" w:hAnsi="GHEA Grapalat" w:cs="Sylfaen"/>
                <w:sz w:val="20"/>
                <w:szCs w:val="20"/>
              </w:rPr>
              <w:t xml:space="preserve">                                                                             Կ.Տ.</w:t>
            </w:r>
          </w:p>
          <w:p w14:paraId="49C6067E" w14:textId="77777777" w:rsidR="006F2927" w:rsidRPr="005E1F72" w:rsidRDefault="006F2927" w:rsidP="00490F1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CF3E857" w14:textId="77777777" w:rsidR="006F2927" w:rsidRPr="005E1F72" w:rsidRDefault="006F2927" w:rsidP="00490F10">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14:paraId="44251FE8" w14:textId="77777777" w:rsidR="006F2927" w:rsidRPr="005E1F72" w:rsidRDefault="006F2927" w:rsidP="00490F10">
            <w:pPr>
              <w:jc w:val="right"/>
              <w:rPr>
                <w:rFonts w:ascii="GHEA Grapalat" w:hAnsi="GHEA Grapalat" w:cs="Sylfaen"/>
                <w:sz w:val="20"/>
                <w:szCs w:val="20"/>
              </w:rPr>
            </w:pPr>
          </w:p>
          <w:p w14:paraId="5F45DA00" w14:textId="77777777" w:rsidR="006F2927" w:rsidRPr="005E1F72" w:rsidRDefault="006F2927" w:rsidP="00490F10">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15C92039" w14:textId="77777777" w:rsidR="006F2927" w:rsidRPr="005E1F72" w:rsidRDefault="006F2927" w:rsidP="00490F10">
            <w:pPr>
              <w:jc w:val="right"/>
              <w:rPr>
                <w:rFonts w:ascii="GHEA Grapalat" w:hAnsi="GHEA Grapalat" w:cs="Tahoma"/>
                <w:color w:val="000000"/>
                <w:sz w:val="20"/>
                <w:szCs w:val="20"/>
              </w:rPr>
            </w:pPr>
          </w:p>
          <w:p w14:paraId="5FE5E599" w14:textId="77777777" w:rsidR="006F2927" w:rsidRPr="005E1F72" w:rsidRDefault="006F2927" w:rsidP="00490F10">
            <w:pPr>
              <w:jc w:val="right"/>
              <w:rPr>
                <w:rFonts w:ascii="GHEA Grapalat" w:hAnsi="GHEA Grapalat" w:cs="Tahoma"/>
                <w:color w:val="000000"/>
                <w:sz w:val="20"/>
                <w:szCs w:val="20"/>
              </w:rPr>
            </w:pPr>
          </w:p>
          <w:p w14:paraId="11A615F2" w14:textId="77777777" w:rsidR="006F2927" w:rsidRPr="005E1F72" w:rsidRDefault="006F2927" w:rsidP="00490F10">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2BA4A5F4" w14:textId="77777777" w:rsidR="006F2927" w:rsidRPr="005E1F72" w:rsidRDefault="006F2927" w:rsidP="00490F10">
            <w:pPr>
              <w:jc w:val="right"/>
              <w:rPr>
                <w:rFonts w:ascii="GHEA Grapalat" w:hAnsi="GHEA Grapalat" w:cs="Sylfaen"/>
                <w:sz w:val="20"/>
                <w:szCs w:val="20"/>
              </w:rPr>
            </w:pPr>
          </w:p>
          <w:p w14:paraId="667F4E97" w14:textId="77777777" w:rsidR="006F2927" w:rsidRPr="005E1F72" w:rsidRDefault="006F2927" w:rsidP="00490F10">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3CF6E59A" w14:textId="77777777" w:rsidR="006F2927" w:rsidRPr="005E1F72" w:rsidRDefault="006F2927" w:rsidP="00490F10">
            <w:pPr>
              <w:jc w:val="right"/>
              <w:rPr>
                <w:rFonts w:ascii="GHEA Grapalat" w:hAnsi="GHEA Grapalat" w:cs="Sylfaen"/>
                <w:sz w:val="20"/>
                <w:szCs w:val="20"/>
              </w:rPr>
            </w:pPr>
          </w:p>
        </w:tc>
      </w:tr>
      <w:tr w:rsidR="006F2927" w:rsidRPr="005E1F72" w14:paraId="5E44DED2" w14:textId="77777777" w:rsidTr="00490F10">
        <w:trPr>
          <w:trHeight w:val="2058"/>
        </w:trPr>
        <w:tc>
          <w:tcPr>
            <w:tcW w:w="5616" w:type="dxa"/>
            <w:tcBorders>
              <w:top w:val="single" w:sz="4" w:space="0" w:color="auto"/>
              <w:left w:val="single" w:sz="4" w:space="0" w:color="auto"/>
              <w:right w:val="single" w:sz="4" w:space="0" w:color="auto"/>
            </w:tcBorders>
            <w:noWrap/>
            <w:vAlign w:val="bottom"/>
          </w:tcPr>
          <w:p w14:paraId="493D3A20" w14:textId="77777777" w:rsidR="006F2927" w:rsidRPr="005E1F72" w:rsidRDefault="006F2927" w:rsidP="00490F10">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4CEBC7A6" w14:textId="77777777" w:rsidR="006F2927" w:rsidRPr="005E1F72" w:rsidRDefault="006F2927" w:rsidP="00490F10">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0C5705F9" w14:textId="77777777" w:rsidR="006F2927" w:rsidRPr="005E1F72" w:rsidRDefault="006F2927" w:rsidP="00490F10">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018CCCB2" w14:textId="77777777" w:rsidR="006F2927" w:rsidRPr="005E1F72" w:rsidRDefault="006F2927" w:rsidP="00490F10">
            <w:pPr>
              <w:rPr>
                <w:rFonts w:ascii="GHEA Grapalat" w:hAnsi="GHEA Grapalat" w:cs="Sylfaen"/>
                <w:sz w:val="20"/>
                <w:szCs w:val="20"/>
              </w:rPr>
            </w:pPr>
            <w:r w:rsidRPr="005E1F72">
              <w:rPr>
                <w:rFonts w:ascii="GHEA Grapalat" w:hAnsi="GHEA Grapalat" w:cs="Sylfaen"/>
                <w:sz w:val="20"/>
                <w:szCs w:val="20"/>
              </w:rPr>
              <w:t xml:space="preserve">  </w:t>
            </w:r>
          </w:p>
          <w:p w14:paraId="119574BA" w14:textId="77777777" w:rsidR="006F2927" w:rsidRPr="005E1F72" w:rsidRDefault="006F2927" w:rsidP="00490F10">
            <w:pPr>
              <w:rPr>
                <w:rFonts w:ascii="GHEA Grapalat" w:hAnsi="GHEA Grapalat" w:cs="Sylfaen"/>
                <w:sz w:val="20"/>
                <w:szCs w:val="20"/>
              </w:rPr>
            </w:pPr>
            <w:r w:rsidRPr="005E1F72">
              <w:rPr>
                <w:rFonts w:ascii="GHEA Grapalat" w:hAnsi="GHEA Grapalat" w:cs="Sylfaen"/>
                <w:sz w:val="20"/>
                <w:szCs w:val="20"/>
              </w:rPr>
              <w:t xml:space="preserve">                                                       /ստորագրություն/</w:t>
            </w:r>
          </w:p>
          <w:p w14:paraId="2DABAF8E" w14:textId="77777777" w:rsidR="006F2927" w:rsidRPr="005E1F72" w:rsidRDefault="006F2927" w:rsidP="00490F10">
            <w:pPr>
              <w:rPr>
                <w:rFonts w:ascii="GHEA Grapalat" w:hAnsi="GHEA Grapalat" w:cs="Tahoma"/>
                <w:color w:val="000000"/>
                <w:sz w:val="20"/>
                <w:szCs w:val="20"/>
              </w:rPr>
            </w:pPr>
          </w:p>
          <w:p w14:paraId="2E7AB177" w14:textId="77777777" w:rsidR="006F2927" w:rsidRPr="005E1F72" w:rsidRDefault="006F2927" w:rsidP="00490F10">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3F70061" w14:textId="77777777" w:rsidR="006F2927" w:rsidRPr="005E1F72" w:rsidRDefault="006F2927" w:rsidP="00490F10">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25D658C7" w14:textId="77777777" w:rsidR="006F2927" w:rsidRPr="005E1F72" w:rsidRDefault="006F2927" w:rsidP="00490F10">
            <w:pPr>
              <w:jc w:val="right"/>
              <w:rPr>
                <w:rFonts w:ascii="GHEA Grapalat" w:hAnsi="GHEA Grapalat" w:cs="Tahoma"/>
                <w:color w:val="000000"/>
                <w:sz w:val="20"/>
                <w:szCs w:val="20"/>
              </w:rPr>
            </w:pPr>
          </w:p>
          <w:p w14:paraId="2B1889B9" w14:textId="77777777" w:rsidR="006F2927" w:rsidRPr="005E1F72" w:rsidRDefault="006F2927" w:rsidP="00490F10">
            <w:pPr>
              <w:jc w:val="right"/>
              <w:rPr>
                <w:rFonts w:ascii="GHEA Grapalat" w:hAnsi="GHEA Grapalat" w:cs="Tahoma"/>
                <w:color w:val="000000"/>
                <w:sz w:val="20"/>
                <w:szCs w:val="20"/>
              </w:rPr>
            </w:pPr>
          </w:p>
          <w:p w14:paraId="67683B9C" w14:textId="77777777" w:rsidR="006F2927" w:rsidRPr="005E1F72" w:rsidRDefault="006F2927" w:rsidP="00490F10">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24C3B71D" w14:textId="77777777" w:rsidR="006F2927" w:rsidRPr="005E1F72" w:rsidRDefault="006F2927" w:rsidP="00490F10">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14:paraId="035490D5" w14:textId="77777777" w:rsidR="006F2927" w:rsidRPr="005E1F72" w:rsidRDefault="006F2927" w:rsidP="00490F10">
            <w:pPr>
              <w:jc w:val="right"/>
              <w:rPr>
                <w:rFonts w:ascii="GHEA Grapalat" w:hAnsi="GHEA Grapalat" w:cs="Arial"/>
                <w:sz w:val="20"/>
                <w:szCs w:val="20"/>
                <w:lang w:val="hy-AM"/>
              </w:rPr>
            </w:pPr>
          </w:p>
        </w:tc>
      </w:tr>
      <w:tr w:rsidR="006F2927" w:rsidRPr="005E1F72" w14:paraId="39586040" w14:textId="77777777" w:rsidTr="00490F10">
        <w:trPr>
          <w:trHeight w:val="2194"/>
        </w:trPr>
        <w:tc>
          <w:tcPr>
            <w:tcW w:w="5616" w:type="dxa"/>
            <w:tcBorders>
              <w:top w:val="nil"/>
              <w:left w:val="single" w:sz="4" w:space="0" w:color="auto"/>
              <w:bottom w:val="single" w:sz="4" w:space="0" w:color="auto"/>
              <w:right w:val="single" w:sz="4" w:space="0" w:color="auto"/>
            </w:tcBorders>
            <w:noWrap/>
            <w:vAlign w:val="bottom"/>
          </w:tcPr>
          <w:p w14:paraId="1324F4E9" w14:textId="77777777" w:rsidR="006F2927" w:rsidRPr="005E1F72" w:rsidRDefault="006F2927" w:rsidP="00490F10">
            <w:pPr>
              <w:rPr>
                <w:rFonts w:ascii="GHEA Grapalat" w:hAnsi="GHEA Grapalat" w:cs="Sylfaen"/>
                <w:sz w:val="20"/>
                <w:szCs w:val="20"/>
              </w:rPr>
            </w:pPr>
            <w:r w:rsidRPr="005E1F72">
              <w:rPr>
                <w:rFonts w:ascii="GHEA Grapalat" w:hAnsi="GHEA Grapalat" w:cs="Sylfaen"/>
                <w:sz w:val="20"/>
                <w:szCs w:val="20"/>
              </w:rPr>
              <w:lastRenderedPageBreak/>
              <w:t>24.բ.                                                       Կ.Տ.</w:t>
            </w:r>
          </w:p>
          <w:p w14:paraId="0BD4583A" w14:textId="77777777" w:rsidR="006F2927" w:rsidRPr="005E1F72" w:rsidRDefault="006F2927" w:rsidP="00490F10">
            <w:pPr>
              <w:rPr>
                <w:rFonts w:ascii="GHEA Grapalat" w:hAnsi="GHEA Grapalat" w:cs="Sylfaen"/>
                <w:sz w:val="20"/>
                <w:szCs w:val="20"/>
              </w:rPr>
            </w:pPr>
          </w:p>
          <w:p w14:paraId="6C496AC8" w14:textId="77777777" w:rsidR="006F2927" w:rsidRPr="005E1F72" w:rsidRDefault="006F2927" w:rsidP="00490F10">
            <w:pPr>
              <w:rPr>
                <w:rFonts w:ascii="GHEA Grapalat" w:hAnsi="GHEA Grapalat" w:cs="Sylfaen"/>
                <w:sz w:val="20"/>
                <w:szCs w:val="20"/>
              </w:rPr>
            </w:pPr>
          </w:p>
          <w:p w14:paraId="57925FF5" w14:textId="77777777" w:rsidR="006F2927" w:rsidRPr="005E1F72" w:rsidRDefault="006F2927" w:rsidP="00490F10">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25782A06" w14:textId="77777777" w:rsidR="006F2927" w:rsidRPr="005E1F72" w:rsidRDefault="006F2927" w:rsidP="00490F10">
            <w:pPr>
              <w:rPr>
                <w:rFonts w:ascii="GHEA Grapalat" w:hAnsi="GHEA Grapalat" w:cs="Sylfaen"/>
                <w:sz w:val="20"/>
                <w:szCs w:val="20"/>
              </w:rPr>
            </w:pPr>
          </w:p>
          <w:p w14:paraId="0DF0F0DD" w14:textId="77777777" w:rsidR="006F2927" w:rsidRPr="005E1F72" w:rsidRDefault="006F2927" w:rsidP="00490F10">
            <w:pPr>
              <w:rPr>
                <w:rFonts w:ascii="GHEA Grapalat" w:hAnsi="GHEA Grapalat" w:cs="Sylfaen"/>
                <w:sz w:val="20"/>
                <w:szCs w:val="20"/>
              </w:rPr>
            </w:pPr>
            <w:r w:rsidRPr="005E1F72">
              <w:rPr>
                <w:rFonts w:ascii="GHEA Grapalat" w:hAnsi="GHEA Grapalat" w:cs="Sylfaen"/>
                <w:sz w:val="20"/>
                <w:szCs w:val="20"/>
              </w:rPr>
              <w:t xml:space="preserve">  </w:t>
            </w:r>
          </w:p>
          <w:p w14:paraId="6F55091A" w14:textId="77777777" w:rsidR="006F2927" w:rsidRPr="005E1F72" w:rsidRDefault="006F2927" w:rsidP="00490F1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C4B1AD7" w14:textId="77777777" w:rsidR="006F2927" w:rsidRPr="005E1F72" w:rsidRDefault="006F2927" w:rsidP="00490F10">
            <w:pPr>
              <w:rPr>
                <w:rFonts w:ascii="GHEA Grapalat" w:hAnsi="GHEA Grapalat" w:cs="Sylfaen"/>
                <w:sz w:val="20"/>
                <w:szCs w:val="20"/>
              </w:rPr>
            </w:pPr>
            <w:r w:rsidRPr="005E1F72">
              <w:rPr>
                <w:rFonts w:ascii="GHEA Grapalat" w:hAnsi="GHEA Grapalat" w:cs="Sylfaen"/>
                <w:sz w:val="20"/>
                <w:szCs w:val="20"/>
              </w:rPr>
              <w:t xml:space="preserve">23.բ.                                                                 Կ.Տ.    </w:t>
            </w:r>
          </w:p>
          <w:p w14:paraId="58516F43" w14:textId="77777777" w:rsidR="006F2927" w:rsidRPr="005E1F72" w:rsidRDefault="006F2927" w:rsidP="00490F10">
            <w:pPr>
              <w:rPr>
                <w:rFonts w:ascii="GHEA Grapalat" w:hAnsi="GHEA Grapalat" w:cs="Sylfaen"/>
                <w:sz w:val="20"/>
                <w:szCs w:val="20"/>
              </w:rPr>
            </w:pPr>
          </w:p>
          <w:p w14:paraId="47265048" w14:textId="77777777" w:rsidR="006F2927" w:rsidRPr="005E1F72" w:rsidRDefault="006F2927" w:rsidP="00490F10">
            <w:pPr>
              <w:rPr>
                <w:rFonts w:ascii="GHEA Grapalat" w:hAnsi="GHEA Grapalat" w:cs="Sylfaen"/>
                <w:sz w:val="20"/>
                <w:szCs w:val="20"/>
              </w:rPr>
            </w:pPr>
            <w:r w:rsidRPr="005E1F72">
              <w:rPr>
                <w:rFonts w:ascii="GHEA Grapalat" w:hAnsi="GHEA Grapalat" w:cs="Sylfaen"/>
                <w:sz w:val="20"/>
                <w:szCs w:val="20"/>
              </w:rPr>
              <w:t xml:space="preserve">                     </w:t>
            </w:r>
          </w:p>
          <w:p w14:paraId="23E2A610" w14:textId="77777777" w:rsidR="006F2927" w:rsidRPr="005E1F72" w:rsidRDefault="006F2927" w:rsidP="00490F10">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4909675D" w14:textId="77777777" w:rsidR="006F2927" w:rsidRPr="005E1F72" w:rsidRDefault="006F2927" w:rsidP="00490F10">
            <w:pPr>
              <w:rPr>
                <w:rFonts w:ascii="GHEA Grapalat" w:hAnsi="GHEA Grapalat" w:cs="Sylfaen"/>
                <w:color w:val="000000"/>
                <w:sz w:val="20"/>
                <w:szCs w:val="20"/>
              </w:rPr>
            </w:pPr>
          </w:p>
          <w:p w14:paraId="08CF336E" w14:textId="77777777" w:rsidR="006F2927" w:rsidRPr="005E1F72" w:rsidRDefault="006F2927" w:rsidP="00490F10">
            <w:pPr>
              <w:rPr>
                <w:rFonts w:ascii="GHEA Grapalat" w:hAnsi="GHEA Grapalat" w:cs="Sylfaen"/>
                <w:sz w:val="20"/>
                <w:szCs w:val="20"/>
              </w:rPr>
            </w:pPr>
          </w:p>
          <w:p w14:paraId="0FF4B1DF" w14:textId="77777777" w:rsidR="006F2927" w:rsidRPr="005E1F72" w:rsidRDefault="006F2927" w:rsidP="00490F10">
            <w:pPr>
              <w:jc w:val="right"/>
              <w:rPr>
                <w:rFonts w:ascii="GHEA Grapalat" w:hAnsi="GHEA Grapalat" w:cs="Arial"/>
                <w:sz w:val="20"/>
                <w:szCs w:val="20"/>
              </w:rPr>
            </w:pPr>
          </w:p>
        </w:tc>
      </w:tr>
    </w:tbl>
    <w:p w14:paraId="0E713F7C" w14:textId="77777777" w:rsidR="006F2927" w:rsidRDefault="006F2927" w:rsidP="006F292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9D2F6C" w14:textId="77777777" w:rsidR="006F2927" w:rsidRDefault="006F2927" w:rsidP="006F292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30FEA1" w14:textId="77777777" w:rsidR="006F2927" w:rsidRDefault="006F2927" w:rsidP="006F292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8A52967" w14:textId="77777777" w:rsidR="006F2927" w:rsidRDefault="006F2927" w:rsidP="006F292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3320FC3" w14:textId="77777777" w:rsidR="006F2927" w:rsidRDefault="006F2927" w:rsidP="006F292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2938048" w14:textId="77777777" w:rsidR="006F2927" w:rsidRPr="000B4CF4" w:rsidRDefault="006F2927" w:rsidP="006F292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FAD3F32" w14:textId="77777777" w:rsidR="006F2927" w:rsidRPr="005E1F72" w:rsidRDefault="006F2927" w:rsidP="006F2927">
      <w:pPr>
        <w:jc w:val="center"/>
        <w:rPr>
          <w:rFonts w:ascii="GHEA Grapalat" w:hAnsi="GHEA Grapalat"/>
          <w:b/>
          <w:sz w:val="22"/>
          <w:szCs w:val="22"/>
          <w:lang w:val="nl-NL"/>
        </w:rPr>
      </w:pPr>
      <w:r>
        <w:rPr>
          <w:rFonts w:ascii="GHEA Grapalat" w:hAnsi="GHEA Grapalat"/>
          <w:b/>
          <w:lang w:val="hy-AM"/>
        </w:rPr>
        <w:br w:type="page"/>
      </w:r>
      <w:r w:rsidRPr="000B4CF4">
        <w:rPr>
          <w:rFonts w:ascii="GHEA Grapalat" w:hAnsi="GHEA Grapalat"/>
          <w:b/>
          <w:sz w:val="22"/>
          <w:szCs w:val="22"/>
          <w:lang w:val="hy-AM"/>
        </w:rPr>
        <w:lastRenderedPageBreak/>
        <w:t>Վճարման</w:t>
      </w:r>
      <w:r w:rsidRPr="005E1F72">
        <w:rPr>
          <w:rFonts w:ascii="GHEA Grapalat" w:hAnsi="GHEA Grapalat"/>
          <w:b/>
          <w:sz w:val="22"/>
          <w:szCs w:val="22"/>
          <w:lang w:val="nl-NL"/>
        </w:rPr>
        <w:t xml:space="preserve"> </w:t>
      </w:r>
      <w:r w:rsidRPr="000B4CF4">
        <w:rPr>
          <w:rFonts w:ascii="GHEA Grapalat" w:hAnsi="GHEA Grapalat"/>
          <w:b/>
          <w:sz w:val="22"/>
          <w:szCs w:val="22"/>
          <w:lang w:val="hy-AM"/>
        </w:rPr>
        <w:t>պահանջագրի</w:t>
      </w:r>
      <w:r w:rsidRPr="005E1F72">
        <w:rPr>
          <w:rFonts w:ascii="GHEA Grapalat" w:hAnsi="GHEA Grapalat"/>
          <w:b/>
          <w:sz w:val="22"/>
          <w:szCs w:val="22"/>
          <w:lang w:val="nl-NL"/>
        </w:rPr>
        <w:t xml:space="preserve"> </w:t>
      </w:r>
      <w:r w:rsidRPr="000B4CF4">
        <w:rPr>
          <w:rFonts w:ascii="GHEA Grapalat" w:hAnsi="GHEA Grapalat"/>
          <w:b/>
          <w:sz w:val="22"/>
          <w:szCs w:val="22"/>
          <w:lang w:val="hy-AM"/>
        </w:rPr>
        <w:t>պարտադիր</w:t>
      </w:r>
      <w:r w:rsidRPr="005E1F72">
        <w:rPr>
          <w:rFonts w:ascii="GHEA Grapalat" w:hAnsi="GHEA Grapalat"/>
          <w:b/>
          <w:sz w:val="22"/>
          <w:szCs w:val="22"/>
          <w:lang w:val="nl-NL"/>
        </w:rPr>
        <w:t xml:space="preserve"> </w:t>
      </w:r>
      <w:r w:rsidRPr="000B4CF4">
        <w:rPr>
          <w:rFonts w:ascii="GHEA Grapalat" w:hAnsi="GHEA Grapalat"/>
          <w:b/>
          <w:sz w:val="22"/>
          <w:szCs w:val="22"/>
          <w:lang w:val="hy-AM"/>
        </w:rPr>
        <w:t>վավերապայմանները</w:t>
      </w:r>
      <w:r w:rsidRPr="005E1F72">
        <w:rPr>
          <w:rFonts w:ascii="GHEA Grapalat" w:hAnsi="GHEA Grapalat"/>
          <w:b/>
          <w:sz w:val="22"/>
          <w:szCs w:val="22"/>
          <w:lang w:val="nl-NL"/>
        </w:rPr>
        <w:t xml:space="preserve"> </w:t>
      </w:r>
      <w:r w:rsidRPr="000B4CF4">
        <w:rPr>
          <w:rFonts w:ascii="GHEA Grapalat" w:hAnsi="GHEA Grapalat"/>
          <w:b/>
          <w:sz w:val="22"/>
          <w:szCs w:val="22"/>
          <w:lang w:val="hy-AM"/>
        </w:rPr>
        <w:t>և</w:t>
      </w:r>
      <w:r w:rsidRPr="005E1F72">
        <w:rPr>
          <w:rFonts w:ascii="GHEA Grapalat" w:hAnsi="GHEA Grapalat"/>
          <w:b/>
          <w:sz w:val="22"/>
          <w:szCs w:val="22"/>
          <w:lang w:val="nl-NL"/>
        </w:rPr>
        <w:t xml:space="preserve"> </w:t>
      </w:r>
      <w:r w:rsidRPr="000B4CF4">
        <w:rPr>
          <w:rFonts w:ascii="GHEA Grapalat" w:hAnsi="GHEA Grapalat"/>
          <w:b/>
          <w:sz w:val="22"/>
          <w:szCs w:val="22"/>
          <w:lang w:val="hy-AM"/>
        </w:rPr>
        <w:t>լրացման</w:t>
      </w:r>
      <w:r w:rsidRPr="005E1F72">
        <w:rPr>
          <w:rFonts w:ascii="GHEA Grapalat" w:hAnsi="GHEA Grapalat"/>
          <w:b/>
          <w:sz w:val="22"/>
          <w:szCs w:val="22"/>
          <w:lang w:val="nl-NL"/>
        </w:rPr>
        <w:t xml:space="preserve"> </w:t>
      </w:r>
      <w:r w:rsidRPr="005E1F72">
        <w:rPr>
          <w:rFonts w:ascii="GHEA Grapalat" w:hAnsi="GHEA Grapalat"/>
          <w:b/>
          <w:sz w:val="22"/>
          <w:szCs w:val="22"/>
          <w:lang w:val="hy-AM"/>
        </w:rPr>
        <w:t>ուղեցույց</w:t>
      </w:r>
      <w:r w:rsidRPr="000B4CF4">
        <w:rPr>
          <w:rFonts w:ascii="GHEA Grapalat" w:hAnsi="GHEA Grapalat"/>
          <w:b/>
          <w:sz w:val="22"/>
          <w:szCs w:val="22"/>
          <w:lang w:val="hy-AM"/>
        </w:rPr>
        <w:t>ը</w:t>
      </w:r>
    </w:p>
    <w:p w14:paraId="545E3083" w14:textId="77777777" w:rsidR="006F2927" w:rsidRPr="005E1F72" w:rsidRDefault="006F2927" w:rsidP="006F292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F2927" w:rsidRPr="005E1F72" w14:paraId="77A753F8" w14:textId="77777777" w:rsidTr="00490F10">
        <w:tc>
          <w:tcPr>
            <w:tcW w:w="720" w:type="dxa"/>
            <w:tcBorders>
              <w:top w:val="single" w:sz="4" w:space="0" w:color="auto"/>
              <w:left w:val="single" w:sz="4" w:space="0" w:color="auto"/>
              <w:bottom w:val="single" w:sz="4" w:space="0" w:color="auto"/>
              <w:right w:val="single" w:sz="4" w:space="0" w:color="auto"/>
            </w:tcBorders>
          </w:tcPr>
          <w:p w14:paraId="3C77F924" w14:textId="77777777" w:rsidR="006F2927" w:rsidRPr="005E1F72" w:rsidRDefault="006F2927" w:rsidP="00490F10">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19DB4F7" w14:textId="77777777" w:rsidR="006F2927" w:rsidRPr="005E1F72" w:rsidRDefault="006F2927" w:rsidP="00490F10">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A344E3B" w14:textId="77777777" w:rsidR="006F2927" w:rsidRPr="005E1F72" w:rsidRDefault="006F2927" w:rsidP="00490F10">
            <w:pPr>
              <w:jc w:val="center"/>
              <w:rPr>
                <w:rFonts w:ascii="GHEA Grapalat" w:hAnsi="GHEA Grapalat"/>
                <w:b/>
                <w:sz w:val="20"/>
                <w:szCs w:val="20"/>
              </w:rPr>
            </w:pPr>
            <w:r w:rsidRPr="005E1F72">
              <w:rPr>
                <w:rFonts w:ascii="GHEA Grapalat" w:hAnsi="GHEA Grapalat"/>
                <w:b/>
                <w:sz w:val="20"/>
                <w:szCs w:val="20"/>
              </w:rPr>
              <w:t>Նշված դաշտի/</w:t>
            </w:r>
          </w:p>
          <w:p w14:paraId="43AA19DB" w14:textId="77777777" w:rsidR="006F2927" w:rsidRPr="005E1F72" w:rsidRDefault="006F2927" w:rsidP="00490F10">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FAEBA1A" w14:textId="77777777" w:rsidR="006F2927" w:rsidRPr="005E1F72" w:rsidRDefault="006F2927" w:rsidP="00490F10">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14:paraId="1D266598" w14:textId="77777777" w:rsidR="006F2927" w:rsidRPr="005E1F72" w:rsidRDefault="006F2927" w:rsidP="00490F10">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142C4B" w14:textId="77777777" w:rsidR="006F2927" w:rsidRPr="005E1F72" w:rsidRDefault="006F2927" w:rsidP="00490F10">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14:paraId="51F41C4D" w14:textId="77777777" w:rsidR="006F2927" w:rsidRPr="005E1F72" w:rsidRDefault="006F2927" w:rsidP="00490F10">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14:paraId="1CEE94C2" w14:textId="77777777" w:rsidR="006F2927" w:rsidRPr="005E1F72" w:rsidRDefault="006F2927" w:rsidP="00490F10">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14:paraId="07CDA7B4" w14:textId="77777777" w:rsidR="006F2927" w:rsidRPr="005E1F72" w:rsidRDefault="006F2927" w:rsidP="00490F10">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6F2927" w:rsidRPr="005E1F72" w14:paraId="6DEFA3A1" w14:textId="77777777" w:rsidTr="00490F10">
        <w:tc>
          <w:tcPr>
            <w:tcW w:w="720" w:type="dxa"/>
            <w:tcBorders>
              <w:top w:val="single" w:sz="4" w:space="0" w:color="auto"/>
              <w:left w:val="single" w:sz="4" w:space="0" w:color="auto"/>
              <w:bottom w:val="single" w:sz="4" w:space="0" w:color="auto"/>
              <w:right w:val="single" w:sz="4" w:space="0" w:color="auto"/>
            </w:tcBorders>
          </w:tcPr>
          <w:p w14:paraId="694D380B" w14:textId="77777777" w:rsidR="006F2927" w:rsidRPr="005E1F72" w:rsidRDefault="006F2927" w:rsidP="00490F10">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26BEE03" w14:textId="77777777" w:rsidR="006F2927" w:rsidRPr="005E1F72" w:rsidRDefault="006F2927" w:rsidP="00490F10">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196D823" w14:textId="77777777" w:rsidR="006F2927" w:rsidRPr="005E1F72" w:rsidRDefault="006F2927" w:rsidP="00490F10">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EE7188" w14:textId="77777777" w:rsidR="006F2927" w:rsidRPr="005E1F72" w:rsidRDefault="006F2927" w:rsidP="00490F10">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0865ECC" w14:textId="77777777" w:rsidR="006F2927" w:rsidRPr="005E1F72" w:rsidRDefault="006F2927" w:rsidP="00490F10">
            <w:pPr>
              <w:jc w:val="center"/>
              <w:rPr>
                <w:rFonts w:ascii="GHEA Grapalat" w:hAnsi="GHEA Grapalat"/>
                <w:b/>
                <w:sz w:val="20"/>
                <w:szCs w:val="20"/>
              </w:rPr>
            </w:pPr>
            <w:r w:rsidRPr="005E1F72">
              <w:rPr>
                <w:rFonts w:ascii="GHEA Grapalat" w:hAnsi="GHEA Grapalat"/>
                <w:b/>
                <w:sz w:val="20"/>
                <w:szCs w:val="20"/>
              </w:rPr>
              <w:t>5</w:t>
            </w:r>
          </w:p>
        </w:tc>
      </w:tr>
      <w:tr w:rsidR="006F2927" w:rsidRPr="005E1F72" w14:paraId="4C34F7B4" w14:textId="77777777" w:rsidTr="00490F10">
        <w:tc>
          <w:tcPr>
            <w:tcW w:w="720" w:type="dxa"/>
            <w:tcBorders>
              <w:top w:val="single" w:sz="4" w:space="0" w:color="auto"/>
              <w:left w:val="single" w:sz="4" w:space="0" w:color="auto"/>
              <w:bottom w:val="single" w:sz="4" w:space="0" w:color="auto"/>
              <w:right w:val="single" w:sz="4" w:space="0" w:color="auto"/>
            </w:tcBorders>
          </w:tcPr>
          <w:p w14:paraId="1D654A81"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1E809CF"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DCD26F6"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5C8043"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1B15C76"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6F2927" w:rsidRPr="005E1F72" w14:paraId="3D19041A" w14:textId="77777777" w:rsidTr="00490F10">
        <w:tc>
          <w:tcPr>
            <w:tcW w:w="720" w:type="dxa"/>
            <w:tcBorders>
              <w:top w:val="single" w:sz="4" w:space="0" w:color="auto"/>
              <w:left w:val="single" w:sz="4" w:space="0" w:color="auto"/>
              <w:bottom w:val="single" w:sz="4" w:space="0" w:color="auto"/>
              <w:right w:val="single" w:sz="4" w:space="0" w:color="auto"/>
            </w:tcBorders>
          </w:tcPr>
          <w:p w14:paraId="270F9041" w14:textId="77777777" w:rsidR="006F2927" w:rsidRPr="005E1F72" w:rsidRDefault="006F2927" w:rsidP="006F2927">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1DDB9E" w14:textId="77777777" w:rsidR="006F2927" w:rsidRPr="005E1F72" w:rsidRDefault="006F2927" w:rsidP="00490F10">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37EF33E"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46903B"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17E0D4"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6F2927" w:rsidRPr="005E1F72" w14:paraId="1A6BF2FE" w14:textId="77777777" w:rsidTr="00490F10">
        <w:tc>
          <w:tcPr>
            <w:tcW w:w="720" w:type="dxa"/>
            <w:tcBorders>
              <w:top w:val="single" w:sz="4" w:space="0" w:color="auto"/>
              <w:left w:val="single" w:sz="4" w:space="0" w:color="auto"/>
              <w:bottom w:val="single" w:sz="4" w:space="0" w:color="auto"/>
              <w:right w:val="single" w:sz="4" w:space="0" w:color="auto"/>
            </w:tcBorders>
          </w:tcPr>
          <w:p w14:paraId="03BF202E" w14:textId="77777777" w:rsidR="006F2927" w:rsidRPr="005E1F72" w:rsidRDefault="006F2927" w:rsidP="006F2927">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6424A2B" w14:textId="77777777" w:rsidR="006F2927" w:rsidRPr="005E1F72" w:rsidRDefault="006F2927" w:rsidP="00490F10">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48243C12"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216052"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p w14:paraId="68790533" w14:textId="77777777" w:rsidR="006F2927" w:rsidRPr="005E1F72" w:rsidRDefault="006F2927" w:rsidP="00490F1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5C96673" w14:textId="77777777" w:rsidR="006F2927" w:rsidRPr="005E1F72" w:rsidRDefault="006F2927" w:rsidP="00490F10">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6F2927" w:rsidRPr="005E1F72" w14:paraId="36125825" w14:textId="77777777" w:rsidTr="00490F10">
        <w:tc>
          <w:tcPr>
            <w:tcW w:w="720" w:type="dxa"/>
            <w:tcBorders>
              <w:top w:val="single" w:sz="4" w:space="0" w:color="auto"/>
              <w:left w:val="single" w:sz="4" w:space="0" w:color="auto"/>
              <w:bottom w:val="single" w:sz="4" w:space="0" w:color="auto"/>
              <w:right w:val="single" w:sz="4" w:space="0" w:color="auto"/>
            </w:tcBorders>
          </w:tcPr>
          <w:p w14:paraId="3A55AA01" w14:textId="77777777" w:rsidR="006F2927" w:rsidRPr="005E1F72" w:rsidRDefault="006F2927" w:rsidP="006F2927">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367B6E4" w14:textId="77777777" w:rsidR="006F2927" w:rsidRPr="005E1F72" w:rsidRDefault="006F2927" w:rsidP="00490F10">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CE00A17"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EFF635"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p w14:paraId="05C55800"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ECDBE81" w14:textId="77777777" w:rsidR="006F2927" w:rsidRPr="005E1F72" w:rsidRDefault="006F2927" w:rsidP="00490F10">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F2927" w:rsidRPr="005E1F72" w14:paraId="7FE01749" w14:textId="77777777" w:rsidTr="00490F10">
        <w:tc>
          <w:tcPr>
            <w:tcW w:w="720" w:type="dxa"/>
            <w:tcBorders>
              <w:top w:val="single" w:sz="4" w:space="0" w:color="auto"/>
              <w:left w:val="single" w:sz="4" w:space="0" w:color="auto"/>
              <w:bottom w:val="single" w:sz="4" w:space="0" w:color="auto"/>
              <w:right w:val="single" w:sz="4" w:space="0" w:color="auto"/>
            </w:tcBorders>
          </w:tcPr>
          <w:p w14:paraId="78CC51E3"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16E787C"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611132D"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196EEE"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2C1622C"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F2927" w:rsidRPr="005E1F72" w14:paraId="491AE927" w14:textId="77777777" w:rsidTr="00490F10">
        <w:tc>
          <w:tcPr>
            <w:tcW w:w="720" w:type="dxa"/>
            <w:tcBorders>
              <w:top w:val="single" w:sz="4" w:space="0" w:color="auto"/>
              <w:left w:val="single" w:sz="4" w:space="0" w:color="auto"/>
              <w:bottom w:val="single" w:sz="4" w:space="0" w:color="auto"/>
              <w:right w:val="single" w:sz="4" w:space="0" w:color="auto"/>
            </w:tcBorders>
          </w:tcPr>
          <w:p w14:paraId="52EA3B89"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EFAE5E2"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A521D9D"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46FC75"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p w14:paraId="2D4FE80D"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D860280"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F2927" w:rsidRPr="005E1F72" w14:paraId="12679DDE" w14:textId="77777777" w:rsidTr="00490F10">
        <w:tc>
          <w:tcPr>
            <w:tcW w:w="720" w:type="dxa"/>
            <w:tcBorders>
              <w:top w:val="single" w:sz="4" w:space="0" w:color="auto"/>
              <w:left w:val="single" w:sz="4" w:space="0" w:color="auto"/>
              <w:bottom w:val="single" w:sz="4" w:space="0" w:color="auto"/>
              <w:right w:val="single" w:sz="4" w:space="0" w:color="auto"/>
            </w:tcBorders>
          </w:tcPr>
          <w:p w14:paraId="286F525D"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1B7816A"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7ECB23A"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E1212"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ոչ պարտադիր</w:t>
            </w:r>
          </w:p>
          <w:p w14:paraId="6587FC73"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CECC5A9"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F2927" w:rsidRPr="005E1F72" w14:paraId="6FB37D9F" w14:textId="77777777" w:rsidTr="00490F10">
        <w:tc>
          <w:tcPr>
            <w:tcW w:w="720" w:type="dxa"/>
            <w:tcBorders>
              <w:top w:val="single" w:sz="4" w:space="0" w:color="auto"/>
              <w:left w:val="single" w:sz="4" w:space="0" w:color="auto"/>
              <w:bottom w:val="single" w:sz="4" w:space="0" w:color="auto"/>
              <w:right w:val="single" w:sz="4" w:space="0" w:color="auto"/>
            </w:tcBorders>
          </w:tcPr>
          <w:p w14:paraId="2C200D57"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AC8537"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97F7B2D"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A55247"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ոչ պարտադիր</w:t>
            </w:r>
          </w:p>
          <w:p w14:paraId="73523AF7"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w:t>
            </w:r>
            <w:r w:rsidRPr="005E1F7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4AD1961"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lastRenderedPageBreak/>
              <w:t>լրացվում է վճարողի կողմից</w:t>
            </w:r>
          </w:p>
        </w:tc>
      </w:tr>
      <w:tr w:rsidR="006F2927" w:rsidRPr="005E1F72" w14:paraId="563F2F5B" w14:textId="77777777" w:rsidTr="00490F10">
        <w:tc>
          <w:tcPr>
            <w:tcW w:w="720" w:type="dxa"/>
            <w:tcBorders>
              <w:top w:val="single" w:sz="4" w:space="0" w:color="auto"/>
              <w:left w:val="single" w:sz="4" w:space="0" w:color="auto"/>
              <w:bottom w:val="single" w:sz="4" w:space="0" w:color="auto"/>
              <w:right w:val="single" w:sz="4" w:space="0" w:color="auto"/>
            </w:tcBorders>
          </w:tcPr>
          <w:p w14:paraId="53E71F5E"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64AB347C"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7096300"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27A455"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p w14:paraId="31D82699"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C4D8DA1"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F2927" w:rsidRPr="005E1F72" w14:paraId="5E445627" w14:textId="77777777" w:rsidTr="00490F10">
        <w:tc>
          <w:tcPr>
            <w:tcW w:w="720" w:type="dxa"/>
            <w:tcBorders>
              <w:top w:val="single" w:sz="4" w:space="0" w:color="auto"/>
              <w:left w:val="single" w:sz="4" w:space="0" w:color="auto"/>
              <w:bottom w:val="single" w:sz="4" w:space="0" w:color="auto"/>
              <w:right w:val="single" w:sz="4" w:space="0" w:color="auto"/>
            </w:tcBorders>
          </w:tcPr>
          <w:p w14:paraId="5108960B"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170F19F"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4F2417E"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C76BB9"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ոչ պարտադիր</w:t>
            </w:r>
          </w:p>
          <w:p w14:paraId="597C4FE1" w14:textId="77777777" w:rsidR="006F2927" w:rsidRPr="005E1F72" w:rsidRDefault="006F2927" w:rsidP="00490F10">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1114302" w14:textId="77777777" w:rsidR="006F2927" w:rsidRPr="005E1F72" w:rsidRDefault="006F2927" w:rsidP="00490F10">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6F2927" w:rsidRPr="005E1F72" w14:paraId="0639C31F" w14:textId="77777777" w:rsidTr="00490F10">
        <w:tc>
          <w:tcPr>
            <w:tcW w:w="720" w:type="dxa"/>
            <w:tcBorders>
              <w:top w:val="single" w:sz="4" w:space="0" w:color="auto"/>
              <w:left w:val="single" w:sz="4" w:space="0" w:color="auto"/>
              <w:bottom w:val="single" w:sz="4" w:space="0" w:color="auto"/>
              <w:right w:val="single" w:sz="4" w:space="0" w:color="auto"/>
            </w:tcBorders>
          </w:tcPr>
          <w:p w14:paraId="7EA9F95F"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9D09E3B"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3532CDA"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EC84DC"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ոչ պարտադիր</w:t>
            </w:r>
          </w:p>
          <w:p w14:paraId="44B1A159"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D879A5D"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F2927" w:rsidRPr="005E1F72" w14:paraId="0D280D5F" w14:textId="77777777" w:rsidTr="00490F10">
        <w:tc>
          <w:tcPr>
            <w:tcW w:w="720" w:type="dxa"/>
            <w:tcBorders>
              <w:top w:val="single" w:sz="4" w:space="0" w:color="auto"/>
              <w:left w:val="single" w:sz="4" w:space="0" w:color="auto"/>
              <w:bottom w:val="single" w:sz="4" w:space="0" w:color="auto"/>
              <w:right w:val="single" w:sz="4" w:space="0" w:color="auto"/>
            </w:tcBorders>
          </w:tcPr>
          <w:p w14:paraId="70FF2DF0"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8923A71"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CD8A40A"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1A0D2A"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877F613"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F2927" w:rsidRPr="005E1F72" w14:paraId="66A2C973" w14:textId="77777777" w:rsidTr="00490F10">
        <w:tc>
          <w:tcPr>
            <w:tcW w:w="720" w:type="dxa"/>
            <w:tcBorders>
              <w:top w:val="single" w:sz="4" w:space="0" w:color="auto"/>
              <w:left w:val="single" w:sz="4" w:space="0" w:color="auto"/>
              <w:bottom w:val="single" w:sz="4" w:space="0" w:color="auto"/>
              <w:right w:val="single" w:sz="4" w:space="0" w:color="auto"/>
            </w:tcBorders>
          </w:tcPr>
          <w:p w14:paraId="5495C084"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0075AFA"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539E631"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409036"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p w14:paraId="5CE93A1D"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A6743D9"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F2927" w:rsidRPr="005E1F72" w14:paraId="40983C5F" w14:textId="77777777" w:rsidTr="00490F10">
        <w:tc>
          <w:tcPr>
            <w:tcW w:w="720" w:type="dxa"/>
            <w:tcBorders>
              <w:top w:val="single" w:sz="4" w:space="0" w:color="auto"/>
              <w:left w:val="single" w:sz="4" w:space="0" w:color="auto"/>
              <w:bottom w:val="single" w:sz="4" w:space="0" w:color="auto"/>
              <w:right w:val="single" w:sz="4" w:space="0" w:color="auto"/>
            </w:tcBorders>
          </w:tcPr>
          <w:p w14:paraId="0E173718"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BA93FEE"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064762"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ED3DBC"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p w14:paraId="36664BE9"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7AF1BB"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6F2927" w:rsidRPr="008B72AD" w14:paraId="5F73EE53" w14:textId="77777777" w:rsidTr="00490F10">
        <w:tc>
          <w:tcPr>
            <w:tcW w:w="720" w:type="dxa"/>
            <w:tcBorders>
              <w:top w:val="single" w:sz="4" w:space="0" w:color="auto"/>
              <w:left w:val="single" w:sz="4" w:space="0" w:color="auto"/>
              <w:bottom w:val="single" w:sz="4" w:space="0" w:color="auto"/>
              <w:right w:val="single" w:sz="4" w:space="0" w:color="auto"/>
            </w:tcBorders>
          </w:tcPr>
          <w:p w14:paraId="2B50CD26"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5DAECF7"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C1A87B"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694DFB"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1CE13AC0"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97A3CF"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6F2927" w:rsidRPr="005E1F72" w14:paraId="6D99CD8F" w14:textId="77777777" w:rsidTr="00490F10">
        <w:tc>
          <w:tcPr>
            <w:tcW w:w="720" w:type="dxa"/>
            <w:tcBorders>
              <w:top w:val="single" w:sz="4" w:space="0" w:color="auto"/>
              <w:left w:val="single" w:sz="4" w:space="0" w:color="auto"/>
              <w:bottom w:val="single" w:sz="4" w:space="0" w:color="auto"/>
              <w:right w:val="single" w:sz="4" w:space="0" w:color="auto"/>
            </w:tcBorders>
          </w:tcPr>
          <w:p w14:paraId="7D8AD3D8"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1EE02AC"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2E96E68"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3D512A"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B5F99BE"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F2927" w:rsidRPr="008B72AD" w14:paraId="433C9DFC" w14:textId="77777777" w:rsidTr="00490F10">
        <w:tc>
          <w:tcPr>
            <w:tcW w:w="720" w:type="dxa"/>
            <w:tcBorders>
              <w:top w:val="single" w:sz="4" w:space="0" w:color="auto"/>
              <w:left w:val="single" w:sz="4" w:space="0" w:color="auto"/>
              <w:bottom w:val="single" w:sz="4" w:space="0" w:color="auto"/>
              <w:right w:val="single" w:sz="4" w:space="0" w:color="auto"/>
            </w:tcBorders>
          </w:tcPr>
          <w:p w14:paraId="406FE85A"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03192D9"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8DB539E"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23A480"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Pr="005E1F72">
              <w:rPr>
                <w:rFonts w:ascii="GHEA Grapalat" w:hAnsi="GHEA Grapalat"/>
                <w:sz w:val="20"/>
                <w:szCs w:val="20"/>
                <w:lang w:val="hy-AM"/>
              </w:rPr>
              <w:t>պայմանագրի կատարման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F6A7CA5" w14:textId="77777777" w:rsidR="006F2927" w:rsidRPr="002A4619" w:rsidRDefault="006F2927" w:rsidP="00490F10">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6F2927" w:rsidRPr="005E1F72" w14:paraId="0526A24B" w14:textId="77777777" w:rsidTr="00490F10">
        <w:tc>
          <w:tcPr>
            <w:tcW w:w="720" w:type="dxa"/>
            <w:tcBorders>
              <w:top w:val="single" w:sz="4" w:space="0" w:color="auto"/>
              <w:left w:val="single" w:sz="4" w:space="0" w:color="auto"/>
              <w:bottom w:val="single" w:sz="4" w:space="0" w:color="auto"/>
              <w:right w:val="single" w:sz="4" w:space="0" w:color="auto"/>
            </w:tcBorders>
          </w:tcPr>
          <w:p w14:paraId="07859BE6"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BBA87BE" w14:textId="77777777" w:rsidR="006F2927" w:rsidRPr="005E1F72" w:rsidRDefault="006F2927" w:rsidP="00490F10">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DF65EEA"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A3F725"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p w14:paraId="304D32DD"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5E1F72">
              <w:rPr>
                <w:rFonts w:ascii="GHEA Grapalat" w:hAnsi="GHEA Grapalat"/>
                <w:sz w:val="20"/>
                <w:szCs w:val="20"/>
              </w:rPr>
              <w:lastRenderedPageBreak/>
              <w:t>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CA51BC2"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6F2927" w:rsidRPr="008B72AD" w14:paraId="6836A7DF" w14:textId="77777777" w:rsidTr="00490F10">
        <w:tc>
          <w:tcPr>
            <w:tcW w:w="720" w:type="dxa"/>
            <w:tcBorders>
              <w:top w:val="single" w:sz="4" w:space="0" w:color="auto"/>
              <w:left w:val="single" w:sz="4" w:space="0" w:color="auto"/>
              <w:bottom w:val="single" w:sz="4" w:space="0" w:color="auto"/>
              <w:right w:val="single" w:sz="4" w:space="0" w:color="auto"/>
            </w:tcBorders>
          </w:tcPr>
          <w:p w14:paraId="362CCF4B" w14:textId="77777777" w:rsidR="006F2927" w:rsidRPr="005E1F72" w:rsidDel="0010680B" w:rsidRDefault="006F2927" w:rsidP="00490F10">
            <w:pPr>
              <w:jc w:val="center"/>
              <w:rPr>
                <w:rFonts w:ascii="GHEA Grapalat" w:hAnsi="GHEA Grapalat"/>
                <w:sz w:val="20"/>
                <w:szCs w:val="20"/>
                <w:lang w:val="hy-AM"/>
              </w:rPr>
            </w:pPr>
            <w:r w:rsidRPr="005E1F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01944FD" w14:textId="77777777" w:rsidR="006F2927" w:rsidRPr="005E1F72" w:rsidRDefault="006F2927" w:rsidP="00490F10">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4788876"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17D5BB" w14:textId="77777777" w:rsidR="006F2927" w:rsidRPr="005E1F72" w:rsidRDefault="006F2927" w:rsidP="00490F10">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14:paraId="006F4FFD" w14:textId="77777777" w:rsidR="006F2927" w:rsidRPr="005E1F72" w:rsidRDefault="006F2927" w:rsidP="00490F10">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495C437F"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3964DE1"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6F2927" w:rsidRPr="005E1F72" w14:paraId="62BB204C" w14:textId="77777777" w:rsidTr="00490F10">
        <w:tc>
          <w:tcPr>
            <w:tcW w:w="720" w:type="dxa"/>
            <w:tcBorders>
              <w:top w:val="single" w:sz="4" w:space="0" w:color="auto"/>
              <w:left w:val="single" w:sz="4" w:space="0" w:color="auto"/>
              <w:bottom w:val="single" w:sz="4" w:space="0" w:color="auto"/>
              <w:right w:val="single" w:sz="4" w:space="0" w:color="auto"/>
            </w:tcBorders>
          </w:tcPr>
          <w:p w14:paraId="13D30F06"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2F41A12"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998E38F"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5E8F35"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ոչ պարտադիր</w:t>
            </w:r>
          </w:p>
          <w:p w14:paraId="4BA8CF2D"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2620D2E8"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447D4CA"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6F2927" w:rsidRPr="008B72AD" w14:paraId="2DD95471" w14:textId="77777777" w:rsidTr="00490F10">
        <w:tc>
          <w:tcPr>
            <w:tcW w:w="720" w:type="dxa"/>
            <w:tcBorders>
              <w:top w:val="single" w:sz="4" w:space="0" w:color="auto"/>
              <w:left w:val="single" w:sz="4" w:space="0" w:color="auto"/>
              <w:bottom w:val="single" w:sz="4" w:space="0" w:color="auto"/>
              <w:right w:val="single" w:sz="4" w:space="0" w:color="auto"/>
            </w:tcBorders>
          </w:tcPr>
          <w:p w14:paraId="3FD2F86C"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B9127E5"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B43BCF"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672FD7"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p w14:paraId="14A33B6D"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52B82CA" w14:textId="77777777" w:rsidR="006F2927" w:rsidRPr="005E1F72" w:rsidRDefault="006F2927" w:rsidP="00490F1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1455016"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5B1E0128"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291F38F8" w14:textId="77777777" w:rsidR="006F2927" w:rsidRPr="005E1F72" w:rsidRDefault="006F2927" w:rsidP="00490F10">
            <w:pPr>
              <w:jc w:val="center"/>
              <w:rPr>
                <w:rFonts w:ascii="GHEA Grapalat" w:hAnsi="GHEA Grapalat"/>
                <w:sz w:val="20"/>
                <w:szCs w:val="20"/>
                <w:lang w:val="hy-AM"/>
              </w:rPr>
            </w:pPr>
          </w:p>
        </w:tc>
      </w:tr>
      <w:tr w:rsidR="006F2927" w:rsidRPr="008B72AD" w14:paraId="0C1C79F4" w14:textId="77777777" w:rsidTr="00490F10">
        <w:tc>
          <w:tcPr>
            <w:tcW w:w="720" w:type="dxa"/>
            <w:tcBorders>
              <w:top w:val="single" w:sz="4" w:space="0" w:color="auto"/>
              <w:left w:val="single" w:sz="4" w:space="0" w:color="auto"/>
              <w:bottom w:val="single" w:sz="4" w:space="0" w:color="auto"/>
              <w:right w:val="single" w:sz="4" w:space="0" w:color="auto"/>
            </w:tcBorders>
            <w:vAlign w:val="center"/>
          </w:tcPr>
          <w:p w14:paraId="05893E6F" w14:textId="77777777" w:rsidR="006F2927" w:rsidRPr="005E1F72" w:rsidRDefault="006F2927" w:rsidP="00490F10">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D2CD175"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B6C6AFE"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5164EB"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 xml:space="preserve">պարտադիր` </w:t>
            </w:r>
          </w:p>
          <w:p w14:paraId="5299729F"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3CF2323"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1C83ECB4"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6F2927" w:rsidRPr="005E1F72" w14:paraId="73974C15" w14:textId="77777777" w:rsidTr="00490F10">
        <w:tc>
          <w:tcPr>
            <w:tcW w:w="720" w:type="dxa"/>
            <w:tcBorders>
              <w:top w:val="single" w:sz="4" w:space="0" w:color="auto"/>
              <w:left w:val="single" w:sz="4" w:space="0" w:color="auto"/>
              <w:bottom w:val="single" w:sz="4" w:space="0" w:color="auto"/>
              <w:right w:val="single" w:sz="4" w:space="0" w:color="auto"/>
            </w:tcBorders>
          </w:tcPr>
          <w:p w14:paraId="3B7F40D6"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E71841"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B9A262C"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70E12"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14:paraId="10A3A933"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19EC924"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6F2927" w:rsidRPr="005E1F72" w14:paraId="3B120A13" w14:textId="77777777" w:rsidTr="00490F10">
        <w:tc>
          <w:tcPr>
            <w:tcW w:w="720" w:type="dxa"/>
            <w:tcBorders>
              <w:top w:val="single" w:sz="4" w:space="0" w:color="auto"/>
              <w:left w:val="single" w:sz="4" w:space="0" w:color="auto"/>
              <w:bottom w:val="single" w:sz="4" w:space="0" w:color="auto"/>
              <w:right w:val="single" w:sz="4" w:space="0" w:color="auto"/>
            </w:tcBorders>
            <w:vAlign w:val="center"/>
          </w:tcPr>
          <w:p w14:paraId="0E4EB1F3" w14:textId="77777777" w:rsidR="006F2927" w:rsidRPr="005E1F72" w:rsidRDefault="006F2927" w:rsidP="00490F10">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C0D758A"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B632D2A"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C86BD1"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 xml:space="preserve">պարտադիր` </w:t>
            </w:r>
          </w:p>
          <w:p w14:paraId="21DCF650"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4E2162F"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14:paraId="6079C89D"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6F2927" w:rsidRPr="005E1F72" w14:paraId="4422D68D" w14:textId="77777777" w:rsidTr="00490F10">
        <w:tc>
          <w:tcPr>
            <w:tcW w:w="720" w:type="dxa"/>
            <w:tcBorders>
              <w:top w:val="single" w:sz="4" w:space="0" w:color="auto"/>
              <w:left w:val="single" w:sz="4" w:space="0" w:color="auto"/>
              <w:bottom w:val="single" w:sz="4" w:space="0" w:color="auto"/>
              <w:right w:val="single" w:sz="4" w:space="0" w:color="auto"/>
            </w:tcBorders>
          </w:tcPr>
          <w:p w14:paraId="3E1948FA"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B1182FF"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9DB6B39"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AD237B"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p w14:paraId="3A36DAE2"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577E897" w14:textId="77777777" w:rsidR="006F2927" w:rsidRPr="005E1F72" w:rsidRDefault="006F2927" w:rsidP="00490F10">
            <w:pPr>
              <w:jc w:val="center"/>
              <w:rPr>
                <w:rFonts w:ascii="GHEA Grapalat" w:hAnsi="GHEA Grapalat"/>
                <w:sz w:val="20"/>
                <w:szCs w:val="20"/>
              </w:rPr>
            </w:pPr>
          </w:p>
        </w:tc>
      </w:tr>
      <w:tr w:rsidR="006F2927" w:rsidRPr="005E1F72" w14:paraId="391BF493" w14:textId="77777777" w:rsidTr="00490F10">
        <w:tc>
          <w:tcPr>
            <w:tcW w:w="720" w:type="dxa"/>
            <w:tcBorders>
              <w:top w:val="single" w:sz="4" w:space="0" w:color="auto"/>
              <w:left w:val="single" w:sz="4" w:space="0" w:color="auto"/>
              <w:bottom w:val="single" w:sz="4" w:space="0" w:color="auto"/>
              <w:right w:val="single" w:sz="4" w:space="0" w:color="auto"/>
            </w:tcBorders>
            <w:vAlign w:val="center"/>
          </w:tcPr>
          <w:p w14:paraId="078DB611" w14:textId="77777777" w:rsidR="006F2927" w:rsidRPr="005E1F72" w:rsidRDefault="006F2927" w:rsidP="00490F10">
            <w:pP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28E71A8"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 xml:space="preserve">վճարողին </w:t>
            </w:r>
            <w:r w:rsidRPr="005E1F72">
              <w:rPr>
                <w:rFonts w:ascii="GHEA Grapalat" w:hAnsi="GHEA Grapalat"/>
                <w:sz w:val="20"/>
                <w:szCs w:val="20"/>
              </w:rPr>
              <w:lastRenderedPageBreak/>
              <w:t xml:space="preserve">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DAB1ED0"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8C9D0CD"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p w14:paraId="715C2DFF"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lastRenderedPageBreak/>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85D94A2" w14:textId="77777777" w:rsidR="006F2927" w:rsidRPr="005E1F72" w:rsidRDefault="006F2927" w:rsidP="00490F10">
            <w:pPr>
              <w:jc w:val="center"/>
              <w:rPr>
                <w:rFonts w:ascii="GHEA Grapalat" w:hAnsi="GHEA Grapalat"/>
                <w:sz w:val="20"/>
                <w:szCs w:val="20"/>
              </w:rPr>
            </w:pPr>
          </w:p>
        </w:tc>
      </w:tr>
      <w:tr w:rsidR="006F2927" w:rsidRPr="005E1F72" w14:paraId="349EA845" w14:textId="77777777" w:rsidTr="00490F10">
        <w:tc>
          <w:tcPr>
            <w:tcW w:w="720" w:type="dxa"/>
            <w:tcBorders>
              <w:top w:val="single" w:sz="4" w:space="0" w:color="auto"/>
              <w:left w:val="single" w:sz="4" w:space="0" w:color="auto"/>
              <w:bottom w:val="single" w:sz="4" w:space="0" w:color="auto"/>
              <w:right w:val="single" w:sz="4" w:space="0" w:color="auto"/>
            </w:tcBorders>
          </w:tcPr>
          <w:p w14:paraId="008290A2"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BF3598A" w14:textId="77777777" w:rsidR="006F2927" w:rsidRPr="005E1F72" w:rsidRDefault="006F2927" w:rsidP="00490F10">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BECFF0"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3BF023"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p w14:paraId="1678248E"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1A1F0F67" w14:textId="77777777" w:rsidR="006F2927" w:rsidRPr="005E1F72" w:rsidRDefault="006F2927" w:rsidP="00490F10">
            <w:pPr>
              <w:jc w:val="center"/>
              <w:rPr>
                <w:rFonts w:ascii="GHEA Grapalat" w:hAnsi="GHEA Grapalat"/>
                <w:sz w:val="20"/>
                <w:szCs w:val="20"/>
              </w:rPr>
            </w:pPr>
          </w:p>
        </w:tc>
      </w:tr>
      <w:tr w:rsidR="006F2927" w:rsidRPr="005E1F72" w14:paraId="315EFCDB" w14:textId="77777777" w:rsidTr="00490F10">
        <w:tc>
          <w:tcPr>
            <w:tcW w:w="720" w:type="dxa"/>
            <w:tcBorders>
              <w:top w:val="single" w:sz="4" w:space="0" w:color="auto"/>
              <w:left w:val="single" w:sz="4" w:space="0" w:color="auto"/>
              <w:bottom w:val="single" w:sz="4" w:space="0" w:color="auto"/>
              <w:right w:val="single" w:sz="4" w:space="0" w:color="auto"/>
            </w:tcBorders>
          </w:tcPr>
          <w:p w14:paraId="45AA3C25"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ED24058"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FB2ED5"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408A6F"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ոչ պարտադիր</w:t>
            </w:r>
          </w:p>
          <w:p w14:paraId="0C0B6AC4"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D0B9BA6" w14:textId="77777777" w:rsidR="006F2927" w:rsidRPr="005E1F72" w:rsidRDefault="006F2927" w:rsidP="00490F10">
            <w:pPr>
              <w:jc w:val="center"/>
              <w:rPr>
                <w:rFonts w:ascii="GHEA Grapalat" w:hAnsi="GHEA Grapalat"/>
                <w:sz w:val="20"/>
                <w:szCs w:val="20"/>
              </w:rPr>
            </w:pPr>
          </w:p>
        </w:tc>
      </w:tr>
      <w:tr w:rsidR="006F2927" w:rsidRPr="005E1F72" w14:paraId="2403910E" w14:textId="77777777" w:rsidTr="00490F10">
        <w:tc>
          <w:tcPr>
            <w:tcW w:w="720" w:type="dxa"/>
            <w:tcBorders>
              <w:top w:val="single" w:sz="4" w:space="0" w:color="auto"/>
              <w:left w:val="single" w:sz="4" w:space="0" w:color="auto"/>
              <w:bottom w:val="single" w:sz="4" w:space="0" w:color="auto"/>
              <w:right w:val="single" w:sz="4" w:space="0" w:color="auto"/>
            </w:tcBorders>
          </w:tcPr>
          <w:p w14:paraId="24173753"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B235DC"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4C8F012"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AEB064"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17B1BB9B"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76E388" w14:textId="77777777" w:rsidR="006F2927" w:rsidRPr="005E1F72" w:rsidRDefault="006F2927" w:rsidP="00490F10">
            <w:pPr>
              <w:jc w:val="center"/>
              <w:rPr>
                <w:rFonts w:ascii="GHEA Grapalat" w:hAnsi="GHEA Grapalat"/>
                <w:sz w:val="20"/>
                <w:szCs w:val="20"/>
              </w:rPr>
            </w:pPr>
          </w:p>
        </w:tc>
      </w:tr>
      <w:tr w:rsidR="006F2927" w:rsidRPr="000E3911" w14:paraId="449F00A4" w14:textId="77777777" w:rsidTr="00490F10">
        <w:tc>
          <w:tcPr>
            <w:tcW w:w="720" w:type="dxa"/>
            <w:tcBorders>
              <w:top w:val="single" w:sz="4" w:space="0" w:color="auto"/>
              <w:left w:val="single" w:sz="4" w:space="0" w:color="auto"/>
              <w:bottom w:val="single" w:sz="4" w:space="0" w:color="auto"/>
              <w:right w:val="single" w:sz="4" w:space="0" w:color="auto"/>
            </w:tcBorders>
          </w:tcPr>
          <w:p w14:paraId="37E085DA"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B7BC5C7"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65F2502"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B7CAA" w14:textId="77777777" w:rsidR="006F2927" w:rsidRPr="005E1F72" w:rsidRDefault="006F2927" w:rsidP="00490F10">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488A75C7" w14:textId="77777777" w:rsidR="006F2927" w:rsidRPr="000E3911" w:rsidRDefault="006F2927" w:rsidP="00490F10">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2D51BFA" w14:textId="77777777" w:rsidR="006F2927" w:rsidRPr="000E3911" w:rsidRDefault="006F2927" w:rsidP="00490F10">
            <w:pPr>
              <w:jc w:val="center"/>
              <w:rPr>
                <w:rFonts w:ascii="GHEA Grapalat" w:hAnsi="GHEA Grapalat"/>
                <w:sz w:val="20"/>
                <w:szCs w:val="20"/>
              </w:rPr>
            </w:pPr>
          </w:p>
        </w:tc>
      </w:tr>
    </w:tbl>
    <w:p w14:paraId="22E85D9D" w14:textId="77777777" w:rsidR="006F2927" w:rsidRPr="000F4414" w:rsidRDefault="006F2927" w:rsidP="006F2927">
      <w:pPr>
        <w:pStyle w:val="a3"/>
        <w:jc w:val="right"/>
        <w:rPr>
          <w:rFonts w:ascii="GHEA Grapalat" w:hAnsi="GHEA Grapalat" w:cs="Sylfaen"/>
          <w:i w:val="0"/>
          <w:lang w:val="en-US"/>
        </w:rPr>
      </w:pPr>
    </w:p>
    <w:p w14:paraId="2E5BA351" w14:textId="3C4F1D17" w:rsidR="002B0E49" w:rsidRDefault="00334B2F" w:rsidP="00B97B50">
      <w:pPr>
        <w:pStyle w:val="31"/>
        <w:spacing w:line="240" w:lineRule="auto"/>
        <w:jc w:val="right"/>
        <w:rPr>
          <w:rFonts w:ascii="GHEA Grapalat" w:hAnsi="GHEA Grapalat" w:cs="Sylfaen"/>
          <w:b/>
          <w:lang w:val="hy-AM"/>
        </w:rPr>
      </w:pPr>
      <w:r w:rsidRPr="00F566BF">
        <w:rPr>
          <w:rFonts w:ascii="GHEA Grapalat" w:hAnsi="GHEA Grapalat"/>
          <w:b/>
          <w:lang w:val="hy-AM"/>
        </w:rPr>
        <w:br w:type="page"/>
      </w:r>
    </w:p>
    <w:p w14:paraId="77EB5A58" w14:textId="77777777" w:rsidR="00F15AC0" w:rsidRPr="002D4DC4" w:rsidRDefault="002B0E49" w:rsidP="002B0E49">
      <w:pPr>
        <w:pStyle w:val="31"/>
        <w:tabs>
          <w:tab w:val="left" w:pos="9105"/>
          <w:tab w:val="right" w:pos="10394"/>
        </w:tabs>
        <w:spacing w:line="240" w:lineRule="auto"/>
        <w:jc w:val="left"/>
        <w:rPr>
          <w:rFonts w:ascii="GHEA Grapalat" w:hAnsi="GHEA Grapalat" w:cs="Sylfaen"/>
          <w:b/>
          <w:lang w:val="hy-AM"/>
        </w:rPr>
      </w:pPr>
      <w:r>
        <w:rPr>
          <w:rFonts w:ascii="GHEA Grapalat" w:hAnsi="GHEA Grapalat" w:cs="Sylfaen"/>
          <w:b/>
          <w:lang w:val="hy-AM"/>
        </w:rPr>
        <w:lastRenderedPageBreak/>
        <w:tab/>
      </w:r>
      <w:r w:rsidR="00071D1C" w:rsidRPr="00F566BF">
        <w:rPr>
          <w:rFonts w:ascii="GHEA Grapalat" w:hAnsi="GHEA Grapalat" w:cs="Sylfaen"/>
          <w:b/>
          <w:lang w:val="hy-AM"/>
        </w:rPr>
        <w:t xml:space="preserve">Հավելված </w:t>
      </w:r>
      <w:r w:rsidR="00F15AC0" w:rsidRPr="002D4DC4">
        <w:rPr>
          <w:rFonts w:ascii="GHEA Grapalat" w:hAnsi="GHEA Grapalat" w:cs="Sylfaen"/>
          <w:b/>
          <w:lang w:val="hy-AM"/>
        </w:rPr>
        <w:t>6</w:t>
      </w:r>
    </w:p>
    <w:p w14:paraId="5C6F2E78" w14:textId="13AA3753" w:rsidR="00820861" w:rsidRPr="00F566BF" w:rsidRDefault="0098307F" w:rsidP="00820861">
      <w:pPr>
        <w:pStyle w:val="31"/>
        <w:spacing w:line="240" w:lineRule="auto"/>
        <w:jc w:val="right"/>
        <w:rPr>
          <w:rFonts w:ascii="GHEA Grapalat" w:hAnsi="GHEA Grapalat" w:cs="Sylfaen"/>
          <w:b/>
          <w:lang w:val="hy-AM"/>
        </w:rPr>
      </w:pPr>
      <w:r w:rsidRPr="00BC5239">
        <w:rPr>
          <w:rFonts w:ascii="GHEA Grapalat" w:hAnsi="GHEA Grapalat"/>
          <w:b/>
          <w:color w:val="000000" w:themeColor="text1"/>
          <w:lang w:val="hy-AM"/>
        </w:rPr>
        <w:t>«ՔԲԿ-ԳՀԱՇՁԲ-22/19»</w:t>
      </w:r>
      <w:r w:rsidRPr="00BC5239">
        <w:rPr>
          <w:rFonts w:ascii="GHEA Grapalat" w:hAnsi="GHEA Grapalat"/>
          <w:b/>
          <w:color w:val="000000" w:themeColor="text1"/>
          <w:lang w:val="es-ES"/>
        </w:rPr>
        <w:t xml:space="preserve">  </w:t>
      </w:r>
      <w:r w:rsidR="00820861" w:rsidRPr="00F566BF">
        <w:rPr>
          <w:rFonts w:ascii="GHEA Grapalat" w:hAnsi="GHEA Grapalat" w:cs="Sylfaen"/>
          <w:b/>
          <w:lang w:val="hy-AM"/>
        </w:rPr>
        <w:t>ծածկագրով</w:t>
      </w:r>
    </w:p>
    <w:p w14:paraId="630CE518" w14:textId="3056A343" w:rsidR="00071D1C" w:rsidRPr="00F566BF" w:rsidRDefault="00820861" w:rsidP="0082086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ընթացակարգի</w:t>
      </w:r>
      <w:r w:rsidRPr="00F566BF">
        <w:rPr>
          <w:rFonts w:ascii="GHEA Grapalat" w:hAnsi="GHEA Grapalat" w:cs="Arial"/>
          <w:b/>
          <w:lang w:val="es-ES"/>
        </w:rPr>
        <w:t xml:space="preserve"> </w:t>
      </w:r>
      <w:r w:rsidR="00071D1C" w:rsidRPr="00F566BF">
        <w:rPr>
          <w:rFonts w:ascii="GHEA Grapalat" w:hAnsi="GHEA Grapalat" w:cs="Sylfaen"/>
          <w:b/>
          <w:lang w:val="hy-AM"/>
        </w:rPr>
        <w:t>հրավերի</w:t>
      </w:r>
    </w:p>
    <w:p w14:paraId="00BDC581" w14:textId="77777777" w:rsidR="007678FA" w:rsidRPr="00F566BF" w:rsidRDefault="007678FA" w:rsidP="00F02279">
      <w:pPr>
        <w:ind w:left="-142" w:firstLine="142"/>
        <w:jc w:val="center"/>
        <w:rPr>
          <w:rFonts w:ascii="GHEA Grapalat" w:hAnsi="GHEA Grapalat" w:cs="Sylfaen"/>
          <w:b/>
          <w:lang w:val="hy-AM"/>
        </w:rPr>
      </w:pPr>
    </w:p>
    <w:p w14:paraId="0B4E9C0A" w14:textId="75B79EDF" w:rsidR="007678FA" w:rsidRPr="00F566BF" w:rsidRDefault="007678FA" w:rsidP="007678FA">
      <w:pPr>
        <w:ind w:left="-142" w:firstLine="142"/>
        <w:jc w:val="center"/>
        <w:rPr>
          <w:rFonts w:ascii="GHEA Grapalat" w:hAnsi="GHEA Grapalat"/>
          <w:b/>
          <w:lang w:val="hy-AM"/>
        </w:rPr>
      </w:pPr>
      <w:r w:rsidRPr="00F566BF">
        <w:rPr>
          <w:rFonts w:ascii="GHEA Grapalat" w:hAnsi="GHEA Grapalat" w:cs="Sylfaen"/>
          <w:b/>
          <w:lang w:val="hy-AM"/>
        </w:rPr>
        <w:t>ՊԵՏՈՒԹՅԱՆ</w:t>
      </w:r>
      <w:r w:rsidRPr="00F566BF">
        <w:rPr>
          <w:rFonts w:ascii="GHEA Grapalat" w:hAnsi="GHEA Grapalat" w:cs="Times Armenian"/>
          <w:b/>
          <w:lang w:val="hy-AM"/>
        </w:rPr>
        <w:t xml:space="preserve">  </w:t>
      </w:r>
      <w:r w:rsidRPr="00F566BF">
        <w:rPr>
          <w:rFonts w:ascii="GHEA Grapalat" w:hAnsi="GHEA Grapalat" w:cs="Sylfaen"/>
          <w:b/>
          <w:lang w:val="hy-AM"/>
        </w:rPr>
        <w:t>ԿԱՐԻՔՆԵՐԻ</w:t>
      </w:r>
      <w:r w:rsidRPr="00F566BF">
        <w:rPr>
          <w:rFonts w:ascii="GHEA Grapalat" w:hAnsi="GHEA Grapalat" w:cs="Times Armenian"/>
          <w:b/>
          <w:lang w:val="hy-AM"/>
        </w:rPr>
        <w:t xml:space="preserve"> </w:t>
      </w:r>
      <w:r w:rsidRPr="00F566BF">
        <w:rPr>
          <w:rFonts w:ascii="GHEA Grapalat" w:hAnsi="GHEA Grapalat" w:cs="Sylfaen"/>
          <w:b/>
          <w:lang w:val="hy-AM"/>
        </w:rPr>
        <w:t>ՀԱՄԱՐ</w:t>
      </w:r>
      <w:r w:rsidRPr="00F566BF">
        <w:rPr>
          <w:rFonts w:ascii="GHEA Grapalat" w:hAnsi="GHEA Grapalat" w:cs="Times Armenian"/>
          <w:b/>
          <w:lang w:val="hy-AM"/>
        </w:rPr>
        <w:t xml:space="preserve"> </w:t>
      </w:r>
      <w:r w:rsidR="001B2816">
        <w:rPr>
          <w:rFonts w:ascii="GHEA Grapalat" w:hAnsi="GHEA Grapalat" w:cs="Sylfaen"/>
          <w:b/>
          <w:sz w:val="22"/>
          <w:szCs w:val="22"/>
          <w:lang w:val="hy-AM"/>
        </w:rPr>
        <w:t>ԱՇԽԱՏԱՆՔԻ ԿԱՏԱՐՄԱՆ</w:t>
      </w:r>
    </w:p>
    <w:p w14:paraId="61C4EB9F" w14:textId="77777777" w:rsidR="007678FA" w:rsidRPr="00F566BF" w:rsidRDefault="007678FA" w:rsidP="007678FA">
      <w:pPr>
        <w:ind w:left="-142" w:firstLine="142"/>
        <w:jc w:val="center"/>
        <w:rPr>
          <w:rFonts w:ascii="GHEA Grapalat" w:hAnsi="GHEA Grapalat" w:cs="Times Armenian"/>
          <w:b/>
          <w:lang w:val="hy-AM"/>
        </w:rPr>
      </w:pPr>
      <w:r w:rsidRPr="00F566BF">
        <w:rPr>
          <w:rFonts w:ascii="GHEA Grapalat" w:hAnsi="GHEA Grapalat" w:cs="Sylfaen"/>
          <w:b/>
          <w:lang w:val="hy-AM"/>
        </w:rPr>
        <w:t>ՊԵՏԱԿԱՆ</w:t>
      </w:r>
      <w:r w:rsidRPr="00F566BF">
        <w:rPr>
          <w:rFonts w:ascii="GHEA Grapalat" w:hAnsi="GHEA Grapalat" w:cs="Times Armenian"/>
          <w:b/>
          <w:lang w:val="hy-AM"/>
        </w:rPr>
        <w:t xml:space="preserve">  </w:t>
      </w:r>
      <w:r w:rsidRPr="00F566BF">
        <w:rPr>
          <w:rFonts w:ascii="GHEA Grapalat" w:hAnsi="GHEA Grapalat" w:cs="Sylfaen"/>
          <w:b/>
          <w:lang w:val="hy-AM"/>
        </w:rPr>
        <w:t>ԳՆՄԱՆ</w:t>
      </w:r>
      <w:r w:rsidRPr="00F566BF">
        <w:rPr>
          <w:rFonts w:ascii="GHEA Grapalat" w:hAnsi="GHEA Grapalat" w:cs="Times Armenian"/>
          <w:b/>
          <w:lang w:val="hy-AM"/>
        </w:rPr>
        <w:t xml:space="preserve">  </w:t>
      </w:r>
      <w:r w:rsidRPr="00F566BF">
        <w:rPr>
          <w:rFonts w:ascii="GHEA Grapalat" w:hAnsi="GHEA Grapalat" w:cs="Sylfaen"/>
          <w:b/>
          <w:lang w:val="hy-AM"/>
        </w:rPr>
        <w:t>ՊԱՅՄԱՆԱԳԻՐ</w:t>
      </w:r>
      <w:r w:rsidRPr="00F566BF">
        <w:rPr>
          <w:rFonts w:ascii="GHEA Grapalat" w:hAnsi="GHEA Grapalat" w:cs="Times Armenian"/>
          <w:b/>
          <w:lang w:val="hy-AM"/>
        </w:rPr>
        <w:t xml:space="preserve">   </w:t>
      </w:r>
    </w:p>
    <w:p w14:paraId="5A901CBF" w14:textId="52634627" w:rsidR="007678FA" w:rsidRDefault="007678FA" w:rsidP="007678FA">
      <w:pPr>
        <w:ind w:left="-142" w:firstLine="142"/>
        <w:jc w:val="center"/>
        <w:rPr>
          <w:rFonts w:ascii="GHEA Grapalat" w:hAnsi="GHEA Grapalat"/>
          <w:b/>
          <w:u w:val="single"/>
          <w:lang w:val="hy-AM"/>
        </w:rPr>
      </w:pPr>
      <w:r w:rsidRPr="00F566BF">
        <w:rPr>
          <w:rFonts w:ascii="GHEA Grapalat" w:hAnsi="GHEA Grapalat"/>
          <w:b/>
          <w:lang w:val="hy-AM"/>
        </w:rPr>
        <w:t xml:space="preserve">N </w:t>
      </w:r>
      <w:r w:rsidRPr="00F566BF">
        <w:rPr>
          <w:rFonts w:ascii="GHEA Grapalat" w:hAnsi="GHEA Grapalat"/>
          <w:b/>
          <w:u w:val="single"/>
          <w:lang w:val="hy-AM"/>
        </w:rPr>
        <w:tab/>
      </w:r>
      <w:r w:rsidRPr="00F566BF">
        <w:rPr>
          <w:rFonts w:ascii="GHEA Grapalat" w:hAnsi="GHEA Grapalat"/>
          <w:b/>
          <w:u w:val="single"/>
          <w:lang w:val="hy-AM"/>
        </w:rPr>
        <w:tab/>
      </w:r>
      <w:r w:rsidRPr="00F566BF">
        <w:rPr>
          <w:rFonts w:ascii="GHEA Grapalat" w:hAnsi="GHEA Grapalat"/>
          <w:b/>
          <w:u w:val="single"/>
          <w:lang w:val="hy-AM"/>
        </w:rPr>
        <w:tab/>
      </w:r>
      <w:r w:rsidRPr="00F566BF">
        <w:rPr>
          <w:rFonts w:ascii="GHEA Grapalat" w:hAnsi="GHEA Grapalat"/>
          <w:b/>
          <w:u w:val="single"/>
          <w:lang w:val="hy-AM"/>
        </w:rPr>
        <w:tab/>
      </w:r>
    </w:p>
    <w:p w14:paraId="45871631" w14:textId="77777777" w:rsidR="00820861" w:rsidRPr="00F566BF" w:rsidRDefault="00820861" w:rsidP="007678FA">
      <w:pPr>
        <w:ind w:left="-142" w:firstLine="142"/>
        <w:jc w:val="center"/>
        <w:rPr>
          <w:rFonts w:ascii="GHEA Grapalat" w:hAnsi="GHEA Grapalat"/>
          <w:b/>
          <w:u w:val="single"/>
          <w:lang w:val="hy-AM"/>
        </w:rPr>
      </w:pPr>
    </w:p>
    <w:p w14:paraId="65ABB5C8" w14:textId="77777777" w:rsidR="007678FA" w:rsidRPr="00F566BF" w:rsidRDefault="007678FA" w:rsidP="007678FA">
      <w:pPr>
        <w:tabs>
          <w:tab w:val="left" w:pos="720"/>
          <w:tab w:val="left" w:pos="1440"/>
          <w:tab w:val="left" w:pos="8865"/>
        </w:tabs>
        <w:jc w:val="both"/>
        <w:rPr>
          <w:rFonts w:ascii="GHEA Grapalat" w:hAnsi="GHEA Grapalat" w:cs="Sylfaen"/>
          <w:sz w:val="20"/>
          <w:lang w:val="hy-AM"/>
        </w:rPr>
      </w:pPr>
      <w:r w:rsidRPr="00F566BF">
        <w:rPr>
          <w:rFonts w:ascii="GHEA Grapalat" w:hAnsi="GHEA Grapalat" w:cs="Sylfaen"/>
          <w:sz w:val="20"/>
          <w:lang w:val="hy-AM"/>
        </w:rPr>
        <w:t xml:space="preserve">         ք. </w:t>
      </w:r>
      <w:r w:rsidRPr="00F566BF">
        <w:rPr>
          <w:rFonts w:ascii="GHEA Grapalat" w:hAnsi="GHEA Grapalat" w:cs="Sylfaen"/>
          <w:sz w:val="20"/>
          <w:u w:val="single"/>
          <w:lang w:val="hy-AM"/>
        </w:rPr>
        <w:t xml:space="preserve">           </w:t>
      </w:r>
      <w:r w:rsidRPr="00F566BF">
        <w:rPr>
          <w:rFonts w:ascii="GHEA Grapalat" w:hAnsi="GHEA Grapalat" w:cs="Sylfaen"/>
          <w:sz w:val="20"/>
          <w:lang w:val="hy-AM"/>
        </w:rPr>
        <w:t xml:space="preserve">                                                                                          </w:t>
      </w:r>
      <w:r w:rsidRPr="00F566BF">
        <w:rPr>
          <w:rFonts w:ascii="GHEA Grapalat" w:hAnsi="GHEA Grapalat"/>
          <w:lang w:val="hy-AM"/>
        </w:rPr>
        <w:t>«</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cs="Sylfaen"/>
          <w:sz w:val="20"/>
          <w:lang w:val="hy-AM"/>
        </w:rPr>
        <w:t>20   թ.</w:t>
      </w:r>
    </w:p>
    <w:p w14:paraId="0769B72A" w14:textId="77777777" w:rsidR="007678FA" w:rsidRPr="00F566BF" w:rsidRDefault="007678FA" w:rsidP="007678FA">
      <w:pPr>
        <w:tabs>
          <w:tab w:val="left" w:pos="720"/>
          <w:tab w:val="left" w:pos="1440"/>
          <w:tab w:val="left" w:pos="8865"/>
        </w:tabs>
        <w:jc w:val="both"/>
        <w:rPr>
          <w:rFonts w:ascii="GHEA Grapalat" w:hAnsi="GHEA Grapalat" w:cs="Sylfaen"/>
          <w:sz w:val="20"/>
          <w:lang w:val="hy-AM"/>
        </w:rPr>
      </w:pPr>
    </w:p>
    <w:p w14:paraId="7DA4833F" w14:textId="336C2601" w:rsidR="007678FA" w:rsidRPr="00F566BF" w:rsidRDefault="007678FA" w:rsidP="007678FA">
      <w:pPr>
        <w:ind w:firstLine="720"/>
        <w:jc w:val="both"/>
        <w:rPr>
          <w:rFonts w:ascii="GHEA Grapalat" w:hAnsi="GHEA Grapalat"/>
          <w:sz w:val="20"/>
          <w:lang w:val="hy-AM"/>
        </w:rPr>
      </w:pPr>
      <w:r w:rsidRPr="00F566BF">
        <w:rPr>
          <w:rFonts w:ascii="GHEA Grapalat" w:hAnsi="GHEA Grapalat"/>
          <w:lang w:val="hy-AM"/>
        </w:rPr>
        <w:t>«</w:t>
      </w:r>
      <w:r w:rsidRPr="00F566BF">
        <w:rPr>
          <w:rFonts w:ascii="GHEA Grapalat" w:hAnsi="GHEA Grapalat" w:cs="Sylfaen"/>
          <w:sz w:val="20"/>
          <w:lang w:val="hy-AM"/>
        </w:rPr>
        <w:t>________________________________________</w:t>
      </w:r>
      <w:r w:rsidRPr="00F566BF">
        <w:rPr>
          <w:rFonts w:ascii="GHEA Grapalat" w:hAnsi="GHEA Grapalat"/>
          <w:lang w:val="hy-AM"/>
        </w:rPr>
        <w:t>»</w:t>
      </w:r>
      <w:r w:rsidRPr="00F566BF">
        <w:rPr>
          <w:rFonts w:ascii="GHEA Grapalat" w:hAnsi="GHEA Grapalat" w:cs="Times Armenian"/>
          <w:sz w:val="20"/>
          <w:lang w:val="hy-AM"/>
        </w:rPr>
        <w:t xml:space="preserve">,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դեմս</w:t>
      </w:r>
      <w:r w:rsidRPr="00F566BF">
        <w:rPr>
          <w:rFonts w:ascii="GHEA Grapalat" w:hAnsi="GHEA Grapalat" w:cs="Times Armenian"/>
          <w:sz w:val="20"/>
          <w:lang w:val="hy-AM"/>
        </w:rPr>
        <w:t xml:space="preserve"> ------------------------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գործում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 </w:t>
      </w:r>
      <w:r w:rsidRPr="00F566BF">
        <w:rPr>
          <w:rFonts w:ascii="GHEA Grapalat" w:hAnsi="GHEA Grapalat" w:cs="Sylfaen"/>
          <w:sz w:val="20"/>
          <w:lang w:val="hy-AM"/>
        </w:rPr>
        <w:t>կանոնադրության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այսուհետ՝</w:t>
      </w:r>
      <w:r w:rsidRPr="00F566BF">
        <w:rPr>
          <w:rFonts w:ascii="GHEA Grapalat" w:hAnsi="GHEA Grapalat" w:cs="Times Armenian"/>
          <w:sz w:val="20"/>
          <w:lang w:val="hy-AM"/>
        </w:rPr>
        <w:t xml:space="preserve"> </w:t>
      </w:r>
      <w:r w:rsidRPr="00F566BF">
        <w:rPr>
          <w:rFonts w:ascii="GHEA Grapalat" w:hAnsi="GHEA Grapalat" w:cs="Sylfaen"/>
          <w:sz w:val="20"/>
          <w:lang w:val="hy-AM"/>
        </w:rPr>
        <w:t>Պատվիրատու</w:t>
      </w:r>
      <w:r w:rsidRPr="00F566BF">
        <w:rPr>
          <w:rFonts w:ascii="GHEA Grapalat" w:hAnsi="GHEA Grapalat" w:cs="Times Armenian"/>
          <w:sz w:val="20"/>
          <w:lang w:val="hy-AM"/>
        </w:rPr>
        <w:t xml:space="preserve">), </w:t>
      </w:r>
      <w:r w:rsidRPr="00F566BF">
        <w:rPr>
          <w:rFonts w:ascii="GHEA Grapalat" w:hAnsi="GHEA Grapalat" w:cs="Sylfaen"/>
          <w:sz w:val="20"/>
          <w:lang w:val="hy-AM"/>
        </w:rPr>
        <w:t>մի</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կողմից</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ն</w:t>
      </w:r>
      <w:r w:rsidRPr="00F566BF">
        <w:rPr>
          <w:rFonts w:ascii="GHEA Grapalat" w:hAnsi="GHEA Grapalat" w:cs="Times Armenian"/>
          <w:sz w:val="20"/>
          <w:lang w:val="hy-AM"/>
        </w:rPr>
        <w:t>,</w:t>
      </w:r>
      <w:r w:rsidRPr="00F566BF">
        <w:rPr>
          <w:rFonts w:ascii="GHEA Grapalat" w:hAnsi="GHEA Grapalat"/>
          <w:sz w:val="20"/>
          <w:lang w:val="hy-AM"/>
        </w:rPr>
        <w:t xml:space="preserve">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դեմս</w:t>
      </w:r>
      <w:r w:rsidRPr="00F566BF">
        <w:rPr>
          <w:rFonts w:ascii="GHEA Grapalat" w:hAnsi="GHEA Grapalat" w:cs="Times Armenian"/>
          <w:sz w:val="20"/>
          <w:lang w:val="hy-AM"/>
        </w:rPr>
        <w:t xml:space="preserve"> </w:t>
      </w:r>
      <w:r w:rsidRPr="00F566BF">
        <w:rPr>
          <w:rFonts w:ascii="GHEA Grapalat" w:hAnsi="GHEA Grapalat" w:cs="Sylfaen"/>
          <w:sz w:val="20"/>
          <w:lang w:val="hy-AM"/>
        </w:rPr>
        <w:t>տնօրեն</w:t>
      </w:r>
      <w:r w:rsidRPr="00F566BF">
        <w:rPr>
          <w:rFonts w:ascii="GHEA Grapalat" w:hAnsi="GHEA Grapalat" w:cs="Times Armenian"/>
          <w:sz w:val="20"/>
          <w:lang w:val="hy-AM"/>
        </w:rPr>
        <w:t xml:space="preserve"> ------------------------</w:t>
      </w:r>
      <w:r w:rsidRPr="00F566BF">
        <w:rPr>
          <w:rFonts w:ascii="GHEA Grapalat" w:hAnsi="GHEA Grapalat" w:cs="Sylfaen"/>
          <w:sz w:val="20"/>
          <w:lang w:val="hy-AM"/>
        </w:rPr>
        <w:t>ի, որը</w:t>
      </w:r>
      <w:r w:rsidRPr="00F566BF">
        <w:rPr>
          <w:rFonts w:ascii="GHEA Grapalat" w:hAnsi="GHEA Grapalat" w:cs="Times Armenian"/>
          <w:sz w:val="20"/>
          <w:lang w:val="hy-AM"/>
        </w:rPr>
        <w:t xml:space="preserve"> </w:t>
      </w:r>
      <w:r w:rsidRPr="00F566BF">
        <w:rPr>
          <w:rFonts w:ascii="GHEA Grapalat" w:hAnsi="GHEA Grapalat" w:cs="Sylfaen"/>
          <w:sz w:val="20"/>
          <w:lang w:val="hy-AM"/>
        </w:rPr>
        <w:t>գործում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 </w:t>
      </w:r>
      <w:r w:rsidRPr="00F566BF">
        <w:rPr>
          <w:rFonts w:ascii="GHEA Grapalat" w:hAnsi="GHEA Grapalat" w:cs="Sylfaen"/>
          <w:sz w:val="20"/>
          <w:lang w:val="hy-AM"/>
        </w:rPr>
        <w:t>կանոնադրության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այսուհետ՝</w:t>
      </w:r>
      <w:r w:rsidRPr="00F566BF">
        <w:rPr>
          <w:rFonts w:ascii="GHEA Grapalat" w:hAnsi="GHEA Grapalat" w:cs="Times Armenian"/>
          <w:sz w:val="20"/>
          <w:lang w:val="hy-AM"/>
        </w:rPr>
        <w:t xml:space="preserve"> </w:t>
      </w:r>
      <w:r w:rsidR="00713371" w:rsidRPr="00713371">
        <w:rPr>
          <w:rFonts w:ascii="GHEA Grapalat" w:hAnsi="GHEA Grapalat" w:cs="Sylfaen"/>
          <w:sz w:val="20"/>
          <w:lang w:val="hy-AM"/>
        </w:rPr>
        <w:t>Կապալառուն</w:t>
      </w:r>
      <w:r w:rsidRPr="00F566BF">
        <w:rPr>
          <w:rFonts w:ascii="GHEA Grapalat" w:hAnsi="GHEA Grapalat" w:cs="Times Armenian"/>
          <w:sz w:val="20"/>
          <w:lang w:val="hy-AM"/>
        </w:rPr>
        <w:t xml:space="preserve">), </w:t>
      </w:r>
      <w:r w:rsidRPr="00F566BF">
        <w:rPr>
          <w:rFonts w:ascii="GHEA Grapalat" w:hAnsi="GHEA Grapalat" w:cs="Sylfaen"/>
          <w:sz w:val="20"/>
          <w:lang w:val="hy-AM"/>
        </w:rPr>
        <w:t>մյուս</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կողմից</w:t>
      </w:r>
      <w:r w:rsidRPr="00F566BF">
        <w:rPr>
          <w:rFonts w:ascii="GHEA Grapalat" w:hAnsi="GHEA Grapalat" w:cs="Times Armenian"/>
          <w:sz w:val="20"/>
          <w:lang w:val="hy-AM"/>
        </w:rPr>
        <w:t xml:space="preserve">, </w:t>
      </w:r>
      <w:r w:rsidRPr="00F566BF">
        <w:rPr>
          <w:rFonts w:ascii="GHEA Grapalat" w:hAnsi="GHEA Grapalat" w:cs="Sylfaen"/>
          <w:sz w:val="20"/>
          <w:lang w:val="hy-AM"/>
        </w:rPr>
        <w:t>կնքեցին</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հետևյալի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մասին</w:t>
      </w:r>
      <w:r w:rsidRPr="00F566BF">
        <w:rPr>
          <w:rFonts w:ascii="GHEA Grapalat" w:hAnsi="GHEA Grapalat" w:cs="Times Armenian"/>
          <w:sz w:val="20"/>
          <w:lang w:val="hy-AM"/>
        </w:rPr>
        <w:t>։</w:t>
      </w:r>
    </w:p>
    <w:p w14:paraId="2B4C028C" w14:textId="77777777" w:rsidR="007678FA" w:rsidRPr="00F566BF" w:rsidRDefault="007678FA" w:rsidP="007678FA">
      <w:pPr>
        <w:jc w:val="both"/>
        <w:rPr>
          <w:rFonts w:ascii="GHEA Grapalat" w:hAnsi="GHEA Grapalat"/>
          <w:i/>
          <w:sz w:val="20"/>
          <w:lang w:val="hy-AM" w:eastAsia="zh-CN"/>
        </w:rPr>
      </w:pPr>
    </w:p>
    <w:p w14:paraId="1E0A75AD" w14:textId="769B8A65" w:rsidR="007678FA" w:rsidRPr="004C0A7A" w:rsidRDefault="007678FA" w:rsidP="004C0A7A">
      <w:pPr>
        <w:ind w:firstLine="720"/>
        <w:jc w:val="center"/>
        <w:rPr>
          <w:rFonts w:ascii="GHEA Grapalat" w:hAnsi="GHEA Grapalat" w:cs="Sylfaen"/>
          <w:b/>
          <w:smallCaps/>
          <w:sz w:val="20"/>
          <w:szCs w:val="20"/>
          <w:lang w:val="hy-AM"/>
        </w:rPr>
      </w:pPr>
      <w:r w:rsidRPr="004C0A7A">
        <w:rPr>
          <w:rFonts w:ascii="GHEA Grapalat" w:hAnsi="GHEA Grapalat" w:cs="Sylfaen"/>
          <w:b/>
          <w:smallCaps/>
          <w:sz w:val="20"/>
          <w:szCs w:val="20"/>
          <w:lang w:val="hy-AM"/>
        </w:rPr>
        <w:t>1. Պ</w:t>
      </w:r>
      <w:r w:rsidR="004C0A7A" w:rsidRPr="004C0A7A">
        <w:rPr>
          <w:rFonts w:ascii="GHEA Grapalat" w:hAnsi="GHEA Grapalat" w:cs="Sylfaen"/>
          <w:b/>
          <w:smallCaps/>
          <w:sz w:val="20"/>
          <w:szCs w:val="20"/>
          <w:lang w:val="hy-AM"/>
        </w:rPr>
        <w:t>ԱՅՄԱՆԱԳՐԻ ԱՌԱՐԿԱՆ</w:t>
      </w:r>
    </w:p>
    <w:p w14:paraId="382B8B9D" w14:textId="0F64D0CC" w:rsidR="00FD273F" w:rsidRPr="00FB1EC7" w:rsidRDefault="00FD273F" w:rsidP="00FD273F">
      <w:pPr>
        <w:ind w:firstLine="720"/>
        <w:jc w:val="both"/>
        <w:rPr>
          <w:rFonts w:ascii="GHEA Grapalat" w:hAnsi="GHEA Grapalat"/>
          <w:sz w:val="20"/>
          <w:szCs w:val="20"/>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ծավալներով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ձևով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պայմանագրի (այսուհետ` պայմանագիր)</w:t>
      </w:r>
      <w:r w:rsidRPr="00FB1EC7">
        <w:rPr>
          <w:rFonts w:ascii="GHEA Grapalat" w:hAnsi="GHEA Grapalat"/>
          <w:sz w:val="20"/>
          <w:szCs w:val="20"/>
          <w:lang w:val="es-ES"/>
        </w:rPr>
        <w:t xml:space="preserve"> N 1 </w:t>
      </w:r>
      <w:r w:rsidRPr="00FB1EC7">
        <w:rPr>
          <w:rFonts w:ascii="GHEA Grapalat" w:hAnsi="GHEA Grapalat" w:cs="Sylfaen"/>
          <w:sz w:val="20"/>
          <w:szCs w:val="20"/>
          <w:lang w:val="pt-BR"/>
        </w:rPr>
        <w:t>Հավելվածով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sz w:val="20"/>
          <w:szCs w:val="20"/>
          <w:lang w:val="es-ES"/>
        </w:rPr>
        <w:t>-</w:t>
      </w:r>
      <w:r w:rsidRPr="00FB1EC7">
        <w:rPr>
          <w:rFonts w:ascii="GHEA Grapalat" w:hAnsi="GHEA Grapalat" w:cs="Sylfaen"/>
          <w:sz w:val="20"/>
          <w:szCs w:val="20"/>
          <w:lang w:val="pt-BR"/>
        </w:rPr>
        <w:t>նախահաշվով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Pr>
          <w:rFonts w:ascii="GHEA Grapalat" w:hAnsi="GHEA Grapalat" w:cs="Sylfaen"/>
          <w:sz w:val="20"/>
          <w:szCs w:val="20"/>
          <w:lang w:val="hy-AM"/>
        </w:rPr>
        <w:t xml:space="preserve"> «Քրեակատարողական բժշկության կենտրոն» ՊՈԱԿ-ի </w:t>
      </w:r>
      <w:r w:rsidRPr="00FD273F">
        <w:rPr>
          <w:rFonts w:ascii="GHEA Grapalat" w:hAnsi="GHEA Grapalat" w:cs="Sylfaen"/>
          <w:sz w:val="20"/>
          <w:szCs w:val="20"/>
          <w:lang w:val="pt-BR"/>
        </w:rPr>
        <w:t xml:space="preserve">տարածքում ներքին պատերի, մանրահատակի ապամոնտաժման, ներքին վերանորոգման, նոր օդափոխության համակարգի լարանցման իրականացման  </w:t>
      </w:r>
      <w:r w:rsidRPr="00FB1EC7">
        <w:rPr>
          <w:rFonts w:ascii="GHEA Grapalat" w:hAnsi="GHEA Grapalat" w:cs="Sylfaen"/>
          <w:sz w:val="20"/>
          <w:szCs w:val="20"/>
          <w:lang w:val="pt-BR"/>
        </w:rPr>
        <w:t>աշխատանքները</w:t>
      </w:r>
      <w:r w:rsidRPr="00FD273F">
        <w:rPr>
          <w:rFonts w:ascii="GHEA Grapalat" w:hAnsi="GHEA Grapalat" w:cs="Sylfaen"/>
          <w:sz w:val="20"/>
          <w:szCs w:val="20"/>
          <w:lang w:val="pt-BR"/>
        </w:rPr>
        <w:t xml:space="preserve"> (</w:t>
      </w:r>
      <w:r w:rsidRPr="00FB1EC7">
        <w:rPr>
          <w:rFonts w:ascii="GHEA Grapalat" w:hAnsi="GHEA Grapalat" w:cs="Sylfaen"/>
          <w:sz w:val="20"/>
          <w:szCs w:val="20"/>
          <w:lang w:val="pt-BR"/>
        </w:rPr>
        <w:t>այսուհետ</w:t>
      </w:r>
      <w:r w:rsidRPr="00FD273F">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Պատվիրատուն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վարձատրել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7997D3BC" w14:textId="77777777" w:rsidR="00FD273F" w:rsidRPr="00FB1EC7" w:rsidRDefault="00FD273F" w:rsidP="00FD273F">
      <w:pPr>
        <w:tabs>
          <w:tab w:val="left" w:pos="1134"/>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ստանդարտներին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շինարարարական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նորմերին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կանոններին</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50A2BAFF" w14:textId="1B022031" w:rsidR="00FD273F" w:rsidRPr="00CC5AF2" w:rsidRDefault="00FD273F" w:rsidP="00FD273F">
      <w:pPr>
        <w:tabs>
          <w:tab w:val="left" w:pos="1134"/>
        </w:tabs>
        <w:ind w:firstLine="720"/>
        <w:jc w:val="both"/>
        <w:rPr>
          <w:rFonts w:ascii="GHEA Grapalat" w:hAnsi="GHEA Grapalat" w:cs="Sylfaen"/>
          <w:sz w:val="20"/>
          <w:szCs w:val="20"/>
          <w:lang w:val="pt-BR"/>
        </w:rPr>
      </w:pPr>
      <w:r w:rsidRPr="00CC5AF2">
        <w:rPr>
          <w:rFonts w:ascii="GHEA Grapalat" w:hAnsi="GHEA Grapalat"/>
          <w:sz w:val="20"/>
          <w:szCs w:val="20"/>
          <w:lang w:val="es-ES"/>
        </w:rPr>
        <w:t>1.3</w:t>
      </w:r>
      <w:r w:rsidRPr="00CC5AF2">
        <w:rPr>
          <w:rFonts w:ascii="GHEA Grapalat" w:hAnsi="GHEA Grapalat"/>
          <w:sz w:val="20"/>
          <w:szCs w:val="20"/>
          <w:lang w:val="es-ES"/>
        </w:rPr>
        <w:tab/>
        <w:t>Պ</w:t>
      </w:r>
      <w:r w:rsidRPr="00CC5AF2">
        <w:rPr>
          <w:rFonts w:ascii="GHEA Grapalat" w:hAnsi="GHEA Grapalat" w:cs="Sylfaen"/>
          <w:sz w:val="20"/>
          <w:szCs w:val="20"/>
          <w:lang w:val="pt-BR"/>
        </w:rPr>
        <w:t>այմանագրով</w:t>
      </w:r>
      <w:r w:rsidRPr="00CC5AF2">
        <w:rPr>
          <w:rFonts w:ascii="GHEA Grapalat" w:hAnsi="GHEA Grapalat" w:cs="Times Armenian"/>
          <w:sz w:val="20"/>
          <w:szCs w:val="20"/>
          <w:lang w:val="es-ES"/>
        </w:rPr>
        <w:t xml:space="preserve"> </w:t>
      </w:r>
      <w:r w:rsidRPr="00CC5AF2">
        <w:rPr>
          <w:rFonts w:ascii="GHEA Grapalat" w:hAnsi="GHEA Grapalat" w:cs="Sylfaen"/>
          <w:sz w:val="20"/>
          <w:szCs w:val="20"/>
          <w:lang w:val="pt-BR"/>
        </w:rPr>
        <w:t>նախատեսված</w:t>
      </w:r>
      <w:r w:rsidRPr="00CC5AF2">
        <w:rPr>
          <w:rFonts w:ascii="GHEA Grapalat" w:hAnsi="GHEA Grapalat" w:cs="Times Armenian"/>
          <w:sz w:val="20"/>
          <w:szCs w:val="20"/>
          <w:lang w:val="es-ES"/>
        </w:rPr>
        <w:t xml:space="preserve"> ա</w:t>
      </w:r>
      <w:r w:rsidRPr="00CC5AF2">
        <w:rPr>
          <w:rFonts w:ascii="GHEA Grapalat" w:hAnsi="GHEA Grapalat" w:cs="Sylfaen"/>
          <w:sz w:val="20"/>
          <w:szCs w:val="20"/>
          <w:lang w:val="pt-BR"/>
        </w:rPr>
        <w:t>շխատանքները</w:t>
      </w:r>
      <w:r w:rsidRPr="00CC5AF2">
        <w:rPr>
          <w:rFonts w:ascii="GHEA Grapalat" w:hAnsi="GHEA Grapalat" w:cs="Times Armenian"/>
          <w:sz w:val="20"/>
          <w:szCs w:val="20"/>
          <w:lang w:val="es-ES"/>
        </w:rPr>
        <w:t xml:space="preserve"> </w:t>
      </w:r>
      <w:r w:rsidRPr="00CC5AF2">
        <w:rPr>
          <w:rFonts w:ascii="GHEA Grapalat" w:hAnsi="GHEA Grapalat" w:cs="Sylfaen"/>
          <w:sz w:val="20"/>
          <w:szCs w:val="20"/>
          <w:lang w:val="pt-BR"/>
        </w:rPr>
        <w:t>իրականացվում</w:t>
      </w:r>
      <w:r w:rsidR="00564C5E">
        <w:rPr>
          <w:rFonts w:ascii="GHEA Grapalat" w:hAnsi="GHEA Grapalat" w:cs="Sylfaen"/>
          <w:sz w:val="20"/>
          <w:szCs w:val="20"/>
          <w:lang w:val="hy-AM"/>
        </w:rPr>
        <w:t xml:space="preserve"> է </w:t>
      </w:r>
      <w:r w:rsidRPr="00CC5AF2">
        <w:rPr>
          <w:rFonts w:ascii="GHEA Grapalat" w:hAnsi="GHEA Grapalat" w:cs="Arial"/>
          <w:sz w:val="20"/>
          <w:szCs w:val="20"/>
          <w:lang w:val="hy-AM"/>
        </w:rPr>
        <w:t>՝ պայմանագիրը ուժի մեջ մտնելու օրվանից հաշված</w:t>
      </w:r>
      <w:r w:rsidRPr="00CC5AF2">
        <w:rPr>
          <w:rFonts w:ascii="GHEA Grapalat" w:hAnsi="GHEA Grapalat" w:cs="Arial"/>
          <w:sz w:val="20"/>
          <w:szCs w:val="20"/>
          <w:lang w:val="pt-BR"/>
        </w:rPr>
        <w:t xml:space="preserve"> </w:t>
      </w:r>
      <w:r w:rsidRPr="003E2995">
        <w:rPr>
          <w:rFonts w:ascii="GHEA Grapalat" w:hAnsi="GHEA Grapalat" w:cs="Arial"/>
          <w:sz w:val="20"/>
          <w:szCs w:val="20"/>
          <w:lang w:val="es-ES"/>
        </w:rPr>
        <w:t xml:space="preserve"> </w:t>
      </w:r>
      <w:r w:rsidR="006B6A4A">
        <w:rPr>
          <w:rFonts w:ascii="GHEA Grapalat" w:hAnsi="GHEA Grapalat" w:cs="Arial"/>
          <w:b/>
          <w:sz w:val="20"/>
          <w:szCs w:val="20"/>
          <w:u w:val="single"/>
          <w:lang w:val="hy-AM"/>
        </w:rPr>
        <w:t>90</w:t>
      </w:r>
      <w:r w:rsidRPr="003E2995">
        <w:rPr>
          <w:rFonts w:ascii="GHEA Grapalat" w:hAnsi="GHEA Grapalat" w:cs="Arial"/>
          <w:sz w:val="20"/>
          <w:szCs w:val="20"/>
          <w:lang w:val="es-ES"/>
        </w:rPr>
        <w:t xml:space="preserve">  </w:t>
      </w:r>
      <w:r w:rsidRPr="00CC5AF2">
        <w:rPr>
          <w:rFonts w:ascii="GHEA Grapalat" w:hAnsi="GHEA Grapalat" w:cs="Arial"/>
          <w:sz w:val="20"/>
          <w:szCs w:val="20"/>
          <w:lang w:val="pt-BR"/>
        </w:rPr>
        <w:t xml:space="preserve"> </w:t>
      </w:r>
      <w:r w:rsidRPr="00CC5AF2">
        <w:rPr>
          <w:rFonts w:ascii="GHEA Grapalat" w:hAnsi="GHEA Grapalat" w:cs="Arial"/>
          <w:sz w:val="20"/>
          <w:szCs w:val="20"/>
          <w:lang w:val="hy-AM"/>
        </w:rPr>
        <w:t>օրացուցային օրվա ընթացքում</w:t>
      </w:r>
      <w:r w:rsidRPr="00CC5AF2">
        <w:rPr>
          <w:rFonts w:ascii="GHEA Grapalat" w:hAnsi="GHEA Grapalat" w:cs="Sylfaen"/>
          <w:sz w:val="20"/>
          <w:szCs w:val="20"/>
          <w:lang w:val="pt-BR"/>
        </w:rPr>
        <w:t xml:space="preserve">: </w:t>
      </w:r>
    </w:p>
    <w:p w14:paraId="4C60DA20" w14:textId="7D714435" w:rsidR="00FD273F" w:rsidRDefault="00FD273F" w:rsidP="00877F25">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որոշվում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համաձայնեցված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Հավելված</w:t>
      </w:r>
      <w:r w:rsidRPr="00FB1EC7">
        <w:rPr>
          <w:rFonts w:ascii="GHEA Grapalat" w:hAnsi="GHEA Grapalat" w:cs="Sylfaen"/>
          <w:sz w:val="20"/>
          <w:szCs w:val="20"/>
          <w:lang w:val="es-ES"/>
        </w:rPr>
        <w:t xml:space="preserve"> N 2)</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5C77B400" w14:textId="45C33CEA" w:rsidR="00877F25" w:rsidRPr="00FB1EC7" w:rsidRDefault="00877F25" w:rsidP="00877F25">
      <w:pPr>
        <w:ind w:firstLine="720"/>
        <w:jc w:val="both"/>
        <w:rPr>
          <w:rFonts w:ascii="GHEA Grapalat" w:hAnsi="GHEA Grapalat" w:cs="Times Armenian"/>
          <w:sz w:val="20"/>
          <w:szCs w:val="20"/>
          <w:lang w:val="es-ES"/>
        </w:rPr>
      </w:pPr>
      <w:r>
        <w:rPr>
          <w:rFonts w:ascii="GHEA Grapalat" w:hAnsi="GHEA Grapalat"/>
          <w:sz w:val="20"/>
          <w:szCs w:val="20"/>
          <w:lang w:val="es-ES"/>
        </w:rPr>
        <w:t>1</w:t>
      </w:r>
      <w:r w:rsidRPr="00FB1EC7">
        <w:rPr>
          <w:rFonts w:ascii="GHEA Grapalat" w:hAnsi="GHEA Grapalat"/>
          <w:sz w:val="20"/>
          <w:szCs w:val="20"/>
          <w:lang w:val="es-ES"/>
        </w:rPr>
        <w:t>.</w:t>
      </w:r>
      <w:r>
        <w:rPr>
          <w:rFonts w:ascii="GHEA Grapalat" w:hAnsi="GHEA Grapalat"/>
          <w:sz w:val="20"/>
          <w:szCs w:val="20"/>
          <w:lang w:val="es-ES"/>
        </w:rPr>
        <w:t>4</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77414CF9" w14:textId="4990F269" w:rsidR="00877F25" w:rsidRPr="00FB1EC7" w:rsidRDefault="00877F25" w:rsidP="00877F25">
      <w:pPr>
        <w:tabs>
          <w:tab w:val="left" w:pos="1276"/>
        </w:tabs>
        <w:ind w:firstLine="720"/>
        <w:jc w:val="both"/>
        <w:rPr>
          <w:rFonts w:ascii="GHEA Grapalat" w:hAnsi="GHEA Grapalat"/>
          <w:sz w:val="20"/>
          <w:szCs w:val="20"/>
          <w:lang w:val="es-ES"/>
        </w:rPr>
      </w:pPr>
      <w:r>
        <w:rPr>
          <w:rFonts w:ascii="GHEA Grapalat" w:hAnsi="GHEA Grapalat"/>
          <w:sz w:val="20"/>
          <w:szCs w:val="20"/>
          <w:lang w:val="es-ES"/>
        </w:rPr>
        <w:t>1</w:t>
      </w:r>
      <w:r w:rsidRPr="00FB1EC7">
        <w:rPr>
          <w:rFonts w:ascii="GHEA Grapalat" w:hAnsi="GHEA Grapalat"/>
          <w:sz w:val="20"/>
          <w:szCs w:val="20"/>
          <w:lang w:val="es-ES"/>
        </w:rPr>
        <w:t>.</w:t>
      </w:r>
      <w:r>
        <w:rPr>
          <w:rFonts w:ascii="GHEA Grapalat" w:hAnsi="GHEA Grapalat"/>
          <w:sz w:val="20"/>
          <w:szCs w:val="20"/>
          <w:lang w:val="es-ES"/>
        </w:rPr>
        <w:t>5</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67434402" w14:textId="77777777" w:rsidR="00877F25" w:rsidRPr="00877F25" w:rsidRDefault="00877F25" w:rsidP="00877F25">
      <w:pPr>
        <w:tabs>
          <w:tab w:val="left" w:pos="1134"/>
        </w:tabs>
        <w:ind w:firstLine="720"/>
        <w:jc w:val="both"/>
        <w:rPr>
          <w:rFonts w:ascii="GHEA Grapalat" w:hAnsi="GHEA Grapalat" w:cs="Sylfaen"/>
          <w:b/>
          <w:smallCaps/>
          <w:sz w:val="20"/>
          <w:lang w:val="es-ES"/>
        </w:rPr>
      </w:pPr>
    </w:p>
    <w:p w14:paraId="3863D697" w14:textId="229E2D1E" w:rsidR="007678FA" w:rsidRPr="00713371" w:rsidRDefault="007678FA" w:rsidP="00713371">
      <w:pPr>
        <w:pStyle w:val="aff3"/>
        <w:numPr>
          <w:ilvl w:val="0"/>
          <w:numId w:val="6"/>
        </w:numPr>
        <w:jc w:val="center"/>
        <w:rPr>
          <w:rFonts w:ascii="GHEA Grapalat" w:hAnsi="GHEA Grapalat" w:cs="Sylfaen"/>
          <w:b/>
          <w:smallCaps/>
          <w:sz w:val="20"/>
          <w:lang w:val="hy-AM"/>
        </w:rPr>
      </w:pPr>
      <w:r w:rsidRPr="00713371">
        <w:rPr>
          <w:rFonts w:ascii="GHEA Grapalat" w:hAnsi="GHEA Grapalat" w:cs="Sylfaen"/>
          <w:b/>
          <w:smallCaps/>
          <w:sz w:val="20"/>
          <w:lang w:val="hy-AM"/>
        </w:rPr>
        <w:t>ԿՈՂՄԵՐԻ ԻՐԱՎՈՒՆՔՆԵՐԸ ԵՎ ՊԱՐՏԱԿԱՆՈՒԹՅՈՒՆՆԵՐԸ</w:t>
      </w:r>
    </w:p>
    <w:p w14:paraId="32813A16" w14:textId="77777777" w:rsidR="00713371" w:rsidRPr="00713371" w:rsidRDefault="00713371" w:rsidP="00713371">
      <w:pPr>
        <w:pStyle w:val="aff3"/>
        <w:numPr>
          <w:ilvl w:val="0"/>
          <w:numId w:val="6"/>
        </w:numPr>
        <w:jc w:val="center"/>
        <w:rPr>
          <w:rFonts w:ascii="GHEA Grapalat" w:hAnsi="GHEA Grapalat" w:cs="Sylfaen"/>
          <w:b/>
          <w:smallCaps/>
          <w:sz w:val="20"/>
          <w:lang w:val="hy-AM"/>
        </w:rPr>
      </w:pPr>
    </w:p>
    <w:p w14:paraId="692C39F7" w14:textId="77777777" w:rsidR="007678FA" w:rsidRPr="006B6A4A" w:rsidRDefault="007678FA" w:rsidP="007678FA">
      <w:pPr>
        <w:ind w:firstLine="720"/>
        <w:jc w:val="both"/>
        <w:rPr>
          <w:rFonts w:ascii="GHEA Grapalat" w:hAnsi="GHEA Grapalat" w:cs="Sylfaen"/>
          <w:b/>
          <w:sz w:val="20"/>
          <w:lang w:val="hy-AM"/>
        </w:rPr>
      </w:pPr>
      <w:r w:rsidRPr="006B6A4A">
        <w:rPr>
          <w:rFonts w:ascii="GHEA Grapalat" w:hAnsi="GHEA Grapalat" w:cs="Sylfaen"/>
          <w:b/>
          <w:sz w:val="20"/>
          <w:lang w:val="hy-AM"/>
        </w:rPr>
        <w:t>2.1 Պատվիրատուն իրավունք ունի`</w:t>
      </w:r>
    </w:p>
    <w:p w14:paraId="60B8B423" w14:textId="0D9FF482"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 xml:space="preserve">2.1.1 Ցանկացած ժամանակ ստուգել </w:t>
      </w:r>
      <w:r w:rsidR="006B6A4A" w:rsidRPr="006B6A4A">
        <w:rPr>
          <w:rFonts w:ascii="GHEA Grapalat" w:hAnsi="GHEA Grapalat" w:cs="Sylfaen"/>
          <w:sz w:val="20"/>
          <w:lang w:val="hy-AM"/>
        </w:rPr>
        <w:t>Կապալառուի</w:t>
      </w:r>
      <w:r w:rsidRPr="00F566BF">
        <w:rPr>
          <w:rFonts w:ascii="GHEA Grapalat" w:hAnsi="GHEA Grapalat" w:cs="Sylfaen"/>
          <w:sz w:val="20"/>
          <w:lang w:val="hy-AM"/>
        </w:rPr>
        <w:t xml:space="preserve"> կողմից </w:t>
      </w:r>
      <w:r w:rsidR="001B2816">
        <w:rPr>
          <w:rFonts w:ascii="GHEA Grapalat" w:hAnsi="GHEA Grapalat" w:cs="Sylfaen"/>
          <w:sz w:val="20"/>
          <w:lang w:val="hy-AM"/>
        </w:rPr>
        <w:t>կատարվող աշխատանքի</w:t>
      </w:r>
      <w:r w:rsidRPr="00F566BF">
        <w:rPr>
          <w:rFonts w:ascii="GHEA Grapalat" w:hAnsi="GHEA Grapalat" w:cs="Sylfaen"/>
          <w:sz w:val="20"/>
          <w:lang w:val="hy-AM"/>
        </w:rPr>
        <w:t xml:space="preserve"> ընթացքը և որակը` առանց միջամտելու </w:t>
      </w:r>
      <w:r w:rsidR="006B6A4A" w:rsidRPr="006B6A4A">
        <w:rPr>
          <w:rFonts w:ascii="GHEA Grapalat" w:hAnsi="GHEA Grapalat" w:cs="Sylfaen"/>
          <w:sz w:val="20"/>
          <w:lang w:val="hy-AM"/>
        </w:rPr>
        <w:t>Կապալառուի</w:t>
      </w:r>
      <w:r w:rsidRPr="00F566BF">
        <w:rPr>
          <w:rFonts w:ascii="GHEA Grapalat" w:hAnsi="GHEA Grapalat" w:cs="Sylfaen"/>
          <w:sz w:val="20"/>
          <w:lang w:val="hy-AM"/>
        </w:rPr>
        <w:t xml:space="preserve"> գործունեությանը.</w:t>
      </w:r>
    </w:p>
    <w:p w14:paraId="28E382C6" w14:textId="7A7342B1"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2.1.2 Եթե</w:t>
      </w:r>
      <w:r w:rsidRPr="00F566BF">
        <w:rPr>
          <w:rFonts w:ascii="GHEA Grapalat" w:hAnsi="GHEA Grapalat" w:cs="Times Armenian"/>
          <w:sz w:val="20"/>
          <w:lang w:val="hy-AM"/>
        </w:rPr>
        <w:t xml:space="preserve"> </w:t>
      </w:r>
      <w:r w:rsidR="001B2816">
        <w:rPr>
          <w:rFonts w:ascii="GHEA Grapalat" w:hAnsi="GHEA Grapalat" w:cs="Times Armenian"/>
          <w:sz w:val="20"/>
          <w:lang w:val="hy-AM"/>
        </w:rPr>
        <w:t xml:space="preserve">կատարվել </w:t>
      </w:r>
      <w:r w:rsidRPr="00F566BF">
        <w:rPr>
          <w:rFonts w:ascii="GHEA Grapalat" w:hAnsi="GHEA Grapalat" w:cs="Times Armenian"/>
          <w:sz w:val="20"/>
          <w:lang w:val="hy-AM"/>
        </w:rPr>
        <w:t xml:space="preserve"> է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N 1 հավելվածում </w:t>
      </w:r>
      <w:r w:rsidRPr="00F566BF">
        <w:rPr>
          <w:rFonts w:ascii="GHEA Grapalat" w:hAnsi="GHEA Grapalat" w:cs="Sylfaen"/>
          <w:sz w:val="20"/>
          <w:lang w:val="hy-AM"/>
        </w:rPr>
        <w:t>նշված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չհամապատասխանող</w:t>
      </w:r>
      <w:r w:rsidR="001B2816">
        <w:rPr>
          <w:rFonts w:ascii="GHEA Grapalat" w:hAnsi="GHEA Grapalat" w:cs="Times Armenian"/>
          <w:sz w:val="20"/>
          <w:lang w:val="hy-AM"/>
        </w:rPr>
        <w:t xml:space="preserve"> աշխատանք</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3B1CBA86" w14:textId="6B24FBD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ա</w:t>
      </w:r>
      <w:r w:rsidRPr="00F566BF">
        <w:rPr>
          <w:rFonts w:ascii="GHEA Grapalat" w:hAnsi="GHEA Grapalat" w:cs="Times Armenian"/>
          <w:sz w:val="20"/>
          <w:lang w:val="hy-AM"/>
        </w:rPr>
        <w:t xml:space="preserve">) </w:t>
      </w:r>
      <w:r w:rsidRPr="00F566BF">
        <w:rPr>
          <w:rFonts w:ascii="GHEA Grapalat" w:hAnsi="GHEA Grapalat" w:cs="Sylfaen"/>
          <w:sz w:val="20"/>
          <w:lang w:val="hy-AM"/>
        </w:rPr>
        <w:t>Չընդունել</w:t>
      </w:r>
      <w:r w:rsidRPr="00F566BF">
        <w:rPr>
          <w:rFonts w:ascii="GHEA Grapalat" w:hAnsi="GHEA Grapalat" w:cs="Times Armenian"/>
          <w:sz w:val="20"/>
          <w:lang w:val="hy-AM"/>
        </w:rPr>
        <w:t xml:space="preserve"> </w:t>
      </w:r>
      <w:r w:rsidR="001B2816" w:rsidRPr="001B2816">
        <w:rPr>
          <w:rFonts w:ascii="GHEA Grapalat" w:hAnsi="GHEA Grapalat" w:cs="Times Armenian"/>
          <w:sz w:val="20"/>
          <w:lang w:val="hy-AM"/>
        </w:rPr>
        <w:t>աշխատանք</w:t>
      </w:r>
      <w:r w:rsidR="001B2816">
        <w:rPr>
          <w:rFonts w:ascii="GHEA Grapalat" w:hAnsi="GHEA Grapalat" w:cs="Times Armenian"/>
          <w:sz w:val="20"/>
          <w:lang w:val="hy-AM"/>
        </w:rPr>
        <w:t>ն</w:t>
      </w:r>
      <w:r w:rsidR="001B2816" w:rsidRPr="001B2816">
        <w:rPr>
          <w:rFonts w:ascii="GHEA Grapalat" w:hAnsi="GHEA Grapalat" w:cs="Times Armenian"/>
          <w:sz w:val="20"/>
          <w:lang w:val="hy-AM"/>
        </w:rPr>
        <w:t xml:space="preserve"> </w:t>
      </w:r>
      <w:r w:rsidRPr="00F566BF">
        <w:rPr>
          <w:rFonts w:ascii="GHEA Grapalat" w:hAnsi="GHEA Grapalat" w:cs="Sylfaen"/>
          <w:sz w:val="20"/>
          <w:lang w:val="hy-AM"/>
        </w:rPr>
        <w:t>՝ իր</w:t>
      </w:r>
      <w:r w:rsidRPr="00F566BF">
        <w:rPr>
          <w:rFonts w:ascii="GHEA Grapalat" w:hAnsi="GHEA Grapalat" w:cs="Times Armenian"/>
          <w:sz w:val="20"/>
          <w:lang w:val="hy-AM"/>
        </w:rPr>
        <w:t xml:space="preserve"> </w:t>
      </w:r>
      <w:r w:rsidRPr="00F566BF">
        <w:rPr>
          <w:rFonts w:ascii="GHEA Grapalat" w:hAnsi="GHEA Grapalat" w:cs="Sylfaen"/>
          <w:sz w:val="20"/>
          <w:lang w:val="hy-AM"/>
        </w:rPr>
        <w:t>հայեցողությամբ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սահմանելով</w:t>
      </w:r>
      <w:r w:rsidRPr="00F566BF">
        <w:rPr>
          <w:rFonts w:ascii="GHEA Grapalat" w:hAnsi="GHEA Grapalat" w:cs="Times Armenian"/>
          <w:sz w:val="20"/>
          <w:lang w:val="hy-AM"/>
        </w:rPr>
        <w:t xml:space="preserve"> </w:t>
      </w:r>
      <w:r w:rsidRPr="00F566BF">
        <w:rPr>
          <w:rFonts w:ascii="GHEA Grapalat" w:hAnsi="GHEA Grapalat" w:cs="Sylfaen"/>
          <w:sz w:val="20"/>
          <w:lang w:val="hy-AM"/>
        </w:rPr>
        <w:t>անպատշաճ</w:t>
      </w:r>
      <w:r w:rsidRPr="00F566BF">
        <w:rPr>
          <w:rFonts w:ascii="GHEA Grapalat" w:hAnsi="GHEA Grapalat" w:cs="Times Armenian"/>
          <w:sz w:val="20"/>
          <w:lang w:val="hy-AM"/>
        </w:rPr>
        <w:t xml:space="preserve"> </w:t>
      </w:r>
      <w:r w:rsidRPr="00F566BF">
        <w:rPr>
          <w:rFonts w:ascii="GHEA Grapalat" w:hAnsi="GHEA Grapalat" w:cs="Sylfaen"/>
          <w:sz w:val="20"/>
          <w:lang w:val="hy-AM"/>
        </w:rPr>
        <w:t>որակի</w:t>
      </w:r>
      <w:r w:rsidRPr="00F566BF">
        <w:rPr>
          <w:rFonts w:ascii="GHEA Grapalat" w:hAnsi="GHEA Grapalat" w:cs="Times Armenian"/>
          <w:sz w:val="20"/>
          <w:lang w:val="hy-AM"/>
        </w:rPr>
        <w:t xml:space="preserve"> </w:t>
      </w:r>
      <w:r w:rsidR="001B2816">
        <w:rPr>
          <w:rFonts w:ascii="GHEA Grapalat" w:hAnsi="GHEA Grapalat" w:cs="Times Armenian"/>
          <w:sz w:val="20"/>
          <w:lang w:val="hy-AM"/>
        </w:rPr>
        <w:t>աշխատանքը</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պայմանագրին</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համապատասխանող</w:t>
      </w:r>
      <w:r w:rsidR="001B2816">
        <w:rPr>
          <w:rFonts w:ascii="GHEA Grapalat" w:hAnsi="GHEA Grapalat" w:cs="Times Armenian"/>
          <w:sz w:val="20"/>
          <w:lang w:val="hy-AM"/>
        </w:rPr>
        <w:t xml:space="preserve"> աշխատանքով </w:t>
      </w:r>
      <w:r w:rsidRPr="00F566BF">
        <w:rPr>
          <w:rFonts w:ascii="GHEA Grapalat" w:hAnsi="GHEA Grapalat" w:cs="Times Armenian"/>
          <w:sz w:val="20"/>
          <w:lang w:val="hy-AM"/>
        </w:rPr>
        <w:t xml:space="preserve"> </w:t>
      </w:r>
      <w:r w:rsidRPr="00F566BF">
        <w:rPr>
          <w:rFonts w:ascii="GHEA Grapalat" w:hAnsi="GHEA Grapalat" w:cs="Sylfaen"/>
          <w:sz w:val="20"/>
          <w:lang w:val="hy-AM"/>
        </w:rPr>
        <w:t>անհատույց</w:t>
      </w:r>
      <w:r w:rsidRPr="00F566BF">
        <w:rPr>
          <w:rFonts w:ascii="GHEA Grapalat" w:hAnsi="GHEA Grapalat" w:cs="Times Armenian"/>
          <w:sz w:val="20"/>
          <w:lang w:val="hy-AM"/>
        </w:rPr>
        <w:t xml:space="preserve"> </w:t>
      </w:r>
      <w:r w:rsidRPr="00F566BF">
        <w:rPr>
          <w:rFonts w:ascii="GHEA Grapalat" w:hAnsi="GHEA Grapalat" w:cs="Sylfaen"/>
          <w:sz w:val="20"/>
          <w:lang w:val="hy-AM"/>
        </w:rPr>
        <w:t>փոխարինման</w:t>
      </w:r>
      <w:r w:rsidRPr="00F566BF">
        <w:rPr>
          <w:rFonts w:ascii="GHEA Grapalat" w:hAnsi="GHEA Grapalat" w:cs="Times Armenian"/>
          <w:sz w:val="20"/>
          <w:lang w:val="hy-AM"/>
        </w:rPr>
        <w:t xml:space="preserve"> </w:t>
      </w:r>
      <w:r w:rsidRPr="00F566BF">
        <w:rPr>
          <w:rFonts w:ascii="GHEA Grapalat" w:hAnsi="GHEA Grapalat" w:cs="Sylfaen"/>
          <w:sz w:val="20"/>
          <w:lang w:val="hy-AM"/>
        </w:rPr>
        <w:t>ողջամիտ</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 և</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պահանջել</w:t>
      </w:r>
      <w:r w:rsidRPr="00F566BF">
        <w:rPr>
          <w:rFonts w:ascii="GHEA Grapalat" w:hAnsi="GHEA Grapalat" w:cs="Times Armenian"/>
          <w:sz w:val="20"/>
          <w:lang w:val="hy-AM"/>
        </w:rPr>
        <w:t xml:space="preserve"> </w:t>
      </w:r>
      <w:r w:rsidR="006B6A4A" w:rsidRPr="006B6A4A">
        <w:rPr>
          <w:rFonts w:ascii="GHEA Grapalat" w:hAnsi="GHEA Grapalat" w:cs="Times Armenian"/>
          <w:sz w:val="20"/>
          <w:lang w:val="hy-AM"/>
        </w:rPr>
        <w:t>Կապալառուի</w:t>
      </w:r>
      <w:r w:rsidRPr="00F566BF">
        <w:rPr>
          <w:rFonts w:ascii="GHEA Grapalat" w:hAnsi="GHEA Grapalat" w:cs="Times Armenian"/>
          <w:sz w:val="20"/>
          <w:lang w:val="hy-AM"/>
        </w:rPr>
        <w:t xml:space="preserve">ից </w:t>
      </w:r>
      <w:r w:rsidRPr="00F566BF">
        <w:rPr>
          <w:rFonts w:ascii="GHEA Grapalat" w:hAnsi="GHEA Grapalat" w:cs="Sylfaen"/>
          <w:sz w:val="20"/>
          <w:lang w:val="hy-AM"/>
        </w:rPr>
        <w:t>վճարելու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5.2 </w:t>
      </w:r>
      <w:r w:rsidRPr="00F566BF">
        <w:rPr>
          <w:rFonts w:ascii="GHEA Grapalat" w:hAnsi="GHEA Grapalat" w:cs="Sylfaen"/>
          <w:sz w:val="20"/>
          <w:lang w:val="hy-AM"/>
        </w:rPr>
        <w:t>կետով</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նախատեսված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տուգանքը, ինչպես նաև 5.3 կետով նախատեսված տույժը</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582C834A" w14:textId="5205F26C" w:rsidR="007678FA" w:rsidRPr="00F566BF" w:rsidRDefault="007678FA" w:rsidP="007678FA">
      <w:pPr>
        <w:tabs>
          <w:tab w:val="left" w:pos="1080"/>
        </w:tabs>
        <w:ind w:firstLine="720"/>
        <w:jc w:val="both"/>
        <w:rPr>
          <w:rFonts w:ascii="GHEA Grapalat" w:hAnsi="GHEA Grapalat"/>
          <w:sz w:val="20"/>
          <w:lang w:val="hy-AM"/>
        </w:rPr>
      </w:pPr>
      <w:r w:rsidRPr="00F566BF">
        <w:rPr>
          <w:rFonts w:ascii="GHEA Grapalat" w:hAnsi="GHEA Grapalat" w:cs="Sylfaen"/>
          <w:sz w:val="20"/>
          <w:lang w:val="hy-AM"/>
        </w:rPr>
        <w:t>բ</w:t>
      </w:r>
      <w:r w:rsidRPr="00F566BF">
        <w:rPr>
          <w:rFonts w:ascii="GHEA Grapalat" w:hAnsi="GHEA Grapalat"/>
          <w:sz w:val="20"/>
          <w:lang w:val="hy-AM"/>
        </w:rPr>
        <w:t>)</w:t>
      </w:r>
      <w:r w:rsidRPr="00F566BF">
        <w:rPr>
          <w:rFonts w:ascii="GHEA Grapalat" w:hAnsi="GHEA Grapalat"/>
          <w:sz w:val="20"/>
          <w:lang w:val="hy-AM"/>
        </w:rPr>
        <w:tab/>
      </w:r>
      <w:r w:rsidRPr="00F566BF">
        <w:rPr>
          <w:rFonts w:ascii="GHEA Grapalat" w:hAnsi="GHEA Grapalat" w:cs="Sylfaen"/>
          <w:sz w:val="20"/>
          <w:lang w:val="hy-AM"/>
        </w:rPr>
        <w:t>Հրաժարվել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կատարելուց</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պահանջել</w:t>
      </w:r>
      <w:r w:rsidRPr="00F566BF">
        <w:rPr>
          <w:rFonts w:ascii="GHEA Grapalat" w:hAnsi="GHEA Grapalat" w:cs="Times Armenian"/>
          <w:sz w:val="20"/>
          <w:lang w:val="hy-AM"/>
        </w:rPr>
        <w:t xml:space="preserve"> </w:t>
      </w:r>
      <w:r w:rsidRPr="00F566BF">
        <w:rPr>
          <w:rFonts w:ascii="GHEA Grapalat" w:hAnsi="GHEA Grapalat" w:cs="Sylfaen"/>
          <w:sz w:val="20"/>
          <w:lang w:val="hy-AM"/>
        </w:rPr>
        <w:t>վերադարձնելու</w:t>
      </w:r>
      <w:r w:rsidRPr="00F566BF">
        <w:rPr>
          <w:rFonts w:ascii="GHEA Grapalat" w:hAnsi="GHEA Grapalat" w:cs="Times Armenian"/>
          <w:sz w:val="20"/>
          <w:lang w:val="hy-AM"/>
        </w:rPr>
        <w:t xml:space="preserve"> </w:t>
      </w:r>
      <w:r w:rsidR="001B2816">
        <w:rPr>
          <w:rFonts w:ascii="GHEA Grapalat" w:hAnsi="GHEA Grapalat" w:cs="Times Armenian"/>
          <w:sz w:val="20"/>
          <w:lang w:val="hy-AM"/>
        </w:rPr>
        <w:t>աշխատանքի</w:t>
      </w:r>
      <w:r w:rsidRPr="00F566BF">
        <w:rPr>
          <w:rFonts w:ascii="GHEA Grapalat" w:hAnsi="GHEA Grapalat" w:cs="Times Armenian"/>
          <w:sz w:val="20"/>
          <w:lang w:val="hy-AM"/>
        </w:rPr>
        <w:t xml:space="preserve"> </w:t>
      </w:r>
      <w:r w:rsidRPr="00F566BF">
        <w:rPr>
          <w:rFonts w:ascii="GHEA Grapalat" w:hAnsi="GHEA Grapalat" w:cs="Sylfaen"/>
          <w:sz w:val="20"/>
          <w:lang w:val="hy-AM"/>
        </w:rPr>
        <w:t>համար</w:t>
      </w:r>
      <w:r w:rsidRPr="00F566BF">
        <w:rPr>
          <w:rFonts w:ascii="GHEA Grapalat" w:hAnsi="GHEA Grapalat" w:cs="Times Armenian"/>
          <w:sz w:val="20"/>
          <w:lang w:val="hy-AM"/>
        </w:rPr>
        <w:t xml:space="preserve"> </w:t>
      </w:r>
      <w:r w:rsidRPr="00F566BF">
        <w:rPr>
          <w:rFonts w:ascii="GHEA Grapalat" w:hAnsi="GHEA Grapalat" w:cs="Sylfaen"/>
          <w:sz w:val="20"/>
          <w:lang w:val="hy-AM"/>
        </w:rPr>
        <w:t>վճարված</w:t>
      </w:r>
      <w:r w:rsidRPr="00F566BF">
        <w:rPr>
          <w:rFonts w:ascii="GHEA Grapalat" w:hAnsi="GHEA Grapalat" w:cs="Times Armenian"/>
          <w:sz w:val="20"/>
          <w:lang w:val="hy-AM"/>
        </w:rPr>
        <w:t xml:space="preserve"> </w:t>
      </w:r>
      <w:r w:rsidRPr="00F566BF">
        <w:rPr>
          <w:rFonts w:ascii="GHEA Grapalat" w:hAnsi="GHEA Grapalat" w:cs="Sylfaen"/>
          <w:sz w:val="20"/>
          <w:lang w:val="hy-AM"/>
        </w:rPr>
        <w:t>գումարը և պահանջել</w:t>
      </w:r>
      <w:r w:rsidRPr="00F566BF">
        <w:rPr>
          <w:rFonts w:ascii="GHEA Grapalat" w:hAnsi="GHEA Grapalat" w:cs="Times Armenian"/>
          <w:sz w:val="20"/>
          <w:lang w:val="hy-AM"/>
        </w:rPr>
        <w:t xml:space="preserve"> </w:t>
      </w:r>
      <w:r w:rsidR="006B6A4A">
        <w:rPr>
          <w:rFonts w:ascii="GHEA Grapalat" w:hAnsi="GHEA Grapalat" w:cs="Sylfaen"/>
          <w:sz w:val="20"/>
          <w:szCs w:val="20"/>
          <w:lang w:val="pt-BR"/>
        </w:rPr>
        <w:t>Կապալառու</w:t>
      </w:r>
      <w:r w:rsidRPr="00F566BF">
        <w:rPr>
          <w:rFonts w:ascii="GHEA Grapalat" w:hAnsi="GHEA Grapalat" w:cs="Times Armenian"/>
          <w:sz w:val="20"/>
          <w:lang w:val="hy-AM"/>
        </w:rPr>
        <w:t xml:space="preserve">ից </w:t>
      </w:r>
      <w:r w:rsidRPr="00F566BF">
        <w:rPr>
          <w:rFonts w:ascii="GHEA Grapalat" w:hAnsi="GHEA Grapalat" w:cs="Sylfaen"/>
          <w:sz w:val="20"/>
          <w:lang w:val="hy-AM"/>
        </w:rPr>
        <w:t>վճարելու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5.2 </w:t>
      </w:r>
      <w:r w:rsidRPr="00F566BF">
        <w:rPr>
          <w:rFonts w:ascii="GHEA Grapalat" w:hAnsi="GHEA Grapalat" w:cs="Sylfaen"/>
          <w:sz w:val="20"/>
          <w:lang w:val="hy-AM"/>
        </w:rPr>
        <w:t>կետով</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նախատեսված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տուգանքը</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3EB59B34" w14:textId="66AFCB8A"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2.1.3 Միակողմանի</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w:t>
      </w:r>
      <w:r w:rsidR="00713371" w:rsidRPr="00713371">
        <w:rPr>
          <w:rFonts w:ascii="GHEA Grapalat" w:hAnsi="GHEA Grapalat" w:cs="Times Armenian"/>
          <w:sz w:val="20"/>
          <w:lang w:val="hy-AM"/>
        </w:rPr>
        <w:t>Կապալառուն</w:t>
      </w:r>
      <w:r w:rsidRPr="00F566BF">
        <w:rPr>
          <w:rFonts w:ascii="GHEA Grapalat" w:hAnsi="GHEA Grapalat" w:cs="Times Armenian"/>
          <w:sz w:val="20"/>
          <w:lang w:val="hy-AM"/>
        </w:rPr>
        <w:t xml:space="preserve"> </w:t>
      </w:r>
      <w:r w:rsidRPr="00F566BF">
        <w:rPr>
          <w:rFonts w:ascii="GHEA Grapalat" w:hAnsi="GHEA Grapalat" w:cs="Sylfaen"/>
          <w:sz w:val="20"/>
          <w:lang w:val="hy-AM"/>
        </w:rPr>
        <w:t>էականորեն</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00713371">
        <w:rPr>
          <w:rFonts w:ascii="GHEA Grapalat" w:hAnsi="GHEA Grapalat" w:cs="Sylfaen"/>
          <w:sz w:val="20"/>
          <w:lang w:val="hy-AM"/>
        </w:rPr>
        <w:t>Կապալառու</w:t>
      </w:r>
      <w:r w:rsidRPr="00F566BF">
        <w:rPr>
          <w:rFonts w:ascii="GHEA Grapalat" w:hAnsi="GHEA Grapalat" w:cs="Sylfaen"/>
          <w:sz w:val="20"/>
          <w:lang w:val="hy-AM"/>
        </w:rPr>
        <w:t>ի կողմից 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խախտելն</w:t>
      </w:r>
      <w:r w:rsidRPr="00F566BF">
        <w:rPr>
          <w:rFonts w:ascii="GHEA Grapalat" w:hAnsi="GHEA Grapalat" w:cs="Times Armenian"/>
          <w:sz w:val="20"/>
          <w:lang w:val="hy-AM"/>
        </w:rPr>
        <w:t xml:space="preserve"> </w:t>
      </w:r>
      <w:r w:rsidRPr="00F566BF">
        <w:rPr>
          <w:rFonts w:ascii="GHEA Grapalat" w:hAnsi="GHEA Grapalat" w:cs="Sylfaen"/>
          <w:sz w:val="20"/>
          <w:lang w:val="hy-AM"/>
        </w:rPr>
        <w:t>էական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համարվում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p>
    <w:p w14:paraId="580FF441" w14:textId="619EB61F"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ա</w:t>
      </w:r>
      <w:r w:rsidRPr="00F566BF">
        <w:rPr>
          <w:rFonts w:ascii="GHEA Grapalat" w:hAnsi="GHEA Grapalat" w:cs="Times Armenian"/>
          <w:sz w:val="20"/>
          <w:lang w:val="hy-AM"/>
        </w:rPr>
        <w:t xml:space="preserve">) </w:t>
      </w:r>
      <w:r w:rsidR="001B2816">
        <w:rPr>
          <w:rFonts w:ascii="GHEA Grapalat" w:hAnsi="GHEA Grapalat" w:cs="Times Armenian"/>
          <w:sz w:val="20"/>
          <w:lang w:val="hy-AM"/>
        </w:rPr>
        <w:t>Կատարվող աշխատանքը</w:t>
      </w:r>
      <w:r w:rsidR="001B2816" w:rsidRPr="00F566BF">
        <w:rPr>
          <w:rFonts w:ascii="GHEA Grapalat" w:hAnsi="GHEA Grapalat" w:cs="Times Armenian"/>
          <w:sz w:val="20"/>
          <w:lang w:val="hy-AM"/>
        </w:rPr>
        <w:t xml:space="preserve"> </w:t>
      </w:r>
      <w:r w:rsidRPr="00F566BF">
        <w:rPr>
          <w:rFonts w:ascii="GHEA Grapalat" w:hAnsi="GHEA Grapalat" w:cs="Times Armenian"/>
          <w:sz w:val="20"/>
          <w:lang w:val="hy-AM"/>
        </w:rPr>
        <w:t>չի համապատասխանում պայմանագրի N 1 հավելվածով սահմանված պահանջներին</w:t>
      </w:r>
      <w:r w:rsidRPr="00F566BF">
        <w:rPr>
          <w:rFonts w:ascii="GHEA Grapalat" w:hAnsi="GHEA Grapalat" w:cs="Sylfaen"/>
          <w:sz w:val="20"/>
          <w:lang w:val="hy-AM"/>
        </w:rPr>
        <w:t>,</w:t>
      </w:r>
    </w:p>
    <w:p w14:paraId="771A3DB2" w14:textId="7E6D2218"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բ</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խախտվել</w:t>
      </w:r>
      <w:r w:rsidRPr="00F566BF">
        <w:rPr>
          <w:rFonts w:ascii="GHEA Grapalat" w:hAnsi="GHEA Grapalat" w:cs="Times Armenian"/>
          <w:sz w:val="20"/>
          <w:lang w:val="hy-AM"/>
        </w:rPr>
        <w:t xml:space="preserve"> է </w:t>
      </w:r>
      <w:r w:rsidR="001B2816">
        <w:rPr>
          <w:rFonts w:ascii="GHEA Grapalat" w:hAnsi="GHEA Grapalat" w:cs="Times Armenian"/>
          <w:sz w:val="20"/>
          <w:lang w:val="hy-AM"/>
        </w:rPr>
        <w:t>աշխատանքի կատար</w:t>
      </w:r>
      <w:r w:rsidRPr="00F566BF">
        <w:rPr>
          <w:rFonts w:ascii="GHEA Grapalat" w:hAnsi="GHEA Grapalat" w:cs="Times Armenian"/>
          <w:sz w:val="20"/>
          <w:lang w:val="hy-AM"/>
        </w:rPr>
        <w:t xml:space="preserve">ման </w:t>
      </w:r>
      <w:r w:rsidRPr="00F566BF">
        <w:rPr>
          <w:rFonts w:ascii="GHEA Grapalat" w:hAnsi="GHEA Grapalat" w:cs="Sylfaen"/>
          <w:sz w:val="20"/>
          <w:lang w:val="hy-AM"/>
        </w:rPr>
        <w:t>ժամկետը</w:t>
      </w:r>
      <w:r w:rsidRPr="00F566BF">
        <w:rPr>
          <w:rFonts w:ascii="GHEA Grapalat" w:hAnsi="GHEA Grapalat"/>
          <w:sz w:val="20"/>
          <w:lang w:val="hy-AM"/>
        </w:rPr>
        <w:t>։</w:t>
      </w:r>
    </w:p>
    <w:p w14:paraId="431E47AC"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2.2 Պատվիրատուն պարտավոր է`</w:t>
      </w:r>
    </w:p>
    <w:p w14:paraId="7BB06AF2" w14:textId="34091363"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2.2.1 Քննարկել և ընդունել 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 xml:space="preserve">ն համապատասխան </w:t>
      </w:r>
      <w:r w:rsidR="001E1EBA">
        <w:rPr>
          <w:rFonts w:ascii="GHEA Grapalat" w:hAnsi="GHEA Grapalat" w:cs="Sylfaen"/>
          <w:sz w:val="20"/>
          <w:lang w:val="hy-AM"/>
        </w:rPr>
        <w:t>կատարված աշխատանքի</w:t>
      </w:r>
      <w:r w:rsidRPr="00F566BF">
        <w:rPr>
          <w:rFonts w:ascii="GHEA Grapalat" w:hAnsi="GHEA Grapalat" w:cs="Sylfaen"/>
          <w:sz w:val="20"/>
          <w:lang w:val="hy-AM"/>
        </w:rPr>
        <w:t xml:space="preserve"> արդյունքը, իսկ </w:t>
      </w:r>
      <w:r w:rsidR="001E1EBA">
        <w:rPr>
          <w:rFonts w:ascii="GHEA Grapalat" w:hAnsi="GHEA Grapalat" w:cs="Sylfaen"/>
          <w:sz w:val="20"/>
          <w:lang w:val="hy-AM"/>
        </w:rPr>
        <w:t>աշխատանքի</w:t>
      </w:r>
      <w:r w:rsidRPr="00F566BF">
        <w:rPr>
          <w:rFonts w:ascii="GHEA Grapalat" w:hAnsi="GHEA Grapalat" w:cs="Sylfaen"/>
          <w:sz w:val="20"/>
          <w:lang w:val="hy-AM"/>
        </w:rPr>
        <w:t xml:space="preserve"> արդյունքում թերություններ հայտնաբերելու դեպքերում` այդ մասին անհապաղ գրավոր հայտնել </w:t>
      </w:r>
      <w:r w:rsidR="00713371">
        <w:rPr>
          <w:rFonts w:ascii="GHEA Grapalat" w:hAnsi="GHEA Grapalat" w:cs="Sylfaen"/>
          <w:sz w:val="20"/>
          <w:szCs w:val="20"/>
          <w:lang w:val="pt-BR"/>
        </w:rPr>
        <w:t>Կապալառու</w:t>
      </w:r>
      <w:r w:rsidRPr="00F566BF">
        <w:rPr>
          <w:rFonts w:ascii="GHEA Grapalat" w:hAnsi="GHEA Grapalat" w:cs="Sylfaen"/>
          <w:sz w:val="20"/>
          <w:lang w:val="hy-AM"/>
        </w:rPr>
        <w:t>ին։</w:t>
      </w:r>
    </w:p>
    <w:p w14:paraId="3A03C179" w14:textId="53D5AB29"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 xml:space="preserve">2.2.2 </w:t>
      </w:r>
      <w:r w:rsidR="001E1EBA">
        <w:rPr>
          <w:rFonts w:ascii="GHEA Grapalat" w:hAnsi="GHEA Grapalat" w:cs="Sylfaen"/>
          <w:sz w:val="20"/>
          <w:lang w:val="hy-AM"/>
        </w:rPr>
        <w:t>Աշխատանքի</w:t>
      </w:r>
      <w:r w:rsidRPr="00F566BF">
        <w:rPr>
          <w:rFonts w:ascii="GHEA Grapalat" w:hAnsi="GHEA Grapalat" w:cs="Sylfaen"/>
          <w:sz w:val="20"/>
          <w:lang w:val="hy-AM"/>
        </w:rPr>
        <w:t xml:space="preserve"> արդյունքն ընդունելու դեպքում </w:t>
      </w:r>
      <w:r w:rsidR="00713371">
        <w:rPr>
          <w:rFonts w:ascii="GHEA Grapalat" w:hAnsi="GHEA Grapalat" w:cs="Sylfaen"/>
          <w:sz w:val="20"/>
          <w:szCs w:val="20"/>
          <w:lang w:val="pt-BR"/>
        </w:rPr>
        <w:t>Կապալառո</w:t>
      </w:r>
      <w:r w:rsidR="00713371">
        <w:rPr>
          <w:rFonts w:ascii="GHEA Grapalat" w:hAnsi="GHEA Grapalat" w:cs="Sylfaen"/>
          <w:sz w:val="20"/>
          <w:szCs w:val="20"/>
          <w:lang w:val="hy-AM"/>
        </w:rPr>
        <w:t>ւ</w:t>
      </w:r>
      <w:r w:rsidRPr="00F566BF">
        <w:rPr>
          <w:rFonts w:ascii="GHEA Grapalat" w:hAnsi="GHEA Grapalat" w:cs="Sylfaen"/>
          <w:sz w:val="20"/>
          <w:lang w:val="hy-AM"/>
        </w:rPr>
        <w:t>ին վճարել վերջինիս վճարման ենթակա գումարները, իսկ ժամկետի խախտման դեպքում` նաև պայմանագրի 5.5 կետով նախատեսված տույժը։</w:t>
      </w:r>
    </w:p>
    <w:p w14:paraId="5D667B14" w14:textId="25A63C36"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lastRenderedPageBreak/>
        <w:t xml:space="preserve">2.3 </w:t>
      </w:r>
      <w:r w:rsidR="00713371" w:rsidRPr="00713371">
        <w:rPr>
          <w:rFonts w:ascii="GHEA Grapalat" w:hAnsi="GHEA Grapalat" w:cs="Sylfaen"/>
          <w:b/>
          <w:sz w:val="20"/>
          <w:lang w:val="hy-AM"/>
        </w:rPr>
        <w:t>Կապալառուն</w:t>
      </w:r>
      <w:r w:rsidRPr="00F566BF">
        <w:rPr>
          <w:rFonts w:ascii="GHEA Grapalat" w:hAnsi="GHEA Grapalat" w:cs="Sylfaen"/>
          <w:b/>
          <w:sz w:val="20"/>
          <w:lang w:val="hy-AM"/>
        </w:rPr>
        <w:t xml:space="preserve"> իրավունք ունի`</w:t>
      </w:r>
    </w:p>
    <w:p w14:paraId="3F8C8781"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C9909F3" w14:textId="65BF8456"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 xml:space="preserve">2.4 </w:t>
      </w:r>
      <w:r w:rsidR="00713371" w:rsidRPr="00713371">
        <w:rPr>
          <w:rFonts w:ascii="GHEA Grapalat" w:hAnsi="GHEA Grapalat" w:cs="Sylfaen"/>
          <w:b/>
          <w:sz w:val="20"/>
          <w:lang w:val="hy-AM"/>
        </w:rPr>
        <w:t>Կապալառուն</w:t>
      </w:r>
      <w:r w:rsidRPr="00F566BF">
        <w:rPr>
          <w:rFonts w:ascii="GHEA Grapalat" w:hAnsi="GHEA Grapalat" w:cs="Sylfaen"/>
          <w:b/>
          <w:sz w:val="20"/>
          <w:lang w:val="hy-AM"/>
        </w:rPr>
        <w:t xml:space="preserve"> պարտավոր է`</w:t>
      </w:r>
    </w:p>
    <w:p w14:paraId="708341CB" w14:textId="306B38E5" w:rsidR="007678FA"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 xml:space="preserve">2.4.1 Պայմանագրի N 1 հավելվածով սահմանված պայմաններով ապահովել </w:t>
      </w:r>
      <w:r w:rsidR="001E1EBA">
        <w:rPr>
          <w:rFonts w:ascii="GHEA Grapalat" w:hAnsi="GHEA Grapalat" w:cs="Sylfaen"/>
          <w:sz w:val="20"/>
          <w:lang w:val="hy-AM"/>
        </w:rPr>
        <w:t>աշխատանքի կատարումը</w:t>
      </w:r>
      <w:r w:rsidRPr="00F566BF">
        <w:rPr>
          <w:rFonts w:ascii="GHEA Grapalat" w:hAnsi="GHEA Grapalat" w:cs="Sylfaen"/>
          <w:sz w:val="20"/>
          <w:lang w:val="hy-AM"/>
        </w:rPr>
        <w:t>` ղեկավարվելով գործող օրենսդրությամբ։</w:t>
      </w:r>
    </w:p>
    <w:p w14:paraId="3CA8AE1F" w14:textId="77777777" w:rsidR="00894634" w:rsidRPr="00FB1EC7" w:rsidRDefault="00894634" w:rsidP="00894634">
      <w:pPr>
        <w:tabs>
          <w:tab w:val="left" w:pos="1276"/>
        </w:tabs>
        <w:ind w:firstLine="720"/>
        <w:jc w:val="both"/>
        <w:rPr>
          <w:rFonts w:ascii="GHEA Grapalat" w:hAnsi="GHEA Grapalat" w:cs="Times Armenian"/>
          <w:sz w:val="20"/>
          <w:szCs w:val="20"/>
          <w:lang w:val="es-ES"/>
        </w:rPr>
      </w:pP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առնվազն</w:t>
      </w:r>
      <w:r w:rsidRPr="00FB1EC7">
        <w:rPr>
          <w:rFonts w:ascii="GHEA Grapalat" w:hAnsi="GHEA Grapalat" w:cs="Times Armenian"/>
          <w:sz w:val="20"/>
          <w:szCs w:val="20"/>
          <w:lang w:val="es-ES"/>
        </w:rPr>
        <w:t xml:space="preserve"> </w:t>
      </w:r>
      <w:r w:rsidRPr="0029560D">
        <w:rPr>
          <w:rFonts w:ascii="GHEA Grapalat" w:hAnsi="GHEA Grapalat" w:cs="Times Armenian"/>
          <w:b/>
          <w:sz w:val="20"/>
          <w:szCs w:val="20"/>
          <w:lang w:val="es-ES"/>
        </w:rPr>
        <w:t>100</w:t>
      </w:r>
      <w:r w:rsidRPr="0029560D">
        <w:rPr>
          <w:rFonts w:ascii="GHEA Grapalat" w:hAnsi="GHEA Grapalat" w:cs="Times Armenian"/>
          <w:b/>
          <w:sz w:val="20"/>
          <w:szCs w:val="20"/>
          <w:lang w:val="hy-AM"/>
        </w:rPr>
        <w:t xml:space="preserve"> </w:t>
      </w:r>
      <w:r w:rsidRPr="0029560D">
        <w:rPr>
          <w:rFonts w:ascii="GHEA Grapalat" w:hAnsi="GHEA Grapalat" w:cs="Sylfaen"/>
          <w:b/>
          <w:sz w:val="20"/>
          <w:szCs w:val="20"/>
          <w:lang w:val="pt-BR"/>
        </w:rPr>
        <w:t>տոկոսը</w:t>
      </w:r>
      <w:r w:rsidRPr="0029560D">
        <w:rPr>
          <w:rFonts w:ascii="GHEA Grapalat" w:hAnsi="GHEA Grapalat" w:cs="Times Armenian"/>
          <w:b/>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գործիքներով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մեխանիզմներով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պատշաճ</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768004FA"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084AF0EE" w:rsidR="007678FA" w:rsidRDefault="007678FA" w:rsidP="007678FA">
      <w:pPr>
        <w:ind w:firstLine="720"/>
        <w:jc w:val="both"/>
        <w:rPr>
          <w:rFonts w:ascii="GHEA Grapalat" w:hAnsi="GHEA Grapalat"/>
          <w:sz w:val="20"/>
          <w:lang w:val="hy-AM"/>
        </w:rPr>
      </w:pPr>
      <w:r w:rsidRPr="00F566BF">
        <w:rPr>
          <w:rFonts w:ascii="GHEA Grapalat" w:hAnsi="GHEA Grapalat"/>
          <w:sz w:val="20"/>
          <w:lang w:val="hy-AM"/>
        </w:rPr>
        <w:t xml:space="preserve">2.4.3 </w:t>
      </w:r>
      <w:r w:rsidR="000F7D9A" w:rsidRPr="002D4DC4">
        <w:rPr>
          <w:rFonts w:ascii="GHEA Grapalat" w:hAnsi="GHEA Grapalat"/>
          <w:sz w:val="20"/>
          <w:lang w:val="hy-AM"/>
        </w:rPr>
        <w:t>Որակավորման և պ</w:t>
      </w:r>
      <w:r w:rsidRPr="00F566BF">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234C3BB" w14:textId="55D8B914" w:rsidR="006E2CFA" w:rsidRPr="001E1EBA" w:rsidRDefault="006E2CFA" w:rsidP="006E2CFA">
      <w:pPr>
        <w:ind w:firstLine="720"/>
        <w:jc w:val="both"/>
        <w:rPr>
          <w:rFonts w:ascii="GHEA Grapalat" w:hAnsi="GHEA Grapalat"/>
          <w:b/>
          <w:sz w:val="20"/>
          <w:lang w:val="hy-AM"/>
        </w:rPr>
      </w:pPr>
      <w:r w:rsidRPr="00F566BF">
        <w:rPr>
          <w:rFonts w:ascii="GHEA Grapalat" w:hAnsi="GHEA Grapalat"/>
          <w:sz w:val="20"/>
          <w:lang w:val="hy-AM"/>
        </w:rPr>
        <w:t>2.4.</w:t>
      </w:r>
      <w:r>
        <w:rPr>
          <w:rFonts w:ascii="GHEA Grapalat" w:hAnsi="GHEA Grapalat"/>
          <w:sz w:val="20"/>
          <w:lang w:val="hy-AM"/>
        </w:rPr>
        <w:t>4</w:t>
      </w:r>
      <w:r w:rsidRPr="00F566BF">
        <w:rPr>
          <w:rFonts w:ascii="GHEA Grapalat" w:hAnsi="GHEA Grapalat"/>
          <w:sz w:val="20"/>
          <w:lang w:val="hy-AM"/>
        </w:rPr>
        <w:t xml:space="preserve"> </w:t>
      </w:r>
      <w:r w:rsidRPr="001E1EBA">
        <w:rPr>
          <w:rFonts w:ascii="GHEA Grapalat" w:hAnsi="GHEA Grapalat"/>
          <w:b/>
          <w:sz w:val="20"/>
          <w:lang w:val="hy-AM"/>
        </w:rPr>
        <w:t xml:space="preserve">Շինարարական աշխատանքների կատարման ընթացքում նախագծային շեղումներ առաջանալու դեպքում </w:t>
      </w:r>
      <w:r w:rsidR="00713371" w:rsidRPr="00713371">
        <w:rPr>
          <w:rFonts w:ascii="GHEA Grapalat" w:hAnsi="GHEA Grapalat"/>
          <w:b/>
          <w:sz w:val="20"/>
          <w:lang w:val="hy-AM"/>
        </w:rPr>
        <w:t>Կապալառուն</w:t>
      </w:r>
      <w:r w:rsidRPr="001E1EBA">
        <w:rPr>
          <w:rFonts w:ascii="GHEA Grapalat" w:hAnsi="GHEA Grapalat"/>
          <w:b/>
          <w:sz w:val="20"/>
          <w:lang w:val="hy-AM"/>
        </w:rPr>
        <w:t xml:space="preserve"> Պատվիրատուին վճարում է տուգանք՝ յուրաքանչյուր արձանագրված շեղման հետևանքով առաջացած կորստի չափով: Ընդ որում՝</w:t>
      </w:r>
    </w:p>
    <w:p w14:paraId="0D458ED7" w14:textId="77777777" w:rsidR="006E2CFA" w:rsidRPr="001E1EBA" w:rsidRDefault="006E2CFA" w:rsidP="006E2CFA">
      <w:pPr>
        <w:ind w:firstLine="720"/>
        <w:jc w:val="both"/>
        <w:rPr>
          <w:rFonts w:ascii="GHEA Grapalat" w:hAnsi="GHEA Grapalat"/>
          <w:b/>
          <w:sz w:val="20"/>
          <w:lang w:val="hy-AM"/>
        </w:rPr>
      </w:pPr>
      <w:r w:rsidRPr="001E1EBA">
        <w:rPr>
          <w:rFonts w:ascii="GHEA Grapalat" w:hAnsi="GHEA Grapalat"/>
          <w:b/>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E099F65" w14:textId="6A905E69" w:rsidR="006E2CFA" w:rsidRPr="001E1EBA" w:rsidRDefault="006E2CFA" w:rsidP="007678FA">
      <w:pPr>
        <w:ind w:firstLine="720"/>
        <w:jc w:val="both"/>
        <w:rPr>
          <w:rFonts w:ascii="GHEA Grapalat" w:hAnsi="GHEA Grapalat"/>
          <w:b/>
          <w:sz w:val="20"/>
          <w:lang w:val="hy-AM"/>
        </w:rPr>
      </w:pPr>
      <w:r w:rsidRPr="001E1EBA">
        <w:rPr>
          <w:rFonts w:ascii="GHEA Grapalat" w:hAnsi="GHEA Grapalat"/>
          <w:b/>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p>
    <w:p w14:paraId="6382C275" w14:textId="77777777" w:rsidR="007678FA" w:rsidRPr="00F566BF" w:rsidRDefault="007678FA" w:rsidP="007678FA">
      <w:pPr>
        <w:ind w:firstLine="720"/>
        <w:jc w:val="both"/>
        <w:rPr>
          <w:rFonts w:ascii="GHEA Grapalat" w:hAnsi="GHEA Grapalat"/>
          <w:sz w:val="20"/>
          <w:lang w:val="hy-AM"/>
        </w:rPr>
      </w:pPr>
    </w:p>
    <w:p w14:paraId="2A6AE2DD" w14:textId="2A919A30" w:rsidR="007678FA" w:rsidRDefault="007678FA" w:rsidP="006E2CFA">
      <w:pPr>
        <w:ind w:firstLine="720"/>
        <w:jc w:val="center"/>
        <w:rPr>
          <w:rFonts w:ascii="GHEA Grapalat" w:hAnsi="GHEA Grapalat" w:cs="Sylfaen"/>
          <w:b/>
          <w:sz w:val="20"/>
          <w:lang w:val="hy-AM"/>
        </w:rPr>
      </w:pPr>
      <w:r w:rsidRPr="00F566BF">
        <w:rPr>
          <w:rFonts w:ascii="GHEA Grapalat" w:hAnsi="GHEA Grapalat" w:cs="Sylfaen"/>
          <w:b/>
          <w:sz w:val="20"/>
          <w:lang w:val="hy-AM"/>
        </w:rPr>
        <w:t xml:space="preserve">3. </w:t>
      </w:r>
      <w:r w:rsidR="00E5105D">
        <w:rPr>
          <w:rFonts w:ascii="GHEA Grapalat" w:hAnsi="GHEA Grapalat" w:cs="Sylfaen"/>
          <w:b/>
          <w:sz w:val="20"/>
          <w:lang w:val="hy-AM"/>
        </w:rPr>
        <w:t>ԱՇԽԱՏԱՆՔԻ</w:t>
      </w:r>
      <w:r w:rsidRPr="00F566BF">
        <w:rPr>
          <w:rFonts w:ascii="GHEA Grapalat" w:hAnsi="GHEA Grapalat" w:cs="Sylfaen"/>
          <w:b/>
          <w:sz w:val="20"/>
          <w:lang w:val="hy-AM"/>
        </w:rPr>
        <w:t xml:space="preserve"> ՀԱՆՁՆՄԱՆ ԵՎ ԸՆԴՈՒՆՄԱՆ ԿԱՐԳԸ</w:t>
      </w:r>
    </w:p>
    <w:p w14:paraId="618E0263" w14:textId="77777777" w:rsidR="00B50E19" w:rsidRPr="00F566BF" w:rsidRDefault="00B50E19" w:rsidP="007678FA">
      <w:pPr>
        <w:ind w:firstLine="720"/>
        <w:jc w:val="both"/>
        <w:rPr>
          <w:rFonts w:ascii="GHEA Grapalat" w:hAnsi="GHEA Grapalat" w:cs="Sylfaen"/>
          <w:b/>
          <w:sz w:val="20"/>
          <w:lang w:val="hy-AM"/>
        </w:rPr>
      </w:pPr>
    </w:p>
    <w:p w14:paraId="1FFE8275" w14:textId="0394D1DE" w:rsidR="007678FA" w:rsidRPr="00F566BF" w:rsidRDefault="007678FA" w:rsidP="007678FA">
      <w:pPr>
        <w:ind w:firstLine="720"/>
        <w:jc w:val="both"/>
        <w:rPr>
          <w:rFonts w:ascii="GHEA Grapalat" w:hAnsi="GHEA Grapalat"/>
          <w:sz w:val="20"/>
          <w:lang w:val="hy-AM"/>
        </w:rPr>
      </w:pPr>
      <w:r w:rsidRPr="00F566BF">
        <w:rPr>
          <w:rFonts w:ascii="GHEA Grapalat" w:hAnsi="GHEA Grapalat"/>
          <w:sz w:val="20"/>
          <w:lang w:val="hy-AM"/>
        </w:rPr>
        <w:t xml:space="preserve">3.1 </w:t>
      </w:r>
      <w:r w:rsidR="001E1EBA">
        <w:rPr>
          <w:rFonts w:ascii="GHEA Grapalat" w:hAnsi="GHEA Grapalat"/>
          <w:sz w:val="20"/>
          <w:lang w:val="hy-AM"/>
        </w:rPr>
        <w:t>Կատարված աշխատանքն</w:t>
      </w:r>
      <w:r w:rsidRPr="00F566BF">
        <w:rPr>
          <w:rFonts w:ascii="GHEA Grapalat" w:hAnsi="GHEA Grapalat"/>
          <w:sz w:val="20"/>
          <w:lang w:val="hy-AM"/>
        </w:rPr>
        <w:t xml:space="preserve"> ընդունվում է Պատվիրատուի և </w:t>
      </w:r>
      <w:r w:rsidR="00713371">
        <w:rPr>
          <w:rFonts w:ascii="GHEA Grapalat" w:hAnsi="GHEA Grapalat" w:cs="Sylfaen"/>
          <w:sz w:val="20"/>
          <w:szCs w:val="20"/>
          <w:lang w:val="pt-BR"/>
        </w:rPr>
        <w:t>Կապալառու</w:t>
      </w:r>
      <w:r w:rsidRPr="00F566BF">
        <w:rPr>
          <w:rFonts w:ascii="GHEA Grapalat" w:hAnsi="GHEA Grapalat"/>
          <w:sz w:val="20"/>
          <w:lang w:val="hy-AM"/>
        </w:rPr>
        <w:t xml:space="preserve">ի միջև հանձնման-ընդունման արձանագրության ստորագրմամբ: </w:t>
      </w:r>
      <w:r w:rsidR="001E1EBA">
        <w:rPr>
          <w:rFonts w:ascii="GHEA Grapalat" w:hAnsi="GHEA Grapalat"/>
          <w:sz w:val="20"/>
          <w:lang w:val="hy-AM"/>
        </w:rPr>
        <w:t>Ա</w:t>
      </w:r>
      <w:r w:rsidR="001E1EBA" w:rsidRPr="001E1EBA">
        <w:rPr>
          <w:rFonts w:ascii="GHEA Grapalat" w:hAnsi="GHEA Grapalat"/>
          <w:sz w:val="20"/>
          <w:lang w:val="hy-AM"/>
        </w:rPr>
        <w:t>շխատանք</w:t>
      </w:r>
      <w:r w:rsidR="001E1EBA">
        <w:rPr>
          <w:rFonts w:ascii="GHEA Grapalat" w:hAnsi="GHEA Grapalat"/>
          <w:sz w:val="20"/>
          <w:lang w:val="hy-AM"/>
        </w:rPr>
        <w:t>ը</w:t>
      </w:r>
      <w:r w:rsidRPr="00F566BF">
        <w:rPr>
          <w:rFonts w:ascii="GHEA Grapalat" w:hAnsi="GHEA Grapalat"/>
          <w:sz w:val="20"/>
          <w:lang w:val="hy-AM"/>
        </w:rPr>
        <w:t xml:space="preserve"> Պատվիրատուին հանձնելու փաստը ֆիքսվում է Պատվիրատուի և </w:t>
      </w:r>
      <w:r w:rsidR="00713371">
        <w:rPr>
          <w:rFonts w:ascii="GHEA Grapalat" w:hAnsi="GHEA Grapalat" w:cs="Sylfaen"/>
          <w:sz w:val="20"/>
          <w:szCs w:val="20"/>
          <w:lang w:val="pt-BR"/>
        </w:rPr>
        <w:t>Կապալառու</w:t>
      </w:r>
      <w:r w:rsidR="00713371" w:rsidRPr="00F566BF">
        <w:rPr>
          <w:rFonts w:ascii="GHEA Grapalat" w:hAnsi="GHEA Grapalat"/>
          <w:sz w:val="20"/>
          <w:lang w:val="hy-AM"/>
        </w:rPr>
        <w:t>ի</w:t>
      </w:r>
      <w:r w:rsidRPr="00F566BF">
        <w:rPr>
          <w:rFonts w:ascii="GHEA Grapalat" w:hAnsi="GHEA Grapalat"/>
          <w:sz w:val="20"/>
          <w:lang w:val="hy-AM"/>
        </w:rPr>
        <w:t xml:space="preserve"> միջև երկկողմ հաստատված փաստաթղթով՝ նշելով փաստաթղթի կազմման ամսաթիվը: </w:t>
      </w:r>
    </w:p>
    <w:p w14:paraId="01DF8AF7" w14:textId="63920D0D" w:rsidR="007678FA" w:rsidRPr="00F566BF" w:rsidRDefault="007678FA" w:rsidP="007678FA">
      <w:pPr>
        <w:ind w:firstLine="720"/>
        <w:jc w:val="both"/>
        <w:rPr>
          <w:rFonts w:ascii="GHEA Grapalat" w:hAnsi="GHEA Grapalat" w:cs="Sylfaen"/>
          <w:sz w:val="20"/>
          <w:szCs w:val="20"/>
          <w:lang w:val="hy-AM"/>
        </w:rPr>
      </w:pPr>
      <w:r w:rsidRPr="00F566BF">
        <w:rPr>
          <w:rFonts w:ascii="GHEA Grapalat" w:hAnsi="GHEA Grapalat"/>
          <w:sz w:val="20"/>
          <w:lang w:val="hy-AM"/>
        </w:rPr>
        <w:t xml:space="preserve">Մինչև պայմանագրով </w:t>
      </w:r>
      <w:r w:rsidR="001E1EBA">
        <w:rPr>
          <w:rFonts w:ascii="GHEA Grapalat" w:hAnsi="GHEA Grapalat"/>
          <w:sz w:val="20"/>
          <w:lang w:val="hy-AM"/>
        </w:rPr>
        <w:t>Աշխատանքի կատարման</w:t>
      </w:r>
      <w:r w:rsidRPr="00F566BF">
        <w:rPr>
          <w:rFonts w:ascii="GHEA Grapalat" w:hAnsi="GHEA Grapalat"/>
          <w:sz w:val="20"/>
          <w:lang w:val="hy-AM"/>
        </w:rPr>
        <w:t xml:space="preserve"> համար նախատեսված օրը ներառյալ </w:t>
      </w:r>
      <w:r w:rsidR="00713371">
        <w:rPr>
          <w:rFonts w:ascii="GHEA Grapalat" w:hAnsi="GHEA Grapalat" w:cs="Sylfaen"/>
          <w:sz w:val="20"/>
          <w:szCs w:val="20"/>
          <w:lang w:val="pt-BR"/>
        </w:rPr>
        <w:t>Կապալառո</w:t>
      </w:r>
      <w:r w:rsidR="00713371">
        <w:rPr>
          <w:rFonts w:ascii="GHEA Grapalat" w:hAnsi="GHEA Grapalat" w:cs="Sylfaen"/>
          <w:sz w:val="20"/>
          <w:szCs w:val="20"/>
          <w:lang w:val="hy-AM"/>
        </w:rPr>
        <w:t>ւն</w:t>
      </w:r>
      <w:r w:rsidRPr="00F566BF">
        <w:rPr>
          <w:rFonts w:ascii="GHEA Grapalat" w:hAnsi="GHEA Grapalat"/>
          <w:sz w:val="20"/>
          <w:lang w:val="hy-AM"/>
        </w:rPr>
        <w:t xml:space="preserve"> Պատվիրատուին է տրամադրում իր կողմից ստորագրված` </w:t>
      </w:r>
      <w:r w:rsidR="001E1EBA">
        <w:rPr>
          <w:rFonts w:ascii="GHEA Grapalat" w:hAnsi="GHEA Grapalat"/>
          <w:sz w:val="20"/>
          <w:lang w:val="hy-AM"/>
        </w:rPr>
        <w:t>ա</w:t>
      </w:r>
      <w:r w:rsidR="001E1EBA" w:rsidRPr="001E1EBA">
        <w:rPr>
          <w:rFonts w:ascii="GHEA Grapalat" w:hAnsi="GHEA Grapalat"/>
          <w:sz w:val="20"/>
          <w:lang w:val="hy-AM"/>
        </w:rPr>
        <w:t>շխատանք</w:t>
      </w:r>
      <w:r w:rsidR="001E1EBA">
        <w:rPr>
          <w:rFonts w:ascii="GHEA Grapalat" w:hAnsi="GHEA Grapalat"/>
          <w:sz w:val="20"/>
          <w:lang w:val="hy-AM"/>
        </w:rPr>
        <w:t>ը</w:t>
      </w:r>
      <w:r w:rsidR="001E1EBA" w:rsidRPr="00F566BF">
        <w:rPr>
          <w:rFonts w:ascii="GHEA Grapalat" w:hAnsi="GHEA Grapalat"/>
          <w:sz w:val="20"/>
          <w:lang w:val="hy-AM"/>
        </w:rPr>
        <w:t xml:space="preserve"> </w:t>
      </w:r>
      <w:r w:rsidRPr="00F566BF">
        <w:rPr>
          <w:rFonts w:ascii="GHEA Grapalat" w:hAnsi="GHEA Grapalat"/>
          <w:sz w:val="20"/>
          <w:lang w:val="hy-AM"/>
        </w:rPr>
        <w:t>Պատվիրատուին հանձնելու փաստը ֆիքսող փաստաթուղթը (հավելված N 3.1),</w:t>
      </w:r>
      <w:r w:rsidRPr="00F566BF">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w:t>
      </w:r>
      <w:r w:rsidR="00713371">
        <w:rPr>
          <w:rFonts w:ascii="GHEA Grapalat" w:hAnsi="GHEA Grapalat" w:cs="Sylfaen"/>
          <w:sz w:val="20"/>
          <w:szCs w:val="20"/>
          <w:lang w:val="pt-BR"/>
        </w:rPr>
        <w:t>Կապալառու</w:t>
      </w:r>
      <w:r w:rsidR="00713371">
        <w:rPr>
          <w:rFonts w:ascii="GHEA Grapalat" w:hAnsi="GHEA Grapalat"/>
          <w:sz w:val="20"/>
          <w:lang w:val="hy-AM"/>
        </w:rPr>
        <w:t>ն</w:t>
      </w:r>
      <w:r w:rsidRPr="00F566BF">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343B002" w:rsidR="007678FA" w:rsidRPr="00F566BF" w:rsidRDefault="007678FA" w:rsidP="007678FA">
      <w:pPr>
        <w:ind w:firstLine="709"/>
        <w:jc w:val="both"/>
        <w:rPr>
          <w:rFonts w:ascii="GHEA Grapalat" w:hAnsi="GHEA Grapalat" w:cs="Sylfaen"/>
          <w:sz w:val="20"/>
          <w:szCs w:val="20"/>
          <w:lang w:val="hy-AM"/>
        </w:rPr>
      </w:pPr>
      <w:r w:rsidRPr="00F566BF">
        <w:rPr>
          <w:rFonts w:ascii="GHEA Grapalat" w:hAnsi="GHEA Grapalat" w:cs="Sylfaen"/>
          <w:sz w:val="20"/>
          <w:lang w:val="hy-AM"/>
        </w:rPr>
        <w:t xml:space="preserve">3.2 Եթե </w:t>
      </w:r>
      <w:r w:rsidR="001E1EBA">
        <w:rPr>
          <w:rFonts w:ascii="GHEA Grapalat" w:hAnsi="GHEA Grapalat"/>
          <w:sz w:val="20"/>
          <w:lang w:val="hy-AM"/>
        </w:rPr>
        <w:t>կատարված աշխատանքը</w:t>
      </w:r>
      <w:r w:rsidRPr="00F566BF">
        <w:rPr>
          <w:rFonts w:ascii="GHEA Grapalat" w:hAnsi="GHEA Grapalat"/>
          <w:sz w:val="20"/>
          <w:lang w:val="pt-BR"/>
        </w:rPr>
        <w:t xml:space="preserve"> </w:t>
      </w:r>
      <w:r w:rsidRPr="00F566BF">
        <w:rPr>
          <w:rFonts w:ascii="GHEA Grapalat" w:hAnsi="GHEA Grapalat" w:cs="Sylfaen"/>
          <w:sz w:val="20"/>
          <w:lang w:val="hy-AM"/>
        </w:rPr>
        <w:t>համապատասխանում է պայմանագրի պայմաններին, Պատվիրատուն</w:t>
      </w:r>
      <w:r w:rsidRPr="00F566BF">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1E1EBA">
        <w:rPr>
          <w:rFonts w:ascii="GHEA Grapalat" w:hAnsi="GHEA Grapalat" w:cs="Sylfaen"/>
          <w:sz w:val="20"/>
          <w:szCs w:val="20"/>
          <w:lang w:val="hy-AM"/>
        </w:rPr>
        <w:t xml:space="preserve"> 10</w:t>
      </w:r>
      <w:r w:rsidRPr="00F566BF">
        <w:rPr>
          <w:rFonts w:ascii="GHEA Grapalat" w:hAnsi="GHEA Grapalat" w:cs="Sylfaen"/>
          <w:sz w:val="20"/>
          <w:szCs w:val="20"/>
          <w:lang w:val="hy-AM"/>
        </w:rPr>
        <w:t xml:space="preserve"> աշխատանքային օրվա ընթացքում ստորագրում և </w:t>
      </w:r>
      <w:r w:rsidR="00713371">
        <w:rPr>
          <w:rFonts w:ascii="GHEA Grapalat" w:hAnsi="GHEA Grapalat" w:cs="Sylfaen"/>
          <w:sz w:val="20"/>
          <w:szCs w:val="20"/>
          <w:lang w:val="pt-BR"/>
        </w:rPr>
        <w:t>Կապալառու</w:t>
      </w:r>
      <w:r w:rsidR="00713371">
        <w:rPr>
          <w:rFonts w:ascii="GHEA Grapalat" w:hAnsi="GHEA Grapalat"/>
          <w:sz w:val="20"/>
          <w:lang w:val="hy-AM"/>
        </w:rPr>
        <w:t>ի</w:t>
      </w:r>
      <w:r w:rsidRPr="00F566BF">
        <w:rPr>
          <w:rFonts w:ascii="GHEA Grapalat" w:hAnsi="GHEA Grapalat" w:cs="Sylfaen"/>
          <w:sz w:val="20"/>
          <w:szCs w:val="20"/>
          <w:lang w:val="hy-AM"/>
        </w:rPr>
        <w:t xml:space="preserve">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3549A6F9"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sz w:val="20"/>
          <w:lang w:val="hy-AM"/>
        </w:rPr>
        <w:t xml:space="preserve">3.3 Եթե </w:t>
      </w:r>
      <w:r w:rsidR="001E1EBA">
        <w:rPr>
          <w:rFonts w:ascii="GHEA Grapalat" w:hAnsi="GHEA Grapalat"/>
          <w:sz w:val="20"/>
          <w:lang w:val="hy-AM"/>
        </w:rPr>
        <w:t>կատարված աշխատանքը</w:t>
      </w:r>
      <w:r w:rsidRPr="00F566BF">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00713371">
        <w:rPr>
          <w:rFonts w:ascii="GHEA Grapalat" w:hAnsi="GHEA Grapalat" w:cs="Sylfaen"/>
          <w:sz w:val="20"/>
          <w:szCs w:val="20"/>
          <w:lang w:val="pt-BR"/>
        </w:rPr>
        <w:t>Կապալառու</w:t>
      </w:r>
      <w:r w:rsidRPr="00F566BF">
        <w:rPr>
          <w:rFonts w:ascii="GHEA Grapalat" w:hAnsi="GHEA Grapalat"/>
          <w:sz w:val="20"/>
          <w:lang w:val="hy-AM"/>
        </w:rPr>
        <w:t>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F566BF">
        <w:rPr>
          <w:rFonts w:ascii="GHEA Grapalat" w:hAnsi="GHEA Grapalat" w:cs="Sylfaen"/>
          <w:sz w:val="20"/>
          <w:lang w:val="hy-AM"/>
        </w:rPr>
        <w:t xml:space="preserve">  ձեռնարկում է նման իրավիճակի համար պայմանագրով նախատեսված միջոցները և </w:t>
      </w:r>
      <w:r w:rsidR="00713371">
        <w:rPr>
          <w:rFonts w:ascii="GHEA Grapalat" w:hAnsi="GHEA Grapalat" w:cs="Sylfaen"/>
          <w:sz w:val="20"/>
          <w:szCs w:val="20"/>
          <w:lang w:val="pt-BR"/>
        </w:rPr>
        <w:t>Կապալառու</w:t>
      </w:r>
      <w:r w:rsidR="00713371">
        <w:rPr>
          <w:rFonts w:ascii="GHEA Grapalat" w:hAnsi="GHEA Grapalat"/>
          <w:sz w:val="20"/>
          <w:lang w:val="hy-AM"/>
        </w:rPr>
        <w:t>ի</w:t>
      </w:r>
      <w:r w:rsidRPr="00F566BF">
        <w:rPr>
          <w:rFonts w:ascii="GHEA Grapalat" w:hAnsi="GHEA Grapalat" w:cs="Sylfaen"/>
          <w:sz w:val="20"/>
          <w:lang w:val="hy-AM"/>
        </w:rPr>
        <w:t xml:space="preserve"> նկատմամբ կիրառում է պայմանագրով նախատեսված պատասխանատվության միջոցներ։</w:t>
      </w:r>
    </w:p>
    <w:p w14:paraId="2ECE805E" w14:textId="70D23F05" w:rsidR="00EE29D9"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 xml:space="preserve">3.4 Եթե պայմանագրի 3.2 կետով սահմանված ժամկետում Պատվիրատուն չի ընդունում </w:t>
      </w:r>
      <w:r w:rsidR="001E1EBA">
        <w:rPr>
          <w:rFonts w:ascii="GHEA Grapalat" w:hAnsi="GHEA Grapalat" w:cs="Sylfaen"/>
          <w:sz w:val="20"/>
          <w:lang w:val="hy-AM"/>
        </w:rPr>
        <w:t>կատարված աշխատանքը</w:t>
      </w:r>
      <w:r w:rsidRPr="00F566BF">
        <w:rPr>
          <w:rFonts w:ascii="GHEA Grapalat" w:hAnsi="GHEA Grapalat" w:cs="Sylfaen"/>
          <w:sz w:val="20"/>
          <w:lang w:val="hy-AM"/>
        </w:rPr>
        <w:t xml:space="preserve"> կամ չի մերժում դրա ընդունումը, ապա </w:t>
      </w:r>
      <w:r w:rsidR="001E1EBA" w:rsidRPr="001E1EBA">
        <w:rPr>
          <w:rFonts w:ascii="GHEA Grapalat" w:hAnsi="GHEA Grapalat" w:cs="Sylfaen"/>
          <w:sz w:val="20"/>
          <w:lang w:val="hy-AM"/>
        </w:rPr>
        <w:t xml:space="preserve">կատարված աշխատանքը </w:t>
      </w:r>
      <w:r w:rsidRPr="00F566BF">
        <w:rPr>
          <w:rFonts w:ascii="GHEA Grapalat" w:hAnsi="GHEA Grapalat" w:cs="Sylfaen"/>
          <w:sz w:val="20"/>
          <w:lang w:val="hy-AM"/>
        </w:rPr>
        <w:t>համարվում է ընդունված և պայմանագրի 3.2 կետով սահման</w:t>
      </w:r>
      <w:r w:rsidRPr="00F566BF">
        <w:rPr>
          <w:rFonts w:ascii="GHEA Grapalat" w:hAnsi="GHEA Grapalat" w:cs="Sylfaen"/>
          <w:sz w:val="20"/>
          <w:lang w:val="hy-AM"/>
        </w:rPr>
        <w:softHyphen/>
        <w:t xml:space="preserve">ված վերջնաժամկետին հաջորդող աշխատանքային օրը Պատվիրատուն  </w:t>
      </w:r>
      <w:r w:rsidR="00713371">
        <w:rPr>
          <w:rFonts w:ascii="GHEA Grapalat" w:hAnsi="GHEA Grapalat" w:cs="Sylfaen"/>
          <w:sz w:val="20"/>
          <w:szCs w:val="20"/>
          <w:lang w:val="pt-BR"/>
        </w:rPr>
        <w:t>Կապալառու</w:t>
      </w:r>
      <w:r w:rsidR="00713371">
        <w:rPr>
          <w:rFonts w:ascii="GHEA Grapalat" w:hAnsi="GHEA Grapalat"/>
          <w:sz w:val="20"/>
          <w:lang w:val="hy-AM"/>
        </w:rPr>
        <w:t>ի</w:t>
      </w:r>
      <w:r w:rsidRPr="00F566BF">
        <w:rPr>
          <w:rFonts w:ascii="GHEA Grapalat" w:hAnsi="GHEA Grapalat" w:cs="Sylfaen"/>
          <w:sz w:val="20"/>
          <w:lang w:val="hy-AM"/>
        </w:rPr>
        <w:t>ն է տրամադրում իր կողմից ստորագրված հանձնման-ընդունման արձանա</w:t>
      </w:r>
      <w:r w:rsidRPr="00F566BF">
        <w:rPr>
          <w:rFonts w:ascii="GHEA Grapalat" w:hAnsi="GHEA Grapalat" w:cs="Sylfaen"/>
          <w:sz w:val="20"/>
          <w:lang w:val="hy-AM"/>
        </w:rPr>
        <w:softHyphen/>
        <w:t xml:space="preserve">գրությունը: </w:t>
      </w:r>
    </w:p>
    <w:p w14:paraId="24CAF49B" w14:textId="1916A7AB" w:rsidR="00EE29D9" w:rsidRDefault="00EE29D9" w:rsidP="007678FA">
      <w:pPr>
        <w:ind w:firstLine="720"/>
        <w:jc w:val="both"/>
        <w:rPr>
          <w:rFonts w:ascii="GHEA Grapalat" w:hAnsi="GHEA Grapalat" w:cs="Sylfaen"/>
          <w:sz w:val="20"/>
          <w:lang w:val="hy-AM"/>
        </w:rPr>
      </w:pPr>
    </w:p>
    <w:p w14:paraId="3334B8BF" w14:textId="357EDA8B" w:rsidR="007678FA" w:rsidRPr="00F566BF" w:rsidRDefault="007678FA" w:rsidP="006E2CFA">
      <w:pPr>
        <w:ind w:firstLine="720"/>
        <w:jc w:val="center"/>
        <w:rPr>
          <w:rFonts w:ascii="GHEA Grapalat" w:hAnsi="GHEA Grapalat" w:cs="Sylfaen"/>
          <w:b/>
          <w:sz w:val="20"/>
          <w:lang w:val="hy-AM"/>
        </w:rPr>
      </w:pPr>
      <w:r w:rsidRPr="00F566BF">
        <w:rPr>
          <w:rFonts w:ascii="GHEA Grapalat" w:hAnsi="GHEA Grapalat" w:cs="Sylfaen"/>
          <w:b/>
          <w:sz w:val="20"/>
          <w:lang w:val="hy-AM"/>
        </w:rPr>
        <w:t>4. ՊԱՅՄԱՆԱԳՐԻ ԳԻՆԸ</w:t>
      </w:r>
    </w:p>
    <w:p w14:paraId="08A052F4" w14:textId="2785B30D" w:rsidR="007678FA" w:rsidRPr="002D4DC4"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lastRenderedPageBreak/>
        <w:t xml:space="preserve">4.1. Սույն պայմանագրով </w:t>
      </w:r>
      <w:r w:rsidR="00713371">
        <w:rPr>
          <w:rFonts w:ascii="GHEA Grapalat" w:hAnsi="GHEA Grapalat" w:cs="Sylfaen"/>
          <w:sz w:val="20"/>
          <w:szCs w:val="20"/>
          <w:lang w:val="pt-BR"/>
        </w:rPr>
        <w:t>Կապալառու</w:t>
      </w:r>
      <w:r w:rsidR="00713371">
        <w:rPr>
          <w:rFonts w:ascii="GHEA Grapalat" w:hAnsi="GHEA Grapalat"/>
          <w:sz w:val="20"/>
          <w:lang w:val="hy-AM"/>
        </w:rPr>
        <w:t>ն</w:t>
      </w:r>
      <w:r w:rsidR="00713371" w:rsidRPr="00F566BF">
        <w:rPr>
          <w:rFonts w:ascii="GHEA Grapalat" w:hAnsi="GHEA Grapalat"/>
          <w:sz w:val="20"/>
          <w:lang w:val="hy-AM"/>
        </w:rPr>
        <w:t xml:space="preserve"> </w:t>
      </w:r>
      <w:r w:rsidR="001E1EBA">
        <w:rPr>
          <w:rFonts w:ascii="GHEA Grapalat" w:hAnsi="GHEA Grapalat" w:cs="Sylfaen"/>
          <w:sz w:val="20"/>
          <w:lang w:val="hy-AM"/>
        </w:rPr>
        <w:t>կատարման ենթակա աշխատանքի</w:t>
      </w:r>
      <w:r w:rsidRPr="00F566BF">
        <w:rPr>
          <w:rFonts w:ascii="GHEA Grapalat" w:hAnsi="GHEA Grapalat" w:cs="Sylfaen"/>
          <w:sz w:val="20"/>
          <w:lang w:val="hy-AM"/>
        </w:rPr>
        <w:t xml:space="preserve"> գինը կազմում է ______ (____</w:t>
      </w:r>
      <w:r w:rsidRPr="00F566BF">
        <w:rPr>
          <w:rFonts w:ascii="GHEA Grapalat" w:hAnsi="GHEA Grapalat" w:cs="Sylfaen"/>
          <w:sz w:val="18"/>
          <w:szCs w:val="18"/>
          <w:u w:val="single"/>
          <w:lang w:val="hy-AM"/>
        </w:rPr>
        <w:t>տառերով</w:t>
      </w:r>
      <w:r w:rsidRPr="00F566BF">
        <w:rPr>
          <w:rFonts w:ascii="GHEA Grapalat" w:hAnsi="GHEA Grapalat" w:cs="Sylfaen"/>
          <w:sz w:val="20"/>
          <w:lang w:val="hy-AM"/>
        </w:rPr>
        <w:t>______________________________________ ) ՀՀ դրամ, ներառյալ ԱԱՀ-ն</w:t>
      </w:r>
      <w:r w:rsidRPr="002D4DC4">
        <w:rPr>
          <w:rFonts w:ascii="GHEA Grapalat" w:hAnsi="GHEA Grapalat" w:cs="Sylfaen"/>
          <w:sz w:val="20"/>
          <w:lang w:val="hy-AM"/>
        </w:rPr>
        <w:t>:</w:t>
      </w:r>
      <w:r w:rsidR="00AC12AD" w:rsidRPr="00AC12AD">
        <w:rPr>
          <w:rFonts w:ascii="GHEA Grapalat" w:hAnsi="GHEA Grapalat" w:cs="Sylfaen"/>
          <w:sz w:val="20"/>
          <w:vertAlign w:val="superscript"/>
          <w:lang w:val="hy-AM"/>
        </w:rPr>
        <w:t>18</w:t>
      </w:r>
      <w:r w:rsidR="00CE2680">
        <w:rPr>
          <w:rStyle w:val="af6"/>
          <w:rFonts w:ascii="GHEA Grapalat" w:hAnsi="GHEA Grapalat" w:cs="Sylfaen"/>
          <w:color w:val="FFFFFF"/>
          <w:sz w:val="20"/>
          <w:lang w:val="hy-AM"/>
        </w:rPr>
        <w:t xml:space="preserve"> </w:t>
      </w:r>
      <w:r w:rsidR="000825DF">
        <w:rPr>
          <w:rStyle w:val="af6"/>
          <w:rFonts w:ascii="GHEA Grapalat" w:hAnsi="GHEA Grapalat" w:cs="Sylfaen"/>
          <w:color w:val="FFFFFF"/>
          <w:sz w:val="20"/>
          <w:lang w:val="hy-AM"/>
        </w:rPr>
        <w:footnoteReference w:customMarkFollows="1" w:id="6"/>
        <w:t>17</w:t>
      </w:r>
      <w:r w:rsidRPr="00F566BF">
        <w:rPr>
          <w:rStyle w:val="af6"/>
          <w:rFonts w:ascii="GHEA Grapalat" w:hAnsi="GHEA Grapalat" w:cs="Sylfaen"/>
          <w:color w:val="FFFFFF"/>
          <w:sz w:val="20"/>
          <w:lang w:val="hy-AM"/>
        </w:rPr>
        <w:footnoteReference w:id="7"/>
      </w:r>
    </w:p>
    <w:p w14:paraId="099B0CC5" w14:textId="616B9F6F"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 xml:space="preserve">Գինը ներառում է </w:t>
      </w:r>
      <w:r w:rsidR="00713371">
        <w:rPr>
          <w:rFonts w:ascii="GHEA Grapalat" w:hAnsi="GHEA Grapalat" w:cs="Sylfaen"/>
          <w:sz w:val="20"/>
          <w:szCs w:val="20"/>
          <w:lang w:val="pt-BR"/>
        </w:rPr>
        <w:t>Կապալառու</w:t>
      </w:r>
      <w:r w:rsidR="00713371" w:rsidRPr="00F566BF">
        <w:rPr>
          <w:rFonts w:ascii="GHEA Grapalat" w:hAnsi="GHEA Grapalat"/>
          <w:sz w:val="20"/>
          <w:lang w:val="hy-AM"/>
        </w:rPr>
        <w:t xml:space="preserve">ի </w:t>
      </w:r>
      <w:r w:rsidRPr="00F566BF">
        <w:rPr>
          <w:rFonts w:ascii="GHEA Grapalat" w:hAnsi="GHEA Grapalat" w:cs="Sylfaen"/>
          <w:sz w:val="20"/>
          <w:lang w:val="hy-AM"/>
        </w:rPr>
        <w:t xml:space="preserve"> կողմից իրականացվող բոլոր ծախսերը` այդ թվում հարկերը, տուրքերը և ՀՀ օրենդրությամբ սահմանված այլ վճարները։</w:t>
      </w:r>
    </w:p>
    <w:p w14:paraId="1C45A8E7" w14:textId="0A7BEC64" w:rsidR="007678FA" w:rsidRPr="00F566BF" w:rsidRDefault="001E1EBA" w:rsidP="007678FA">
      <w:pPr>
        <w:ind w:firstLine="720"/>
        <w:jc w:val="both"/>
        <w:rPr>
          <w:rFonts w:ascii="GHEA Grapalat" w:hAnsi="GHEA Grapalat" w:cs="Sylfaen"/>
          <w:sz w:val="20"/>
          <w:lang w:val="hy-AM"/>
        </w:rPr>
      </w:pPr>
      <w:r>
        <w:rPr>
          <w:rFonts w:ascii="GHEA Grapalat" w:hAnsi="GHEA Grapalat" w:cs="Sylfaen"/>
          <w:sz w:val="20"/>
          <w:lang w:val="hy-AM"/>
        </w:rPr>
        <w:t>Աշխատանքի կատարման</w:t>
      </w:r>
      <w:r w:rsidRPr="00F566BF">
        <w:rPr>
          <w:rFonts w:ascii="GHEA Grapalat" w:hAnsi="GHEA Grapalat" w:cs="Sylfaen"/>
          <w:sz w:val="20"/>
          <w:lang w:val="hy-AM"/>
        </w:rPr>
        <w:t xml:space="preserve"> </w:t>
      </w:r>
      <w:r w:rsidR="007678FA" w:rsidRPr="00F566BF">
        <w:rPr>
          <w:rFonts w:ascii="GHEA Grapalat" w:hAnsi="GHEA Grapalat" w:cs="Sylfaen"/>
          <w:sz w:val="20"/>
          <w:lang w:val="hy-AM"/>
        </w:rPr>
        <w:t xml:space="preserve">գինը կայուն է և </w:t>
      </w:r>
      <w:r w:rsidR="00713371">
        <w:rPr>
          <w:rFonts w:ascii="GHEA Grapalat" w:hAnsi="GHEA Grapalat" w:cs="Sylfaen"/>
          <w:sz w:val="20"/>
          <w:szCs w:val="20"/>
          <w:lang w:val="pt-BR"/>
        </w:rPr>
        <w:t>Կապալառու</w:t>
      </w:r>
      <w:r w:rsidR="007678FA" w:rsidRPr="00F566BF">
        <w:rPr>
          <w:rFonts w:ascii="GHEA Grapalat" w:hAnsi="GHEA Grapalat" w:cs="Sylfaen"/>
          <w:sz w:val="20"/>
          <w:lang w:val="hy-AM"/>
        </w:rPr>
        <w:t>ն իրավունք չունի պահանջել ավելացնելու, իսկ Պատվիրատուն նվազեցնելու այդ գինը։</w:t>
      </w:r>
    </w:p>
    <w:p w14:paraId="23A70505" w14:textId="5B975CB3" w:rsidR="0012128A" w:rsidRDefault="001E1EBA" w:rsidP="0087619B">
      <w:pPr>
        <w:ind w:firstLine="709"/>
        <w:jc w:val="both"/>
        <w:rPr>
          <w:rFonts w:ascii="GHEA Grapalat" w:hAnsi="GHEA Grapalat"/>
          <w:sz w:val="20"/>
          <w:lang w:val="hy-AM"/>
        </w:rPr>
      </w:pPr>
      <w:r>
        <w:rPr>
          <w:rFonts w:ascii="GHEA Grapalat" w:hAnsi="GHEA Grapalat" w:cs="Sylfaen"/>
          <w:sz w:val="20"/>
          <w:lang w:val="hy-AM"/>
        </w:rPr>
        <w:t>4.2 Պատվիրատուն իր համար կատարված աշխատանքի</w:t>
      </w:r>
      <w:r w:rsidR="007678FA" w:rsidRPr="00F566BF">
        <w:rPr>
          <w:rFonts w:ascii="GHEA Grapalat" w:hAnsi="GHEA Grapalat" w:cs="Sylfaen"/>
          <w:sz w:val="20"/>
          <w:lang w:val="hy-AM"/>
        </w:rPr>
        <w:t xml:space="preserve"> ծառայության</w:t>
      </w:r>
      <w:r w:rsidR="007678FA" w:rsidRPr="00F566BF">
        <w:rPr>
          <w:rFonts w:ascii="GHEA Grapalat" w:hAnsi="GHEA Grapalat"/>
          <w:sz w:val="20"/>
          <w:lang w:val="hy-AM"/>
        </w:rPr>
        <w:t xml:space="preserve"> դիմաց վճարում է ՀՀ դրամով անկանխիկ` դրամական միջոցները </w:t>
      </w:r>
      <w:r w:rsidR="00713371">
        <w:rPr>
          <w:rFonts w:ascii="GHEA Grapalat" w:hAnsi="GHEA Grapalat" w:cs="Sylfaen"/>
          <w:sz w:val="20"/>
          <w:szCs w:val="20"/>
          <w:lang w:val="pt-BR"/>
        </w:rPr>
        <w:t>Կապալառու</w:t>
      </w:r>
      <w:r w:rsidR="00713371" w:rsidRPr="00F566BF">
        <w:rPr>
          <w:rFonts w:ascii="GHEA Grapalat" w:hAnsi="GHEA Grapalat"/>
          <w:sz w:val="20"/>
          <w:lang w:val="hy-AM"/>
        </w:rPr>
        <w:t xml:space="preserve">ի </w:t>
      </w:r>
      <w:r w:rsidR="007678FA" w:rsidRPr="00F566BF">
        <w:rPr>
          <w:rFonts w:ascii="GHEA Grapalat" w:hAnsi="GHEA Grapalat"/>
          <w:sz w:val="20"/>
          <w:lang w:val="hy-AM"/>
        </w:rPr>
        <w:t xml:space="preserve">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Pr>
          <w:rFonts w:ascii="GHEA Grapalat" w:hAnsi="GHEA Grapalat"/>
          <w:sz w:val="20"/>
          <w:lang w:val="hy-AM"/>
        </w:rPr>
        <w:t>25-</w:t>
      </w:r>
      <w:r w:rsidR="007678FA" w:rsidRPr="00F566BF">
        <w:rPr>
          <w:rFonts w:ascii="GHEA Grapalat" w:hAnsi="GHEA Grapalat"/>
          <w:sz w:val="20"/>
          <w:lang w:val="hy-AM"/>
        </w:rPr>
        <w:t xml:space="preserve">ը: </w:t>
      </w:r>
    </w:p>
    <w:p w14:paraId="2FC94201" w14:textId="62A34999" w:rsidR="00214FFE" w:rsidRDefault="00214FFE" w:rsidP="00214FFE">
      <w:pPr>
        <w:ind w:firstLine="709"/>
        <w:jc w:val="both"/>
        <w:rPr>
          <w:rFonts w:ascii="GHEA Grapalat" w:hAnsi="GHEA Grapalat"/>
          <w:iCs/>
          <w:sz w:val="20"/>
          <w:szCs w:val="20"/>
          <w:lang w:val="hy-AM"/>
        </w:rPr>
      </w:pPr>
      <w:r w:rsidRPr="00214FFE">
        <w:rPr>
          <w:rFonts w:ascii="GHEA Grapalat" w:hAnsi="GHEA Grapalat"/>
          <w:iCs/>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D4B60F4" w14:textId="3FD33979" w:rsidR="00214FFE" w:rsidRDefault="00214FFE" w:rsidP="00214FFE">
      <w:pPr>
        <w:ind w:firstLine="709"/>
        <w:jc w:val="both"/>
        <w:rPr>
          <w:rFonts w:ascii="GHEA Grapalat" w:hAnsi="GHEA Grapalat"/>
          <w:iCs/>
          <w:sz w:val="20"/>
          <w:szCs w:val="20"/>
          <w:lang w:val="hy-AM"/>
        </w:rPr>
      </w:pPr>
    </w:p>
    <w:p w14:paraId="25509FB7" w14:textId="210BF145" w:rsidR="00214FFE" w:rsidRDefault="00214FFE" w:rsidP="00214FFE">
      <w:pPr>
        <w:ind w:firstLine="709"/>
        <w:jc w:val="both"/>
        <w:rPr>
          <w:rFonts w:ascii="GHEA Grapalat" w:hAnsi="GHEA Grapalat"/>
          <w:iCs/>
          <w:sz w:val="20"/>
          <w:szCs w:val="20"/>
          <w:lang w:val="hy-AM"/>
        </w:rPr>
      </w:pPr>
    </w:p>
    <w:p w14:paraId="4F7B182D" w14:textId="1C0D15CB" w:rsidR="007678FA" w:rsidRDefault="00D4776A" w:rsidP="00D4776A">
      <w:pPr>
        <w:ind w:firstLine="709"/>
        <w:jc w:val="center"/>
        <w:rPr>
          <w:rFonts w:ascii="GHEA Grapalat" w:hAnsi="GHEA Grapalat" w:cs="Sylfaen"/>
          <w:b/>
          <w:sz w:val="20"/>
          <w:lang w:val="hy-AM"/>
        </w:rPr>
      </w:pPr>
      <w:r>
        <w:rPr>
          <w:rFonts w:ascii="GHEA Grapalat" w:hAnsi="GHEA Grapalat" w:cs="Sylfaen"/>
          <w:b/>
          <w:sz w:val="20"/>
          <w:lang w:val="hy-AM"/>
        </w:rPr>
        <w:t xml:space="preserve">5․ </w:t>
      </w:r>
      <w:r w:rsidR="007678FA" w:rsidRPr="00F566BF">
        <w:rPr>
          <w:rFonts w:ascii="GHEA Grapalat" w:hAnsi="GHEA Grapalat" w:cs="Sylfaen"/>
          <w:b/>
          <w:sz w:val="20"/>
          <w:lang w:val="hy-AM"/>
        </w:rPr>
        <w:t>ԿՈՂՄԵՐԻ ՊԱՏԱՍԽԱՆԱՏՎՈՒԹՅՈՒՆԸ</w:t>
      </w:r>
    </w:p>
    <w:p w14:paraId="405B6671" w14:textId="77777777" w:rsidR="005D1F6F" w:rsidRPr="00F566BF" w:rsidRDefault="005D1F6F" w:rsidP="005D1F6F">
      <w:pPr>
        <w:ind w:left="360"/>
        <w:jc w:val="both"/>
        <w:rPr>
          <w:rFonts w:ascii="GHEA Grapalat" w:hAnsi="GHEA Grapalat" w:cs="Sylfaen"/>
          <w:b/>
          <w:sz w:val="20"/>
          <w:lang w:val="hy-AM"/>
        </w:rPr>
      </w:pPr>
    </w:p>
    <w:p w14:paraId="0D75CCB4" w14:textId="0906D19B"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 xml:space="preserve">5.1 </w:t>
      </w:r>
      <w:r w:rsidR="00713371">
        <w:rPr>
          <w:rFonts w:ascii="GHEA Grapalat" w:hAnsi="GHEA Grapalat" w:cs="Sylfaen"/>
          <w:sz w:val="20"/>
          <w:szCs w:val="20"/>
          <w:lang w:val="pt-BR"/>
        </w:rPr>
        <w:t>Կապալառու</w:t>
      </w:r>
      <w:r w:rsidR="00713371">
        <w:rPr>
          <w:rFonts w:ascii="GHEA Grapalat" w:hAnsi="GHEA Grapalat" w:cs="Sylfaen"/>
          <w:sz w:val="20"/>
          <w:szCs w:val="20"/>
          <w:lang w:val="hy-AM"/>
        </w:rPr>
        <w:t>ն</w:t>
      </w:r>
      <w:r w:rsidRPr="00F566BF">
        <w:rPr>
          <w:rFonts w:ascii="GHEA Grapalat" w:hAnsi="GHEA Grapalat" w:cs="Sylfaen"/>
          <w:sz w:val="20"/>
          <w:lang w:val="hy-AM"/>
        </w:rPr>
        <w:t xml:space="preserve"> պատասխանատվություն է կրում </w:t>
      </w:r>
      <w:r w:rsidR="00490F10">
        <w:rPr>
          <w:rFonts w:ascii="GHEA Grapalat" w:hAnsi="GHEA Grapalat" w:cs="Sylfaen"/>
          <w:sz w:val="20"/>
          <w:lang w:val="hy-AM"/>
        </w:rPr>
        <w:t>աշխատանքի կատարման</w:t>
      </w:r>
      <w:r w:rsidRPr="00F566BF">
        <w:rPr>
          <w:rFonts w:ascii="GHEA Grapalat" w:hAnsi="GHEA Grapalat" w:cs="Sylfaen"/>
          <w:sz w:val="20"/>
          <w:lang w:val="hy-AM"/>
        </w:rPr>
        <w:t>` պայմանագրի պահանջների պահպանման համար։</w:t>
      </w:r>
    </w:p>
    <w:p w14:paraId="7B3ACC16" w14:textId="4F6520A1" w:rsidR="006C09E8"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5.2 Պայմանագրի</w:t>
      </w:r>
      <w:r w:rsidRPr="00F566BF">
        <w:rPr>
          <w:rFonts w:ascii="GHEA Grapalat" w:hAnsi="GHEA Grapalat" w:cs="Times Armenian"/>
          <w:sz w:val="20"/>
          <w:lang w:val="hy-AM"/>
        </w:rPr>
        <w:t xml:space="preserve"> N 1 հավելվածում </w:t>
      </w:r>
      <w:r w:rsidRPr="00F566BF">
        <w:rPr>
          <w:rFonts w:ascii="GHEA Grapalat" w:hAnsi="GHEA Grapalat" w:cs="Sylfaen"/>
          <w:sz w:val="20"/>
          <w:lang w:val="hy-AM"/>
        </w:rPr>
        <w:t>նշված</w:t>
      </w:r>
      <w:r w:rsidRPr="00F566BF">
        <w:rPr>
          <w:rFonts w:ascii="GHEA Grapalat" w:hAnsi="GHEA Grapalat" w:cs="Times Armenian"/>
          <w:sz w:val="20"/>
          <w:lang w:val="hy-AM"/>
        </w:rPr>
        <w:t xml:space="preserve"> տ</w:t>
      </w:r>
      <w:r w:rsidRPr="00F566BF">
        <w:rPr>
          <w:rFonts w:ascii="GHEA Grapalat" w:hAnsi="GHEA Grapalat" w:cs="Sylfaen"/>
          <w:sz w:val="20"/>
          <w:lang w:val="hy-AM"/>
        </w:rPr>
        <w:t>եխնիկական բնութագր</w:t>
      </w:r>
      <w:r w:rsidRPr="00F566BF">
        <w:rPr>
          <w:rFonts w:ascii="GHEA Grapalat" w:hAnsi="GHEA Grapalat"/>
          <w:sz w:val="20"/>
          <w:lang w:val="hy-AM"/>
        </w:rPr>
        <w:t>ի</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չհամապատասխանող</w:t>
      </w:r>
      <w:r w:rsidRPr="00F566BF">
        <w:rPr>
          <w:rFonts w:ascii="GHEA Grapalat" w:hAnsi="GHEA Grapalat" w:cs="Times Armenian"/>
          <w:sz w:val="20"/>
          <w:lang w:val="hy-AM"/>
        </w:rPr>
        <w:t xml:space="preserve"> </w:t>
      </w:r>
      <w:r w:rsidR="00490F10">
        <w:rPr>
          <w:rFonts w:ascii="GHEA Grapalat" w:hAnsi="GHEA Grapalat" w:cs="Times Armenian"/>
          <w:sz w:val="20"/>
          <w:lang w:val="hy-AM"/>
        </w:rPr>
        <w:t xml:space="preserve">աշխատանք կատարելու </w:t>
      </w:r>
      <w:r w:rsidRPr="00F566BF">
        <w:rPr>
          <w:rFonts w:ascii="GHEA Grapalat" w:hAnsi="GHEA Grapalat" w:cs="Sylfaen"/>
          <w:sz w:val="20"/>
          <w:lang w:val="hy-AM"/>
        </w:rPr>
        <w:t xml:space="preserve"> յուրաքանչյուր դեպքում </w:t>
      </w:r>
      <w:r w:rsidR="00713371">
        <w:rPr>
          <w:rFonts w:ascii="GHEA Grapalat" w:hAnsi="GHEA Grapalat" w:cs="Sylfaen"/>
          <w:sz w:val="20"/>
          <w:szCs w:val="20"/>
          <w:lang w:val="pt-BR"/>
        </w:rPr>
        <w:t>Կապալառու</w:t>
      </w:r>
      <w:r w:rsidR="00713371">
        <w:rPr>
          <w:rFonts w:ascii="GHEA Grapalat" w:hAnsi="GHEA Grapalat"/>
          <w:sz w:val="20"/>
          <w:lang w:val="hy-AM"/>
        </w:rPr>
        <w:t>ի</w:t>
      </w:r>
      <w:r w:rsidRPr="00F566BF">
        <w:rPr>
          <w:rFonts w:ascii="GHEA Grapalat" w:hAnsi="GHEA Grapalat" w:cs="Sylfaen"/>
          <w:sz w:val="20"/>
          <w:lang w:val="hy-AM"/>
        </w:rPr>
        <w:t>ց գանձվում է տուգանք` պայմանագրի 4.1 կետում նախատեսված գումարի 0,5 (զրո ամբողջ հինգ տասնորդական) տոկոսի չափով</w:t>
      </w:r>
      <w:r w:rsidRPr="002D4DC4">
        <w:rPr>
          <w:rFonts w:ascii="GHEA Grapalat" w:hAnsi="GHEA Grapalat" w:cs="Sylfaen"/>
          <w:sz w:val="20"/>
          <w:lang w:val="hy-AM"/>
        </w:rPr>
        <w:t>:</w:t>
      </w:r>
      <w:r w:rsidR="00D35832">
        <w:rPr>
          <w:rFonts w:ascii="GHEA Grapalat" w:hAnsi="GHEA Grapalat" w:cs="Sylfaen"/>
          <w:sz w:val="20"/>
          <w:vertAlign w:val="superscript"/>
          <w:lang w:val="hy-AM"/>
        </w:rPr>
        <w:t>21</w:t>
      </w:r>
      <w:r w:rsidRPr="00F566BF">
        <w:rPr>
          <w:rStyle w:val="af6"/>
          <w:rFonts w:ascii="GHEA Grapalat" w:hAnsi="GHEA Grapalat" w:cs="Sylfaen"/>
          <w:color w:val="FFFFFF"/>
          <w:sz w:val="20"/>
          <w:lang w:val="hy-AM"/>
        </w:rPr>
        <w:footnoteReference w:id="8"/>
      </w:r>
      <w:r w:rsidRPr="002D4DC4">
        <w:rPr>
          <w:rFonts w:ascii="GHEA Grapalat" w:hAnsi="GHEA Grapalat"/>
          <w:sz w:val="20"/>
          <w:lang w:val="hy-AM"/>
        </w:rPr>
        <w:t xml:space="preserve">Ընդ որում տուգանքը հաշվարկվում է նաև </w:t>
      </w:r>
      <w:r w:rsidR="00490F10">
        <w:rPr>
          <w:rFonts w:ascii="GHEA Grapalat" w:hAnsi="GHEA Grapalat"/>
          <w:sz w:val="20"/>
          <w:lang w:val="hy-AM"/>
        </w:rPr>
        <w:t>աշխատանք</w:t>
      </w:r>
      <w:r w:rsidRPr="002D4DC4">
        <w:rPr>
          <w:rFonts w:ascii="GHEA Grapalat" w:hAnsi="GHEA Grapalat"/>
          <w:sz w:val="20"/>
          <w:lang w:val="hy-AM"/>
        </w:rPr>
        <w:t xml:space="preserve">ը սույն պայմանագրով սահմանված ժամկետում </w:t>
      </w:r>
      <w:r w:rsidR="00490F10">
        <w:rPr>
          <w:rFonts w:ascii="GHEA Grapalat" w:hAnsi="GHEA Grapalat"/>
          <w:sz w:val="20"/>
          <w:lang w:val="hy-AM"/>
        </w:rPr>
        <w:t>կատար</w:t>
      </w:r>
      <w:r w:rsidRPr="002D4DC4">
        <w:rPr>
          <w:rFonts w:ascii="GHEA Grapalat" w:hAnsi="GHEA Grapalat"/>
          <w:sz w:val="20"/>
          <w:lang w:val="hy-AM"/>
        </w:rPr>
        <w:t xml:space="preserve">ելու, սակայն պատվիրատուի կողմից այդ չընդունվելու դեպքում: </w:t>
      </w:r>
    </w:p>
    <w:p w14:paraId="36BDF28E" w14:textId="62441B53" w:rsidR="00AC12AD" w:rsidRPr="00F566BF" w:rsidRDefault="007678FA" w:rsidP="0012128A">
      <w:pPr>
        <w:ind w:firstLine="709"/>
        <w:jc w:val="both"/>
        <w:rPr>
          <w:rFonts w:ascii="GHEA Grapalat" w:hAnsi="GHEA Grapalat" w:cs="Sylfaen"/>
          <w:sz w:val="20"/>
          <w:lang w:val="hy-AM"/>
        </w:rPr>
      </w:pPr>
      <w:r w:rsidRPr="002D4DC4">
        <w:rPr>
          <w:rFonts w:ascii="GHEA Grapalat" w:hAnsi="GHEA Grapalat"/>
          <w:sz w:val="20"/>
          <w:lang w:val="hy-AM"/>
        </w:rPr>
        <w:t xml:space="preserve"> </w:t>
      </w:r>
      <w:r w:rsidR="00AC12AD" w:rsidRPr="00F566BF">
        <w:rPr>
          <w:rFonts w:ascii="GHEA Grapalat" w:hAnsi="GHEA Grapalat" w:cs="Sylfaen"/>
          <w:sz w:val="20"/>
          <w:lang w:val="hy-AM"/>
        </w:rPr>
        <w:t xml:space="preserve">5.3 Պայմանագրով նախատեսված </w:t>
      </w:r>
      <w:r w:rsidR="00490F10">
        <w:rPr>
          <w:rFonts w:ascii="GHEA Grapalat" w:hAnsi="GHEA Grapalat" w:cs="Sylfaen"/>
          <w:sz w:val="20"/>
          <w:lang w:val="hy-AM"/>
        </w:rPr>
        <w:t>կատարված աշխատանքի</w:t>
      </w:r>
      <w:r w:rsidR="00AC12AD" w:rsidRPr="00F566BF">
        <w:rPr>
          <w:rFonts w:ascii="GHEA Grapalat" w:hAnsi="GHEA Grapalat" w:cs="Sylfaen"/>
          <w:sz w:val="20"/>
          <w:lang w:val="hy-AM"/>
        </w:rPr>
        <w:t xml:space="preserve"> ժամկետը խախտելու դեպքում </w:t>
      </w:r>
      <w:r w:rsidR="00713371">
        <w:rPr>
          <w:rFonts w:ascii="GHEA Grapalat" w:hAnsi="GHEA Grapalat" w:cs="Sylfaen"/>
          <w:sz w:val="20"/>
          <w:szCs w:val="20"/>
          <w:lang w:val="pt-BR"/>
        </w:rPr>
        <w:t>Կապալառու</w:t>
      </w:r>
      <w:r w:rsidR="00AC12AD" w:rsidRPr="00F566BF">
        <w:rPr>
          <w:rFonts w:ascii="GHEA Grapalat" w:hAnsi="GHEA Grapalat" w:cs="Sylfaen"/>
          <w:sz w:val="20"/>
          <w:lang w:val="hy-AM"/>
        </w:rPr>
        <w:t xml:space="preserve">ից յուրաքանչյուր ուշացված </w:t>
      </w:r>
      <w:r w:rsidR="00AC12AD" w:rsidRPr="002D4DC4">
        <w:rPr>
          <w:rFonts w:ascii="GHEA Grapalat" w:hAnsi="GHEA Grapalat" w:cs="Sylfaen"/>
          <w:sz w:val="20"/>
          <w:lang w:val="hy-AM"/>
        </w:rPr>
        <w:t xml:space="preserve">աշխատանքային </w:t>
      </w:r>
      <w:r w:rsidR="00AC12AD" w:rsidRPr="00F566BF">
        <w:rPr>
          <w:rFonts w:ascii="GHEA Grapalat" w:hAnsi="GHEA Grapalat" w:cs="Sylfaen"/>
          <w:sz w:val="20"/>
          <w:lang w:val="hy-AM"/>
        </w:rPr>
        <w:t xml:space="preserve">օրվա համար գանձվում է տույժ` </w:t>
      </w:r>
      <w:r w:rsidR="00490F10">
        <w:rPr>
          <w:rFonts w:ascii="GHEA Grapalat" w:hAnsi="GHEA Grapalat" w:cs="Sylfaen"/>
          <w:sz w:val="20"/>
          <w:lang w:val="hy-AM"/>
        </w:rPr>
        <w:t>կատարման</w:t>
      </w:r>
      <w:r w:rsidR="00AC12AD" w:rsidRPr="00F566BF">
        <w:rPr>
          <w:rFonts w:ascii="GHEA Grapalat" w:hAnsi="GHEA Grapalat" w:cs="Sylfaen"/>
          <w:sz w:val="20"/>
          <w:lang w:val="hy-AM"/>
        </w:rPr>
        <w:t xml:space="preserve"> ենթակա, սակայն </w:t>
      </w:r>
      <w:r w:rsidR="00490F10">
        <w:rPr>
          <w:rFonts w:ascii="GHEA Grapalat" w:hAnsi="GHEA Grapalat" w:cs="Sylfaen"/>
          <w:sz w:val="20"/>
          <w:lang w:val="hy-AM"/>
        </w:rPr>
        <w:t>չկատարված աշխատանքի</w:t>
      </w:r>
      <w:r w:rsidR="00AC12AD" w:rsidRPr="00F566BF">
        <w:rPr>
          <w:rFonts w:ascii="GHEA Grapalat" w:hAnsi="GHEA Grapalat" w:cs="Sylfaen"/>
          <w:sz w:val="20"/>
          <w:lang w:val="hy-AM"/>
        </w:rPr>
        <w:t xml:space="preserve">  գնի  0,05 (զրո ամբողջ հինգ հարյուրերրորդական) տոկոսի չափով։</w:t>
      </w:r>
    </w:p>
    <w:p w14:paraId="300EF087" w14:textId="3D021E64" w:rsidR="00AC12AD" w:rsidRDefault="00AC12AD" w:rsidP="00AC12AD">
      <w:pPr>
        <w:ind w:firstLine="720"/>
        <w:jc w:val="both"/>
        <w:rPr>
          <w:rFonts w:ascii="GHEA Grapalat" w:hAnsi="GHEA Grapalat" w:cs="Sylfaen"/>
          <w:sz w:val="20"/>
          <w:lang w:val="hy-AM"/>
        </w:rPr>
      </w:pPr>
      <w:r w:rsidRPr="00F566BF">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00490F10">
        <w:rPr>
          <w:rFonts w:ascii="GHEA Grapalat" w:hAnsi="GHEA Grapalat" w:cs="Sylfaen"/>
          <w:sz w:val="20"/>
          <w:lang w:val="hy-AM"/>
        </w:rPr>
        <w:t>աշխատանք կատարելու</w:t>
      </w:r>
      <w:r w:rsidRPr="00F566BF">
        <w:rPr>
          <w:rFonts w:ascii="GHEA Grapalat" w:hAnsi="GHEA Grapalat" w:cs="Sylfaen"/>
          <w:sz w:val="20"/>
          <w:lang w:val="hy-AM"/>
        </w:rPr>
        <w:t xml:space="preserve"> արդյունքում </w:t>
      </w:r>
      <w:r w:rsidR="00A35DB6">
        <w:rPr>
          <w:rFonts w:ascii="GHEA Grapalat" w:hAnsi="GHEA Grapalat" w:cs="Sylfaen"/>
          <w:sz w:val="20"/>
          <w:szCs w:val="20"/>
          <w:lang w:val="pt-BR"/>
        </w:rPr>
        <w:t>Կապալառու</w:t>
      </w:r>
      <w:r w:rsidR="00A35DB6">
        <w:rPr>
          <w:rFonts w:ascii="GHEA Grapalat" w:hAnsi="GHEA Grapalat"/>
          <w:sz w:val="20"/>
          <w:lang w:val="hy-AM"/>
        </w:rPr>
        <w:t>ի</w:t>
      </w:r>
      <w:r w:rsidRPr="00F566BF">
        <w:rPr>
          <w:rFonts w:ascii="GHEA Grapalat" w:hAnsi="GHEA Grapalat" w:cs="Sylfaen"/>
          <w:sz w:val="20"/>
          <w:lang w:val="hy-AM"/>
        </w:rPr>
        <w:t>ն վճարման ենթակա գումարների հետ։</w:t>
      </w:r>
    </w:p>
    <w:p w14:paraId="482E34B3"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2D4DC4">
        <w:rPr>
          <w:rFonts w:ascii="GHEA Grapalat" w:hAnsi="GHEA Grapalat" w:cs="Sylfaen"/>
          <w:sz w:val="20"/>
          <w:lang w:val="hy-AM"/>
        </w:rPr>
        <w:t xml:space="preserve">աշխատանքային </w:t>
      </w:r>
      <w:r w:rsidRPr="00F566BF">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14:paraId="2FA87FB6"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7AC77837" w14:textId="77777777" w:rsidR="007678FA" w:rsidRPr="00F566BF" w:rsidRDefault="007678FA" w:rsidP="007678FA">
      <w:pPr>
        <w:ind w:firstLine="720"/>
        <w:jc w:val="both"/>
        <w:rPr>
          <w:rFonts w:ascii="GHEA Grapalat" w:hAnsi="GHEA Grapalat" w:cs="Sylfaen"/>
          <w:sz w:val="20"/>
          <w:lang w:val="hy-AM"/>
        </w:rPr>
      </w:pPr>
    </w:p>
    <w:p w14:paraId="515BC180" w14:textId="77777777" w:rsidR="007678FA" w:rsidRPr="00F566BF" w:rsidRDefault="007678FA" w:rsidP="003A0FD6">
      <w:pPr>
        <w:ind w:firstLine="720"/>
        <w:jc w:val="center"/>
        <w:rPr>
          <w:rFonts w:ascii="GHEA Grapalat" w:hAnsi="GHEA Grapalat" w:cs="Sylfaen"/>
          <w:sz w:val="20"/>
          <w:lang w:val="hy-AM"/>
        </w:rPr>
      </w:pPr>
      <w:r w:rsidRPr="00F566BF">
        <w:rPr>
          <w:rFonts w:ascii="GHEA Grapalat" w:hAnsi="GHEA Grapalat" w:cs="Sylfaen"/>
          <w:b/>
          <w:sz w:val="20"/>
          <w:lang w:val="hy-AM"/>
        </w:rPr>
        <w:t>6. ԱՆՀԱՂԹԱՀԱՐԵԼԻ ՈՒԺԻ ԱԶԴԵՑՈՒԹՅՈՒՆ</w:t>
      </w:r>
      <w:r w:rsidRPr="00F566BF">
        <w:rPr>
          <w:rFonts w:ascii="GHEA Grapalat" w:hAnsi="GHEA Grapalat" w:cs="Sylfaen"/>
          <w:sz w:val="20"/>
          <w:lang w:val="hy-AM"/>
        </w:rPr>
        <w:t xml:space="preserve"> </w:t>
      </w:r>
      <w:r w:rsidRPr="00F566BF">
        <w:rPr>
          <w:rFonts w:ascii="GHEA Grapalat" w:hAnsi="GHEA Grapalat" w:cs="Times Armenian"/>
          <w:b/>
          <w:sz w:val="20"/>
          <w:lang w:val="hy-AM"/>
        </w:rPr>
        <w:t>(</w:t>
      </w:r>
      <w:r w:rsidRPr="00F566BF">
        <w:rPr>
          <w:rFonts w:ascii="GHEA Grapalat" w:hAnsi="GHEA Grapalat" w:cs="Sylfaen"/>
          <w:b/>
          <w:sz w:val="20"/>
          <w:lang w:val="hy-AM"/>
        </w:rPr>
        <w:t>ՖՈՐՍ</w:t>
      </w:r>
      <w:r w:rsidRPr="00F566BF">
        <w:rPr>
          <w:rFonts w:ascii="GHEA Grapalat" w:hAnsi="GHEA Grapalat" w:cs="Times Armenian"/>
          <w:b/>
          <w:sz w:val="20"/>
          <w:lang w:val="hy-AM"/>
        </w:rPr>
        <w:t>-</w:t>
      </w:r>
      <w:r w:rsidRPr="00F566BF">
        <w:rPr>
          <w:rFonts w:ascii="GHEA Grapalat" w:hAnsi="GHEA Grapalat" w:cs="Sylfaen"/>
          <w:b/>
          <w:sz w:val="20"/>
          <w:lang w:val="hy-AM"/>
        </w:rPr>
        <w:t>ՄԱԺՈՐ</w:t>
      </w:r>
      <w:r w:rsidRPr="00F566BF">
        <w:rPr>
          <w:rFonts w:ascii="GHEA Grapalat" w:hAnsi="GHEA Grapalat"/>
          <w:b/>
          <w:sz w:val="20"/>
          <w:lang w:val="hy-AM"/>
        </w:rPr>
        <w:t>)</w:t>
      </w:r>
    </w:p>
    <w:p w14:paraId="481B3E84"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կնքված</w:t>
      </w:r>
      <w:r w:rsidRPr="00F566BF">
        <w:rPr>
          <w:rFonts w:ascii="GHEA Grapalat" w:hAnsi="GHEA Grapalat" w:cs="Times Armenian"/>
          <w:sz w:val="20"/>
          <w:lang w:val="hy-AM"/>
        </w:rPr>
        <w:t xml:space="preserve"> հ</w:t>
      </w:r>
      <w:r w:rsidRPr="00F566BF">
        <w:rPr>
          <w:rFonts w:ascii="GHEA Grapalat" w:hAnsi="GHEA Grapalat" w:cs="Sylfaen"/>
          <w:sz w:val="20"/>
          <w:lang w:val="hy-AM"/>
        </w:rPr>
        <w:t>ամաձայնագրերով</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պարտավորություններն</w:t>
      </w:r>
      <w:r w:rsidRPr="00F566BF">
        <w:rPr>
          <w:rFonts w:ascii="GHEA Grapalat" w:hAnsi="GHEA Grapalat" w:cs="Times Armenian"/>
          <w:sz w:val="20"/>
          <w:lang w:val="hy-AM"/>
        </w:rPr>
        <w:t xml:space="preserve"> </w:t>
      </w:r>
      <w:r w:rsidRPr="00F566BF">
        <w:rPr>
          <w:rFonts w:ascii="GHEA Grapalat" w:hAnsi="GHEA Grapalat" w:cs="Sylfaen"/>
          <w:sz w:val="20"/>
          <w:lang w:val="hy-AM"/>
        </w:rPr>
        <w:t>ամբողջությամբ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կամ</w:t>
      </w:r>
      <w:r w:rsidRPr="00F566BF">
        <w:rPr>
          <w:rFonts w:ascii="GHEA Grapalat" w:hAnsi="GHEA Grapalat" w:cs="Times Armenian"/>
          <w:sz w:val="20"/>
          <w:lang w:val="hy-AM"/>
        </w:rPr>
        <w:t xml:space="preserve"> </w:t>
      </w:r>
      <w:r w:rsidRPr="00F566BF">
        <w:rPr>
          <w:rFonts w:ascii="GHEA Grapalat" w:hAnsi="GHEA Grapalat" w:cs="Sylfaen"/>
          <w:sz w:val="20"/>
          <w:lang w:val="hy-AM"/>
        </w:rPr>
        <w:t>մասնակիորեն</w:t>
      </w:r>
      <w:r w:rsidRPr="00F566BF">
        <w:rPr>
          <w:rFonts w:ascii="GHEA Grapalat" w:hAnsi="GHEA Grapalat" w:cs="Times Armenian"/>
          <w:sz w:val="20"/>
          <w:lang w:val="hy-AM"/>
        </w:rPr>
        <w:t xml:space="preserve"> </w:t>
      </w:r>
      <w:r w:rsidRPr="00F566BF">
        <w:rPr>
          <w:rFonts w:ascii="GHEA Grapalat" w:hAnsi="GHEA Grapalat" w:cs="Sylfaen"/>
          <w:sz w:val="20"/>
          <w:lang w:val="hy-AM"/>
        </w:rPr>
        <w:t>չկատարելու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համար</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կողմերն</w:t>
      </w:r>
      <w:r w:rsidRPr="00F566BF">
        <w:rPr>
          <w:rFonts w:ascii="GHEA Grapalat" w:hAnsi="GHEA Grapalat" w:cs="Times Armenian"/>
          <w:sz w:val="20"/>
          <w:lang w:val="hy-AM"/>
        </w:rPr>
        <w:t xml:space="preserve"> </w:t>
      </w:r>
      <w:r w:rsidRPr="00F566BF">
        <w:rPr>
          <w:rFonts w:ascii="GHEA Grapalat" w:hAnsi="GHEA Grapalat" w:cs="Sylfaen"/>
          <w:sz w:val="20"/>
          <w:lang w:val="hy-AM"/>
        </w:rPr>
        <w:t>ազատվում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պատասխանատվությունից</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w:t>
      </w:r>
      <w:r w:rsidRPr="00F566BF">
        <w:rPr>
          <w:rFonts w:ascii="GHEA Grapalat" w:hAnsi="GHEA Grapalat" w:cs="Sylfaen"/>
          <w:sz w:val="20"/>
          <w:lang w:val="hy-AM"/>
        </w:rPr>
        <w:t>դա</w:t>
      </w:r>
      <w:r w:rsidRPr="00F566BF">
        <w:rPr>
          <w:rFonts w:ascii="GHEA Grapalat" w:hAnsi="GHEA Grapalat" w:cs="Times Armenian"/>
          <w:sz w:val="20"/>
          <w:lang w:val="hy-AM"/>
        </w:rPr>
        <w:t xml:space="preserve"> </w:t>
      </w:r>
      <w:r w:rsidRPr="00F566BF">
        <w:rPr>
          <w:rFonts w:ascii="GHEA Grapalat" w:hAnsi="GHEA Grapalat" w:cs="Sylfaen"/>
          <w:sz w:val="20"/>
          <w:lang w:val="hy-AM"/>
        </w:rPr>
        <w:t>եղել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անհաղթահարելի</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ազդեցության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հետևանքով</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ծագել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կնքելուց</w:t>
      </w:r>
      <w:r w:rsidRPr="00F566BF">
        <w:rPr>
          <w:rFonts w:ascii="GHEA Grapalat" w:hAnsi="GHEA Grapalat" w:cs="Times Armenian"/>
          <w:sz w:val="20"/>
          <w:lang w:val="hy-AM"/>
        </w:rPr>
        <w:t xml:space="preserve"> </w:t>
      </w:r>
      <w:r w:rsidRPr="00F566BF">
        <w:rPr>
          <w:rFonts w:ascii="GHEA Grapalat" w:hAnsi="GHEA Grapalat" w:cs="Sylfaen"/>
          <w:sz w:val="20"/>
          <w:lang w:val="hy-AM"/>
        </w:rPr>
        <w:t>հետո</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կողմերը</w:t>
      </w:r>
      <w:r w:rsidRPr="00F566BF">
        <w:rPr>
          <w:rFonts w:ascii="GHEA Grapalat" w:hAnsi="GHEA Grapalat" w:cs="Times Armenian"/>
          <w:sz w:val="20"/>
          <w:lang w:val="hy-AM"/>
        </w:rPr>
        <w:t xml:space="preserve"> </w:t>
      </w:r>
      <w:r w:rsidRPr="00F566BF">
        <w:rPr>
          <w:rFonts w:ascii="GHEA Grapalat" w:hAnsi="GHEA Grapalat" w:cs="Sylfaen"/>
          <w:sz w:val="20"/>
          <w:lang w:val="hy-AM"/>
        </w:rPr>
        <w:t>չէին</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կանխատեսել</w:t>
      </w:r>
      <w:r w:rsidRPr="00F566BF">
        <w:rPr>
          <w:rFonts w:ascii="GHEA Grapalat" w:hAnsi="GHEA Grapalat" w:cs="Times Armenian"/>
          <w:sz w:val="20"/>
          <w:lang w:val="hy-AM"/>
        </w:rPr>
        <w:t xml:space="preserve"> </w:t>
      </w:r>
      <w:r w:rsidRPr="00F566BF">
        <w:rPr>
          <w:rFonts w:ascii="GHEA Grapalat" w:hAnsi="GHEA Grapalat" w:cs="Sylfaen"/>
          <w:sz w:val="20"/>
          <w:lang w:val="hy-AM"/>
        </w:rPr>
        <w:t>կամ</w:t>
      </w:r>
      <w:r w:rsidRPr="00F566BF">
        <w:rPr>
          <w:rFonts w:ascii="GHEA Grapalat" w:hAnsi="GHEA Grapalat" w:cs="Times Armenian"/>
          <w:sz w:val="20"/>
          <w:lang w:val="hy-AM"/>
        </w:rPr>
        <w:t xml:space="preserve"> </w:t>
      </w:r>
      <w:r w:rsidRPr="00F566BF">
        <w:rPr>
          <w:rFonts w:ascii="GHEA Grapalat" w:hAnsi="GHEA Grapalat" w:cs="Sylfaen"/>
          <w:sz w:val="20"/>
          <w:lang w:val="hy-AM"/>
        </w:rPr>
        <w:t>կանխարգելել։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Այդպիսի</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իրավիճակներ</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երկրաշարժը</w:t>
      </w:r>
      <w:r w:rsidRPr="00F566BF">
        <w:rPr>
          <w:rFonts w:ascii="GHEA Grapalat" w:hAnsi="GHEA Grapalat" w:cs="Times Armenian"/>
          <w:sz w:val="20"/>
          <w:lang w:val="hy-AM"/>
        </w:rPr>
        <w:t xml:space="preserve">, </w:t>
      </w:r>
      <w:r w:rsidRPr="00F566BF">
        <w:rPr>
          <w:rFonts w:ascii="GHEA Grapalat" w:hAnsi="GHEA Grapalat" w:cs="Sylfaen"/>
          <w:sz w:val="20"/>
          <w:lang w:val="hy-AM"/>
        </w:rPr>
        <w:t>ջրհեղեղը</w:t>
      </w:r>
      <w:r w:rsidRPr="00F566BF">
        <w:rPr>
          <w:rFonts w:ascii="GHEA Grapalat" w:hAnsi="GHEA Grapalat" w:cs="Times Armenian"/>
          <w:sz w:val="20"/>
          <w:lang w:val="hy-AM"/>
        </w:rPr>
        <w:t xml:space="preserve">, </w:t>
      </w:r>
      <w:r w:rsidRPr="00F566BF">
        <w:rPr>
          <w:rFonts w:ascii="GHEA Grapalat" w:hAnsi="GHEA Grapalat" w:cs="Sylfaen"/>
          <w:sz w:val="20"/>
          <w:lang w:val="hy-AM"/>
        </w:rPr>
        <w:t>հրդեհը</w:t>
      </w:r>
      <w:r w:rsidRPr="00F566BF">
        <w:rPr>
          <w:rFonts w:ascii="GHEA Grapalat" w:hAnsi="GHEA Grapalat" w:cs="Times Armenian"/>
          <w:sz w:val="20"/>
          <w:lang w:val="hy-AM"/>
        </w:rPr>
        <w:t xml:space="preserve">, </w:t>
      </w:r>
      <w:r w:rsidRPr="00F566BF">
        <w:rPr>
          <w:rFonts w:ascii="GHEA Grapalat" w:hAnsi="GHEA Grapalat" w:cs="Sylfaen"/>
          <w:sz w:val="20"/>
          <w:lang w:val="hy-AM"/>
        </w:rPr>
        <w:t>պատերազմը</w:t>
      </w:r>
      <w:r w:rsidRPr="00F566BF">
        <w:rPr>
          <w:rFonts w:ascii="GHEA Grapalat" w:hAnsi="GHEA Grapalat" w:cs="Times Armenian"/>
          <w:sz w:val="20"/>
          <w:lang w:val="hy-AM"/>
        </w:rPr>
        <w:t xml:space="preserve">, </w:t>
      </w:r>
      <w:r w:rsidRPr="00F566BF">
        <w:rPr>
          <w:rFonts w:ascii="GHEA Grapalat" w:hAnsi="GHEA Grapalat" w:cs="Sylfaen"/>
          <w:sz w:val="20"/>
          <w:lang w:val="hy-AM"/>
        </w:rPr>
        <w:t>ռազմական</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արտակարգ</w:t>
      </w:r>
      <w:r w:rsidRPr="00F566BF">
        <w:rPr>
          <w:rFonts w:ascii="GHEA Grapalat" w:hAnsi="GHEA Grapalat" w:cs="Times Armenian"/>
          <w:sz w:val="20"/>
          <w:lang w:val="hy-AM"/>
        </w:rPr>
        <w:t xml:space="preserve"> </w:t>
      </w:r>
      <w:r w:rsidRPr="00F566BF">
        <w:rPr>
          <w:rFonts w:ascii="GHEA Grapalat" w:hAnsi="GHEA Grapalat" w:cs="Sylfaen"/>
          <w:sz w:val="20"/>
          <w:lang w:val="hy-AM"/>
        </w:rPr>
        <w:t>դրություն</w:t>
      </w:r>
      <w:r w:rsidRPr="00F566BF">
        <w:rPr>
          <w:rFonts w:ascii="GHEA Grapalat" w:hAnsi="GHEA Grapalat" w:cs="Times Armenian"/>
          <w:sz w:val="20"/>
          <w:lang w:val="hy-AM"/>
        </w:rPr>
        <w:t xml:space="preserve"> </w:t>
      </w:r>
      <w:r w:rsidRPr="00F566BF">
        <w:rPr>
          <w:rFonts w:ascii="GHEA Grapalat" w:hAnsi="GHEA Grapalat" w:cs="Sylfaen"/>
          <w:sz w:val="20"/>
          <w:lang w:val="hy-AM"/>
        </w:rPr>
        <w:t>հայտարարելը</w:t>
      </w:r>
      <w:r w:rsidRPr="00F566BF">
        <w:rPr>
          <w:rFonts w:ascii="GHEA Grapalat" w:hAnsi="GHEA Grapalat" w:cs="Times Armenian"/>
          <w:sz w:val="20"/>
          <w:lang w:val="hy-AM"/>
        </w:rPr>
        <w:t xml:space="preserve">, </w:t>
      </w:r>
      <w:r w:rsidRPr="00F566BF">
        <w:rPr>
          <w:rFonts w:ascii="GHEA Grapalat" w:hAnsi="GHEA Grapalat" w:cs="Sylfaen"/>
          <w:sz w:val="20"/>
          <w:lang w:val="hy-AM"/>
        </w:rPr>
        <w:t>քաղաքական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հուզումները</w:t>
      </w:r>
      <w:r w:rsidRPr="00F566BF">
        <w:rPr>
          <w:rFonts w:ascii="GHEA Grapalat" w:hAnsi="GHEA Grapalat"/>
          <w:sz w:val="20"/>
          <w:lang w:val="hy-AM"/>
        </w:rPr>
        <w:t xml:space="preserve">, </w:t>
      </w:r>
      <w:r w:rsidRPr="00F566BF">
        <w:rPr>
          <w:rFonts w:ascii="GHEA Grapalat" w:hAnsi="GHEA Grapalat" w:cs="Sylfaen"/>
          <w:sz w:val="20"/>
          <w:lang w:val="hy-AM"/>
        </w:rPr>
        <w:t>գործադուլները</w:t>
      </w:r>
      <w:r w:rsidRPr="00F566BF">
        <w:rPr>
          <w:rFonts w:ascii="GHEA Grapalat" w:hAnsi="GHEA Grapalat" w:cs="Times Armenian"/>
          <w:sz w:val="20"/>
          <w:lang w:val="hy-AM"/>
        </w:rPr>
        <w:t xml:space="preserve">, </w:t>
      </w:r>
      <w:r w:rsidRPr="00F566BF">
        <w:rPr>
          <w:rFonts w:ascii="GHEA Grapalat" w:hAnsi="GHEA Grapalat" w:cs="Sylfaen"/>
          <w:sz w:val="20"/>
          <w:lang w:val="hy-AM"/>
        </w:rPr>
        <w:t>հաղորդակցության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աշխատանքի</w:t>
      </w:r>
      <w:r w:rsidRPr="00F566BF">
        <w:rPr>
          <w:rFonts w:ascii="GHEA Grapalat" w:hAnsi="GHEA Grapalat" w:cs="Times Armenian"/>
          <w:sz w:val="20"/>
          <w:lang w:val="hy-AM"/>
        </w:rPr>
        <w:t xml:space="preserve"> </w:t>
      </w:r>
      <w:r w:rsidRPr="00F566BF">
        <w:rPr>
          <w:rFonts w:ascii="GHEA Grapalat" w:hAnsi="GHEA Grapalat" w:cs="Sylfaen"/>
          <w:sz w:val="20"/>
          <w:lang w:val="hy-AM"/>
        </w:rPr>
        <w:t>դադարեցումը</w:t>
      </w:r>
      <w:r w:rsidRPr="00F566BF">
        <w:rPr>
          <w:rFonts w:ascii="GHEA Grapalat" w:hAnsi="GHEA Grapalat" w:cs="Times Armenian"/>
          <w:sz w:val="20"/>
          <w:lang w:val="hy-AM"/>
        </w:rPr>
        <w:t xml:space="preserve">, </w:t>
      </w:r>
      <w:r w:rsidRPr="00F566BF">
        <w:rPr>
          <w:rFonts w:ascii="GHEA Grapalat" w:hAnsi="GHEA Grapalat" w:cs="Sylfaen"/>
          <w:sz w:val="20"/>
          <w:lang w:val="hy-AM"/>
        </w:rPr>
        <w:t>պետական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մարմինների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ակտերը</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այլն</w:t>
      </w:r>
      <w:r w:rsidRPr="00F566BF">
        <w:rPr>
          <w:rFonts w:ascii="GHEA Grapalat" w:hAnsi="GHEA Grapalat" w:cs="Times Armenian"/>
          <w:sz w:val="20"/>
          <w:lang w:val="hy-AM"/>
        </w:rPr>
        <w:t xml:space="preserve">, </w:t>
      </w:r>
      <w:r w:rsidRPr="00F566BF">
        <w:rPr>
          <w:rFonts w:ascii="GHEA Grapalat" w:hAnsi="GHEA Grapalat" w:cs="Sylfaen"/>
          <w:sz w:val="20"/>
          <w:lang w:val="hy-AM"/>
        </w:rPr>
        <w:t>որոնք</w:t>
      </w:r>
      <w:r w:rsidRPr="00F566BF">
        <w:rPr>
          <w:rFonts w:ascii="GHEA Grapalat" w:hAnsi="GHEA Grapalat" w:cs="Times Armenian"/>
          <w:sz w:val="20"/>
          <w:lang w:val="hy-AM"/>
        </w:rPr>
        <w:t xml:space="preserve"> </w:t>
      </w:r>
      <w:r w:rsidRPr="00F566BF">
        <w:rPr>
          <w:rFonts w:ascii="GHEA Grapalat" w:hAnsi="GHEA Grapalat" w:cs="Sylfaen"/>
          <w:sz w:val="20"/>
          <w:lang w:val="hy-AM"/>
        </w:rPr>
        <w:t>անհնարին</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դարձնում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կատարումը։</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w:t>
      </w:r>
      <w:r w:rsidRPr="00F566BF">
        <w:rPr>
          <w:rFonts w:ascii="GHEA Grapalat" w:hAnsi="GHEA Grapalat" w:cs="Sylfaen"/>
          <w:sz w:val="20"/>
          <w:lang w:val="hy-AM"/>
        </w:rPr>
        <w:t>արտակարգ</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ազդեցությունը</w:t>
      </w:r>
      <w:r w:rsidRPr="00F566BF">
        <w:rPr>
          <w:rFonts w:ascii="GHEA Grapalat" w:hAnsi="GHEA Grapalat" w:cs="Times Armenian"/>
          <w:sz w:val="20"/>
          <w:lang w:val="hy-AM"/>
        </w:rPr>
        <w:t xml:space="preserve"> </w:t>
      </w:r>
      <w:r w:rsidRPr="00F566BF">
        <w:rPr>
          <w:rFonts w:ascii="GHEA Grapalat" w:hAnsi="GHEA Grapalat" w:cs="Sylfaen"/>
          <w:sz w:val="20"/>
          <w:lang w:val="hy-AM"/>
        </w:rPr>
        <w:t>շարունակվում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3 (</w:t>
      </w:r>
      <w:r w:rsidRPr="00F566BF">
        <w:rPr>
          <w:rFonts w:ascii="GHEA Grapalat" w:hAnsi="GHEA Grapalat" w:cs="Sylfaen"/>
          <w:sz w:val="20"/>
          <w:lang w:val="hy-AM"/>
        </w:rPr>
        <w:t>երեք</w:t>
      </w:r>
      <w:r w:rsidRPr="00F566BF">
        <w:rPr>
          <w:rFonts w:ascii="GHEA Grapalat" w:hAnsi="GHEA Grapalat" w:cs="Times Armenian"/>
          <w:sz w:val="20"/>
          <w:lang w:val="hy-AM"/>
        </w:rPr>
        <w:t xml:space="preserve">) </w:t>
      </w:r>
      <w:r w:rsidRPr="00F566BF">
        <w:rPr>
          <w:rFonts w:ascii="GHEA Grapalat" w:hAnsi="GHEA Grapalat" w:cs="Sylfaen"/>
          <w:sz w:val="20"/>
          <w:lang w:val="hy-AM"/>
        </w:rPr>
        <w:t>ամսից</w:t>
      </w:r>
      <w:r w:rsidRPr="00F566BF">
        <w:rPr>
          <w:rFonts w:ascii="GHEA Grapalat" w:hAnsi="GHEA Grapalat" w:cs="Times Armenian"/>
          <w:sz w:val="20"/>
          <w:lang w:val="hy-AM"/>
        </w:rPr>
        <w:t xml:space="preserve"> </w:t>
      </w:r>
      <w:r w:rsidRPr="00F566BF">
        <w:rPr>
          <w:rFonts w:ascii="GHEA Grapalat" w:hAnsi="GHEA Grapalat" w:cs="Sylfaen"/>
          <w:sz w:val="20"/>
          <w:lang w:val="hy-AM"/>
        </w:rPr>
        <w:lastRenderedPageBreak/>
        <w:t>ավելի</w:t>
      </w:r>
      <w:r w:rsidRPr="00F566BF">
        <w:rPr>
          <w:rFonts w:ascii="GHEA Grapalat" w:hAnsi="GHEA Grapalat" w:cs="Times Armenian"/>
          <w:sz w:val="20"/>
          <w:lang w:val="hy-AM"/>
        </w:rPr>
        <w:t xml:space="preserve">, </w:t>
      </w:r>
      <w:r w:rsidRPr="00F566BF">
        <w:rPr>
          <w:rFonts w:ascii="GHEA Grapalat" w:hAnsi="GHEA Grapalat" w:cs="Sylfaen"/>
          <w:sz w:val="20"/>
          <w:lang w:val="hy-AM"/>
        </w:rPr>
        <w:t>ապա</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կողմերից</w:t>
      </w:r>
      <w:r w:rsidRPr="00F566BF">
        <w:rPr>
          <w:rFonts w:ascii="GHEA Grapalat" w:hAnsi="GHEA Grapalat" w:cs="Times Armenian"/>
          <w:sz w:val="20"/>
          <w:lang w:val="hy-AM"/>
        </w:rPr>
        <w:t xml:space="preserve"> </w:t>
      </w:r>
      <w:r w:rsidRPr="00F566BF">
        <w:rPr>
          <w:rFonts w:ascii="GHEA Grapalat" w:hAnsi="GHEA Grapalat" w:cs="Sylfaen"/>
          <w:sz w:val="20"/>
          <w:lang w:val="hy-AM"/>
        </w:rPr>
        <w:t>յուրաքանչյուրն</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w:t>
      </w:r>
      <w:r w:rsidRPr="00F566BF">
        <w:rPr>
          <w:rFonts w:ascii="GHEA Grapalat" w:hAnsi="GHEA Grapalat" w:cs="Times Armenian"/>
          <w:sz w:val="20"/>
          <w:lang w:val="hy-AM"/>
        </w:rPr>
        <w:t xml:space="preserve"> </w:t>
      </w:r>
      <w:r w:rsidRPr="00F566BF">
        <w:rPr>
          <w:rFonts w:ascii="GHEA Grapalat" w:hAnsi="GHEA Grapalat" w:cs="Sylfaen"/>
          <w:sz w:val="20"/>
          <w:lang w:val="hy-AM"/>
        </w:rPr>
        <w:t>ունի</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այդ</w:t>
      </w:r>
      <w:r w:rsidRPr="00F566BF">
        <w:rPr>
          <w:rFonts w:ascii="GHEA Grapalat" w:hAnsi="GHEA Grapalat" w:cs="Times Armenian"/>
          <w:sz w:val="20"/>
          <w:lang w:val="hy-AM"/>
        </w:rPr>
        <w:t xml:space="preserve"> </w:t>
      </w:r>
      <w:r w:rsidRPr="00F566BF">
        <w:rPr>
          <w:rFonts w:ascii="GHEA Grapalat" w:hAnsi="GHEA Grapalat" w:cs="Sylfaen"/>
          <w:sz w:val="20"/>
          <w:lang w:val="hy-AM"/>
        </w:rPr>
        <w:t>մասին</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նախապես</w:t>
      </w:r>
      <w:r w:rsidRPr="00F566BF">
        <w:rPr>
          <w:rFonts w:ascii="GHEA Grapalat" w:hAnsi="GHEA Grapalat" w:cs="Times Armenian"/>
          <w:sz w:val="20"/>
          <w:lang w:val="hy-AM"/>
        </w:rPr>
        <w:t xml:space="preserve"> </w:t>
      </w:r>
      <w:r w:rsidRPr="00F566BF">
        <w:rPr>
          <w:rFonts w:ascii="GHEA Grapalat" w:hAnsi="GHEA Grapalat" w:cs="Sylfaen"/>
          <w:sz w:val="20"/>
          <w:lang w:val="hy-AM"/>
        </w:rPr>
        <w:t>տեղյակ</w:t>
      </w:r>
      <w:r w:rsidRPr="00F566BF">
        <w:rPr>
          <w:rFonts w:ascii="GHEA Grapalat" w:hAnsi="GHEA Grapalat" w:cs="Times Armenian"/>
          <w:sz w:val="20"/>
          <w:lang w:val="hy-AM"/>
        </w:rPr>
        <w:t xml:space="preserve"> </w:t>
      </w:r>
      <w:r w:rsidRPr="00F566BF">
        <w:rPr>
          <w:rFonts w:ascii="GHEA Grapalat" w:hAnsi="GHEA Grapalat" w:cs="Sylfaen"/>
          <w:sz w:val="20"/>
          <w:lang w:val="hy-AM"/>
        </w:rPr>
        <w:t>պահելով</w:t>
      </w:r>
      <w:r w:rsidRPr="00F566BF">
        <w:rPr>
          <w:rFonts w:ascii="GHEA Grapalat" w:hAnsi="GHEA Grapalat" w:cs="Times Armenian"/>
          <w:sz w:val="20"/>
          <w:lang w:val="hy-AM"/>
        </w:rPr>
        <w:t xml:space="preserve"> </w:t>
      </w:r>
      <w:r w:rsidRPr="00F566BF">
        <w:rPr>
          <w:rFonts w:ascii="GHEA Grapalat" w:hAnsi="GHEA Grapalat" w:cs="Sylfaen"/>
          <w:sz w:val="20"/>
          <w:lang w:val="hy-AM"/>
        </w:rPr>
        <w:t>մյուս</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կողմին</w:t>
      </w:r>
      <w:r w:rsidRPr="00F566BF">
        <w:rPr>
          <w:rFonts w:ascii="GHEA Grapalat" w:hAnsi="GHEA Grapalat" w:cs="Times Armenian"/>
          <w:sz w:val="20"/>
          <w:lang w:val="hy-AM"/>
        </w:rPr>
        <w:t>։</w:t>
      </w:r>
    </w:p>
    <w:p w14:paraId="583A20D3" w14:textId="77777777" w:rsidR="007678FA" w:rsidRPr="00F566BF" w:rsidRDefault="007678FA" w:rsidP="007678FA">
      <w:pPr>
        <w:ind w:firstLine="720"/>
        <w:jc w:val="both"/>
        <w:rPr>
          <w:rFonts w:ascii="GHEA Grapalat" w:hAnsi="GHEA Grapalat" w:cs="Sylfaen"/>
          <w:sz w:val="20"/>
          <w:lang w:val="hy-AM"/>
        </w:rPr>
      </w:pPr>
    </w:p>
    <w:p w14:paraId="490A1472" w14:textId="77777777" w:rsidR="007678FA" w:rsidRPr="00F566BF" w:rsidRDefault="007678FA" w:rsidP="003A0FD6">
      <w:pPr>
        <w:ind w:firstLine="720"/>
        <w:jc w:val="center"/>
        <w:rPr>
          <w:rFonts w:ascii="GHEA Grapalat" w:hAnsi="GHEA Grapalat" w:cs="Sylfaen"/>
          <w:b/>
          <w:sz w:val="20"/>
          <w:lang w:val="hy-AM"/>
        </w:rPr>
      </w:pPr>
      <w:r w:rsidRPr="00F566BF">
        <w:rPr>
          <w:rFonts w:ascii="GHEA Grapalat" w:hAnsi="GHEA Grapalat" w:cs="Sylfaen"/>
          <w:b/>
          <w:sz w:val="20"/>
          <w:lang w:val="hy-AM"/>
        </w:rPr>
        <w:t>7. ԱՅԼ ՊԱՅՄԱՆՆԵՐ</w:t>
      </w:r>
    </w:p>
    <w:p w14:paraId="22BF326E"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sz w:val="20"/>
          <w:lang w:val="hy-AM"/>
        </w:rPr>
        <w:t>7.1 Պ</w:t>
      </w:r>
      <w:r w:rsidRPr="00F566BF">
        <w:rPr>
          <w:rFonts w:ascii="GHEA Grapalat" w:hAnsi="GHEA Grapalat" w:cs="Sylfaen"/>
          <w:sz w:val="20"/>
          <w:lang w:val="hy-AM"/>
        </w:rPr>
        <w:t>այմանագիրն</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մեջ</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մտնում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ստորագրման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պահից և գործում է մինչև</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 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ստանձնած</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ողջ</w:t>
      </w:r>
      <w:r w:rsidRPr="00F566BF">
        <w:rPr>
          <w:rFonts w:ascii="GHEA Grapalat" w:hAnsi="GHEA Grapalat" w:cs="Times Armenian"/>
          <w:sz w:val="20"/>
          <w:lang w:val="hy-AM"/>
        </w:rPr>
        <w:t xml:space="preserve"> </w:t>
      </w:r>
      <w:r w:rsidRPr="00F566BF">
        <w:rPr>
          <w:rFonts w:ascii="GHEA Grapalat" w:hAnsi="GHEA Grapalat" w:cs="Sylfaen"/>
          <w:sz w:val="20"/>
          <w:lang w:val="hy-AM"/>
        </w:rPr>
        <w:t>ծավալով</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կատարումը</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0C433B1D"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sz w:val="20"/>
          <w:lang w:val="hy-AM"/>
        </w:rPr>
        <w:t>7.2 Պ</w:t>
      </w:r>
      <w:r w:rsidRPr="00F566BF">
        <w:rPr>
          <w:rFonts w:ascii="GHEA Grapalat" w:hAnsi="GHEA Grapalat" w:cs="Sylfaen"/>
          <w:sz w:val="20"/>
          <w:lang w:val="hy-AM"/>
        </w:rPr>
        <w:t>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w:t>
      </w:r>
      <w:r w:rsidRPr="00F566BF">
        <w:rPr>
          <w:rFonts w:ascii="GHEA Grapalat" w:hAnsi="GHEA Grapalat" w:cs="Times Armenian"/>
          <w:sz w:val="20"/>
          <w:lang w:val="hy-AM"/>
        </w:rPr>
        <w:t xml:space="preserve"> </w:t>
      </w:r>
      <w:r w:rsidRPr="00F566BF">
        <w:rPr>
          <w:rFonts w:ascii="GHEA Grapalat" w:hAnsi="GHEA Grapalat" w:cs="Sylfaen"/>
          <w:sz w:val="20"/>
          <w:lang w:val="hy-AM"/>
        </w:rPr>
        <w:t>վճարային</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պարտավորությունը</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դադարել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հակընդդեմ</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հաշվանցով</w:t>
      </w:r>
      <w:r w:rsidRPr="00F566BF">
        <w:rPr>
          <w:rFonts w:ascii="GHEA Grapalat" w:hAnsi="GHEA Grapalat" w:cs="Times Armenian"/>
          <w:sz w:val="20"/>
          <w:lang w:val="hy-AM"/>
        </w:rPr>
        <w:t xml:space="preserve">, </w:t>
      </w:r>
      <w:r w:rsidRPr="00F566BF">
        <w:rPr>
          <w:rFonts w:ascii="GHEA Grapalat" w:hAnsi="GHEA Grapalat" w:cs="Sylfaen"/>
          <w:sz w:val="20"/>
          <w:lang w:val="hy-AM"/>
        </w:rPr>
        <w:t>առանց</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գրավոր</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կնիքով</w:t>
      </w:r>
      <w:r w:rsidRPr="00F566BF">
        <w:rPr>
          <w:rFonts w:ascii="GHEA Grapalat" w:hAnsi="GHEA Grapalat" w:cs="Times Armenian"/>
          <w:sz w:val="20"/>
          <w:lang w:val="hy-AM"/>
        </w:rPr>
        <w:t xml:space="preserve"> </w:t>
      </w:r>
      <w:r w:rsidRPr="00F566BF">
        <w:rPr>
          <w:rFonts w:ascii="GHEA Grapalat" w:hAnsi="GHEA Grapalat" w:cs="Sylfaen"/>
          <w:sz w:val="20"/>
          <w:lang w:val="hy-AM"/>
        </w:rPr>
        <w:t>հաստատված</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պահանջի</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իրավունքը</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փոխանցվել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այլ</w:t>
      </w:r>
      <w:r w:rsidRPr="00F566BF">
        <w:rPr>
          <w:rFonts w:ascii="GHEA Grapalat" w:hAnsi="GHEA Grapalat" w:cs="Times Armenian"/>
          <w:sz w:val="20"/>
          <w:lang w:val="hy-AM"/>
        </w:rPr>
        <w:t xml:space="preserve"> </w:t>
      </w:r>
      <w:r w:rsidRPr="00F566BF">
        <w:rPr>
          <w:rFonts w:ascii="GHEA Grapalat" w:hAnsi="GHEA Grapalat" w:cs="Sylfaen"/>
          <w:sz w:val="20"/>
          <w:lang w:val="hy-AM"/>
        </w:rPr>
        <w:t>անձի</w:t>
      </w:r>
      <w:r w:rsidRPr="00F566BF">
        <w:rPr>
          <w:rFonts w:ascii="GHEA Grapalat" w:hAnsi="GHEA Grapalat" w:cs="Times Armenian"/>
          <w:sz w:val="20"/>
          <w:lang w:val="hy-AM"/>
        </w:rPr>
        <w:t xml:space="preserve">, </w:t>
      </w:r>
      <w:r w:rsidRPr="00F566BF">
        <w:rPr>
          <w:rFonts w:ascii="GHEA Grapalat" w:hAnsi="GHEA Grapalat" w:cs="Sylfaen"/>
          <w:sz w:val="20"/>
          <w:lang w:val="hy-AM"/>
        </w:rPr>
        <w:t>առանց</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պարտապան</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w:t>
      </w:r>
      <w:r w:rsidRPr="00F566BF">
        <w:rPr>
          <w:rFonts w:ascii="GHEA Grapalat" w:hAnsi="GHEA Grapalat" w:cs="Times Armenian"/>
          <w:sz w:val="20"/>
          <w:lang w:val="hy-AM"/>
        </w:rPr>
        <w:t xml:space="preserve"> </w:t>
      </w:r>
      <w:r w:rsidRPr="00F566BF">
        <w:rPr>
          <w:rFonts w:ascii="GHEA Grapalat" w:hAnsi="GHEA Grapalat" w:cs="Sylfaen"/>
          <w:sz w:val="20"/>
          <w:lang w:val="hy-AM"/>
        </w:rPr>
        <w:t>գրավոր</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համաձայնության</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0A3F91A5" w14:textId="671CBE12"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w:t>
      </w:r>
      <w:r w:rsidR="00A35DB6">
        <w:rPr>
          <w:rFonts w:ascii="GHEA Grapalat" w:hAnsi="GHEA Grapalat" w:cs="Sylfaen"/>
          <w:sz w:val="20"/>
          <w:szCs w:val="20"/>
          <w:lang w:val="pt-BR"/>
        </w:rPr>
        <w:t>Կապալառու</w:t>
      </w:r>
      <w:r w:rsidR="00A35DB6">
        <w:rPr>
          <w:rFonts w:ascii="GHEA Grapalat" w:hAnsi="GHEA Grapalat"/>
          <w:sz w:val="20"/>
          <w:lang w:val="hy-AM"/>
        </w:rPr>
        <w:t>ը</w:t>
      </w:r>
      <w:r w:rsidRPr="00F566BF">
        <w:rPr>
          <w:rFonts w:ascii="GHEA Grapalat" w:hAnsi="GHEA Grapalat"/>
          <w:sz w:val="20"/>
          <w:lang w:val="hy-AM"/>
        </w:rPr>
        <w:t xml:space="preserve">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2D4DC4">
        <w:rPr>
          <w:rFonts w:ascii="GHEA Grapalat" w:hAnsi="GHEA Grapalat"/>
          <w:sz w:val="20"/>
          <w:lang w:val="hy-AM"/>
        </w:rPr>
        <w:t xml:space="preserve">ում է </w:t>
      </w:r>
      <w:r w:rsidRPr="00F566BF">
        <w:rPr>
          <w:rFonts w:ascii="GHEA Grapalat" w:hAnsi="GHEA Grapalat"/>
          <w:sz w:val="20"/>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w:t>
      </w:r>
      <w:r w:rsidR="00A35DB6">
        <w:rPr>
          <w:rFonts w:ascii="GHEA Grapalat" w:hAnsi="GHEA Grapalat" w:cs="Sylfaen"/>
          <w:sz w:val="20"/>
          <w:szCs w:val="20"/>
          <w:lang w:val="pt-BR"/>
        </w:rPr>
        <w:t>Կապալառու</w:t>
      </w:r>
      <w:r w:rsidR="00A35DB6" w:rsidRPr="00F566BF">
        <w:rPr>
          <w:rFonts w:ascii="GHEA Grapalat" w:hAnsi="GHEA Grapalat"/>
          <w:sz w:val="20"/>
          <w:lang w:val="hy-AM"/>
        </w:rPr>
        <w:t>ի</w:t>
      </w:r>
      <w:r w:rsidRPr="00F566BF">
        <w:rPr>
          <w:rFonts w:ascii="GHEA Grapalat" w:hAnsi="GHEA Grapalat"/>
          <w:sz w:val="20"/>
          <w:lang w:val="hy-AM"/>
        </w:rPr>
        <w:t xml:space="preserve">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F566BF" w:rsidRDefault="007678FA" w:rsidP="007678FA">
      <w:pPr>
        <w:tabs>
          <w:tab w:val="left" w:pos="1276"/>
        </w:tabs>
        <w:ind w:firstLine="720"/>
        <w:jc w:val="both"/>
        <w:rPr>
          <w:rFonts w:ascii="GHEA Grapalat" w:hAnsi="GHEA Grapalat" w:cs="Sylfaen"/>
          <w:sz w:val="20"/>
          <w:lang w:val="hy-AM"/>
        </w:rPr>
      </w:pPr>
      <w:r w:rsidRPr="00F566BF">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 xml:space="preserve">7.5 </w:t>
      </w:r>
      <w:r w:rsidRPr="00F566BF">
        <w:rPr>
          <w:rFonts w:ascii="GHEA Grapalat" w:hAnsi="GHEA Grapalat" w:cs="Sylfaen"/>
          <w:sz w:val="20"/>
          <w:lang w:val="hy-AM"/>
        </w:rPr>
        <w:t>Պայմանագրում</w:t>
      </w:r>
      <w:r w:rsidRPr="00F566BF">
        <w:rPr>
          <w:rFonts w:ascii="GHEA Grapalat" w:hAnsi="GHEA Grapalat" w:cs="Times Armenian"/>
          <w:sz w:val="20"/>
          <w:lang w:val="hy-AM"/>
        </w:rPr>
        <w:t xml:space="preserve"> </w:t>
      </w:r>
      <w:r w:rsidRPr="00F566BF">
        <w:rPr>
          <w:rFonts w:ascii="GHEA Grapalat" w:hAnsi="GHEA Grapalat" w:cs="Sylfaen"/>
          <w:sz w:val="20"/>
          <w:lang w:val="hy-AM"/>
        </w:rPr>
        <w:t>փոփոխություններ</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լրացումներ</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կատարվել</w:t>
      </w:r>
      <w:r w:rsidRPr="00F566BF">
        <w:rPr>
          <w:rFonts w:ascii="GHEA Grapalat" w:hAnsi="GHEA Grapalat" w:cs="Times Armenian"/>
          <w:sz w:val="20"/>
          <w:lang w:val="hy-AM"/>
        </w:rPr>
        <w:t xml:space="preserve"> </w:t>
      </w:r>
      <w:r w:rsidRPr="00F566BF">
        <w:rPr>
          <w:rFonts w:ascii="GHEA Grapalat" w:hAnsi="GHEA Grapalat" w:cs="Sylfaen"/>
          <w:sz w:val="20"/>
          <w:lang w:val="hy-AM"/>
        </w:rPr>
        <w:t>միայն</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փոխադարձ</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համաձայնագիր</w:t>
      </w:r>
      <w:r w:rsidRPr="00F566BF">
        <w:rPr>
          <w:rFonts w:ascii="GHEA Grapalat" w:hAnsi="GHEA Grapalat" w:cs="Times Armenian"/>
          <w:sz w:val="20"/>
          <w:lang w:val="hy-AM"/>
        </w:rPr>
        <w:t xml:space="preserve"> </w:t>
      </w:r>
      <w:r w:rsidRPr="00F566BF">
        <w:rPr>
          <w:rFonts w:ascii="GHEA Grapalat" w:hAnsi="GHEA Grapalat" w:cs="Sylfaen"/>
          <w:sz w:val="20"/>
          <w:lang w:val="hy-AM"/>
        </w:rPr>
        <w:t>կնքելու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միջոցով</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կհանդիսանա</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անբաժանելի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մասը</w:t>
      </w:r>
      <w:r w:rsidRPr="00F566BF">
        <w:rPr>
          <w:rFonts w:ascii="GHEA Grapalat" w:hAnsi="GHEA Grapalat"/>
          <w:sz w:val="20"/>
          <w:lang w:val="hy-AM"/>
        </w:rPr>
        <w:t>։</w:t>
      </w:r>
    </w:p>
    <w:p w14:paraId="0D0497E6" w14:textId="77777777" w:rsidR="007678FA" w:rsidRPr="00F566BF" w:rsidRDefault="007678FA" w:rsidP="007678FA">
      <w:pPr>
        <w:jc w:val="both"/>
        <w:rPr>
          <w:rFonts w:ascii="GHEA Grapalat" w:hAnsi="GHEA Grapalat"/>
          <w:sz w:val="20"/>
          <w:lang w:val="hy-AM"/>
        </w:rPr>
      </w:pPr>
      <w:r w:rsidRPr="00F566BF">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F566BF">
        <w:rPr>
          <w:rFonts w:ascii="GHEA Grapalat" w:hAnsi="GHEA Grapalat" w:cs="Sylfaen"/>
          <w:sz w:val="20"/>
          <w:lang w:val="hy-AM"/>
        </w:rPr>
        <w:t xml:space="preserve">ձեռք բերվող ծառայության միավորի գնի </w:t>
      </w:r>
      <w:r w:rsidRPr="00F566BF">
        <w:rPr>
          <w:rFonts w:ascii="GHEA Grapalat" w:hAnsi="GHEA Grapalat" w:cs="Times Armenian"/>
          <w:sz w:val="20"/>
          <w:lang w:val="hy-AM"/>
        </w:rPr>
        <w:t xml:space="preserve"> </w:t>
      </w:r>
      <w:r w:rsidRPr="00F566BF">
        <w:rPr>
          <w:rFonts w:ascii="GHEA Grapalat" w:hAnsi="GHEA Grapalat"/>
          <w:sz w:val="20"/>
          <w:lang w:val="hy-AM"/>
        </w:rPr>
        <w:t>կամ պայմանագրի գնի արհեստական փոփոխման։</w:t>
      </w:r>
    </w:p>
    <w:p w14:paraId="04440296" w14:textId="77777777" w:rsidR="007678FA" w:rsidRPr="00F566BF" w:rsidRDefault="007678FA" w:rsidP="007678FA">
      <w:pPr>
        <w:tabs>
          <w:tab w:val="left" w:pos="1276"/>
        </w:tabs>
        <w:ind w:firstLine="720"/>
        <w:jc w:val="both"/>
        <w:rPr>
          <w:rFonts w:ascii="GHEA Grapalat" w:hAnsi="GHEA Grapalat" w:cs="Times Armenian"/>
          <w:sz w:val="20"/>
          <w:lang w:val="hy-AM"/>
        </w:rPr>
      </w:pPr>
      <w:r w:rsidRPr="00F566BF">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F566BF" w:rsidRDefault="007678FA" w:rsidP="007678FA">
      <w:pPr>
        <w:tabs>
          <w:tab w:val="left" w:pos="1276"/>
        </w:tabs>
        <w:ind w:firstLine="720"/>
        <w:jc w:val="both"/>
        <w:rPr>
          <w:rFonts w:ascii="GHEA Grapalat" w:hAnsi="GHEA Grapalat"/>
          <w:sz w:val="20"/>
          <w:lang w:val="hy-AM"/>
        </w:rPr>
      </w:pPr>
      <w:r w:rsidRPr="00F566BF">
        <w:rPr>
          <w:rFonts w:ascii="GHEA Grapalat" w:hAnsi="GHEA Grapalat"/>
          <w:sz w:val="20"/>
          <w:lang w:val="pt-BR"/>
        </w:rPr>
        <w:t>7.6 Եթե պայմանագիրն  իրականացվ</w:t>
      </w:r>
      <w:r w:rsidRPr="00F566BF">
        <w:rPr>
          <w:rFonts w:ascii="GHEA Grapalat" w:hAnsi="GHEA Grapalat"/>
          <w:sz w:val="20"/>
          <w:lang w:val="hy-AM"/>
        </w:rPr>
        <w:t>ում է</w:t>
      </w:r>
      <w:r w:rsidRPr="00F566BF">
        <w:rPr>
          <w:rFonts w:ascii="GHEA Grapalat" w:hAnsi="GHEA Grapalat"/>
          <w:sz w:val="20"/>
          <w:lang w:val="pt-BR"/>
        </w:rPr>
        <w:t xml:space="preserve"> գործակալության պայմանագիր կնքելու միջոցով</w:t>
      </w:r>
    </w:p>
    <w:p w14:paraId="3F022A2F" w14:textId="37DC862A"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hy-AM"/>
        </w:rPr>
        <w:t>1)</w:t>
      </w:r>
      <w:r w:rsidRPr="00F566BF">
        <w:rPr>
          <w:rFonts w:ascii="GHEA Grapalat" w:hAnsi="GHEA Grapalat"/>
          <w:sz w:val="20"/>
          <w:lang w:val="pt-BR"/>
        </w:rPr>
        <w:t xml:space="preserve"> </w:t>
      </w:r>
      <w:r w:rsidR="00A35DB6">
        <w:rPr>
          <w:rFonts w:ascii="GHEA Grapalat" w:hAnsi="GHEA Grapalat" w:cs="Sylfaen"/>
          <w:sz w:val="20"/>
          <w:szCs w:val="20"/>
          <w:lang w:val="pt-BR"/>
        </w:rPr>
        <w:t>Կապալառու</w:t>
      </w:r>
      <w:r w:rsidR="00A35DB6">
        <w:rPr>
          <w:rFonts w:ascii="GHEA Grapalat" w:hAnsi="GHEA Grapalat" w:cs="Sylfaen"/>
          <w:sz w:val="20"/>
          <w:szCs w:val="20"/>
          <w:lang w:val="hy-AM"/>
        </w:rPr>
        <w:t>ն</w:t>
      </w:r>
      <w:r w:rsidRPr="00F566BF">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AD6CEC4"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pt-BR"/>
        </w:rPr>
        <w:t xml:space="preserve">2) պայմանագրի կատարման ընթացքում գործակալի փոփոխման դեպքում </w:t>
      </w:r>
      <w:r w:rsidR="00A35DB6">
        <w:rPr>
          <w:rFonts w:ascii="GHEA Grapalat" w:hAnsi="GHEA Grapalat" w:cs="Sylfaen"/>
          <w:sz w:val="20"/>
          <w:szCs w:val="20"/>
          <w:lang w:val="pt-BR"/>
        </w:rPr>
        <w:t>Կապալառու</w:t>
      </w:r>
      <w:r w:rsidR="00A35DB6">
        <w:rPr>
          <w:rFonts w:ascii="GHEA Grapalat" w:hAnsi="GHEA Grapalat" w:cs="Sylfaen"/>
          <w:sz w:val="20"/>
          <w:szCs w:val="20"/>
          <w:lang w:val="hy-AM"/>
        </w:rPr>
        <w:t>ն</w:t>
      </w:r>
      <w:r w:rsidRPr="00F566BF">
        <w:rPr>
          <w:rFonts w:ascii="GHEA Grapalat" w:hAnsi="GHEA Grapalat"/>
          <w:sz w:val="20"/>
          <w:lang w:val="pt-BR"/>
        </w:rPr>
        <w:t xml:space="preserve"> գրավոր տեղեկացնում է </w:t>
      </w:r>
      <w:r w:rsidRPr="00F566BF">
        <w:rPr>
          <w:rFonts w:ascii="GHEA Grapalat" w:hAnsi="GHEA Grapalat"/>
          <w:sz w:val="20"/>
          <w:lang w:val="hy-AM"/>
        </w:rPr>
        <w:t>Պ</w:t>
      </w:r>
      <w:r w:rsidRPr="00F566BF">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7B297E" w:rsidRPr="007B297E">
        <w:rPr>
          <w:rFonts w:ascii="GHEA Grapalat" w:hAnsi="GHEA Grapalat"/>
          <w:sz w:val="22"/>
          <w:szCs w:val="22"/>
          <w:vertAlign w:val="superscript"/>
          <w:lang w:val="hy-AM"/>
        </w:rPr>
        <w:t>23</w:t>
      </w:r>
      <w:r w:rsidRPr="00F566BF">
        <w:rPr>
          <w:rStyle w:val="af6"/>
          <w:rFonts w:ascii="GHEA Grapalat" w:hAnsi="GHEA Grapalat"/>
          <w:color w:val="FFFFFF"/>
          <w:sz w:val="20"/>
          <w:lang w:val="pt-BR"/>
        </w:rPr>
        <w:footnoteReference w:id="9"/>
      </w:r>
    </w:p>
    <w:p w14:paraId="4E63C041"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86E28">
        <w:rPr>
          <w:rFonts w:ascii="GHEA Grapalat" w:hAnsi="GHEA Grapalat"/>
          <w:sz w:val="20"/>
          <w:vertAlign w:val="superscript"/>
          <w:lang w:val="hy-AM"/>
        </w:rPr>
        <w:t>24</w:t>
      </w:r>
      <w:r w:rsidRPr="00F566BF">
        <w:rPr>
          <w:rStyle w:val="af6"/>
          <w:rFonts w:ascii="GHEA Grapalat" w:hAnsi="GHEA Grapalat"/>
          <w:color w:val="FFFFFF"/>
          <w:sz w:val="20"/>
          <w:lang w:val="pt-BR"/>
        </w:rPr>
        <w:footnoteReference w:id="10"/>
      </w:r>
    </w:p>
    <w:p w14:paraId="63D364B6" w14:textId="4774DD6A"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cs="Times Armenian"/>
          <w:sz w:val="20"/>
          <w:lang w:val="pt-BR"/>
        </w:rPr>
        <w:t xml:space="preserve">7.8 </w:t>
      </w:r>
      <w:r w:rsidR="005B2E68">
        <w:rPr>
          <w:rFonts w:ascii="GHEA Grapalat" w:hAnsi="GHEA Grapalat" w:cs="Times Armenian"/>
          <w:sz w:val="20"/>
          <w:lang w:val="hy-AM"/>
        </w:rPr>
        <w:t>Աշխատանքի կատարման</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երկարաձգվել</w:t>
      </w:r>
      <w:r w:rsidRPr="00F566BF">
        <w:rPr>
          <w:rFonts w:ascii="GHEA Grapalat" w:hAnsi="GHEA Grapalat" w:cs="Times Armenian"/>
          <w:sz w:val="20"/>
          <w:lang w:val="hy-AM"/>
        </w:rPr>
        <w:t xml:space="preserve"> </w:t>
      </w:r>
      <w:r w:rsidRPr="00F566BF">
        <w:rPr>
          <w:rFonts w:ascii="GHEA Grapalat" w:hAnsi="GHEA Grapalat" w:cs="Sylfaen"/>
          <w:sz w:val="20"/>
          <w:lang w:val="hy-AM"/>
        </w:rPr>
        <w:t>մինչև</w:t>
      </w:r>
      <w:r w:rsidRPr="00F566BF">
        <w:rPr>
          <w:rFonts w:ascii="GHEA Grapalat" w:hAnsi="GHEA Grapalat" w:cs="Times Armenian"/>
          <w:sz w:val="20"/>
          <w:lang w:val="hy-AM"/>
        </w:rPr>
        <w:t xml:space="preserve"> պայմանագրով </w:t>
      </w:r>
      <w:r w:rsidRPr="00F566BF">
        <w:rPr>
          <w:rFonts w:ascii="GHEA Grapalat" w:hAnsi="GHEA Grapalat" w:cs="Sylfaen"/>
          <w:sz w:val="20"/>
          <w:lang w:val="hy-AM"/>
        </w:rPr>
        <w:t>այդ</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լրանալը</w:t>
      </w:r>
      <w:r w:rsidRPr="00F566BF">
        <w:rPr>
          <w:rFonts w:ascii="GHEA Grapalat" w:hAnsi="GHEA Grapalat" w:cs="Sylfaen"/>
          <w:sz w:val="20"/>
          <w:lang w:val="pt-BR"/>
        </w:rPr>
        <w:t>`</w:t>
      </w:r>
      <w:r w:rsidRPr="00F566BF">
        <w:rPr>
          <w:rFonts w:ascii="GHEA Grapalat" w:hAnsi="GHEA Grapalat" w:cs="Times Armenian"/>
          <w:sz w:val="20"/>
          <w:lang w:val="hy-AM"/>
        </w:rPr>
        <w:t xml:space="preserve"> </w:t>
      </w:r>
      <w:r w:rsidR="00A35DB6">
        <w:rPr>
          <w:rFonts w:ascii="GHEA Grapalat" w:hAnsi="GHEA Grapalat" w:cs="Sylfaen"/>
          <w:sz w:val="20"/>
          <w:szCs w:val="20"/>
          <w:lang w:val="pt-BR"/>
        </w:rPr>
        <w:t>Կապալառու</w:t>
      </w:r>
      <w:r w:rsidR="00A35DB6" w:rsidRPr="00F566BF">
        <w:rPr>
          <w:rFonts w:ascii="GHEA Grapalat" w:hAnsi="GHEA Grapalat"/>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առաջարկության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առկայության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դեպքում</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պայմանով</w:t>
      </w:r>
      <w:r w:rsidRPr="00F566BF">
        <w:rPr>
          <w:rFonts w:ascii="GHEA Grapalat" w:hAnsi="GHEA Grapalat" w:cs="Times Armenian"/>
          <w:sz w:val="20"/>
          <w:lang w:val="hy-AM"/>
        </w:rPr>
        <w:t xml:space="preserve">, </w:t>
      </w:r>
      <w:r w:rsidRPr="00F566BF">
        <w:rPr>
          <w:rFonts w:ascii="GHEA Grapalat" w:hAnsi="GHEA Grapalat" w:cs="Sylfaen"/>
          <w:sz w:val="20"/>
          <w:lang w:val="hy-AM"/>
        </w:rPr>
        <w:t>որ</w:t>
      </w:r>
      <w:r w:rsidRPr="00F566BF">
        <w:rPr>
          <w:rFonts w:ascii="GHEA Grapalat" w:hAnsi="GHEA Grapalat" w:cs="Sylfaen"/>
          <w:sz w:val="20"/>
          <w:lang w:val="pt-BR"/>
        </w:rPr>
        <w:t xml:space="preserve"> </w:t>
      </w:r>
      <w:r w:rsidRPr="00F566BF">
        <w:rPr>
          <w:rFonts w:ascii="GHEA Grapalat" w:hAnsi="GHEA Grapalat"/>
          <w:sz w:val="20"/>
          <w:lang w:val="hy-AM"/>
        </w:rPr>
        <w:t>Պատվիրատուի</w:t>
      </w:r>
      <w:r w:rsidRPr="00F566BF">
        <w:rPr>
          <w:rFonts w:ascii="GHEA Grapalat" w:hAnsi="GHEA Grapalat" w:cs="Times Armenian"/>
          <w:sz w:val="20"/>
          <w:lang w:val="hy-AM"/>
        </w:rPr>
        <w:t xml:space="preserve"> </w:t>
      </w:r>
      <w:r w:rsidRPr="00F566BF">
        <w:rPr>
          <w:rFonts w:ascii="GHEA Grapalat" w:hAnsi="GHEA Grapalat" w:cs="Sylfaen"/>
          <w:sz w:val="20"/>
          <w:lang w:val="hy-AM"/>
        </w:rPr>
        <w:t>մոտ</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վերացել</w:t>
      </w:r>
      <w:r w:rsidRPr="00F566BF">
        <w:rPr>
          <w:rFonts w:ascii="GHEA Grapalat" w:hAnsi="GHEA Grapalat" w:cs="Times Armenian"/>
          <w:sz w:val="20"/>
          <w:lang w:val="hy-AM"/>
        </w:rPr>
        <w:t xml:space="preserve"> </w:t>
      </w:r>
      <w:r w:rsidRPr="00F566BF">
        <w:rPr>
          <w:rFonts w:ascii="GHEA Grapalat" w:hAnsi="GHEA Grapalat" w:cs="Times Armenian"/>
          <w:sz w:val="20"/>
        </w:rPr>
        <w:t>ծառայության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օգտագործման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պահանջը</w:t>
      </w:r>
      <w:r w:rsidRPr="002D4DC4">
        <w:rPr>
          <w:rFonts w:ascii="GHEA Grapalat" w:hAnsi="GHEA Grapalat" w:cs="Sylfaen"/>
          <w:sz w:val="20"/>
          <w:lang w:val="pt-BR"/>
        </w:rPr>
        <w:t xml:space="preserve">, </w:t>
      </w:r>
      <w:r w:rsidRPr="00F566BF">
        <w:rPr>
          <w:rFonts w:ascii="GHEA Grapalat" w:hAnsi="GHEA Grapalat" w:cs="Sylfaen"/>
          <w:sz w:val="20"/>
        </w:rPr>
        <w:t>իսկ</w:t>
      </w:r>
      <w:r w:rsidRPr="002D4DC4">
        <w:rPr>
          <w:rFonts w:ascii="GHEA Grapalat" w:hAnsi="GHEA Grapalat" w:cs="Sylfaen"/>
          <w:sz w:val="20"/>
          <w:lang w:val="pt-BR"/>
        </w:rPr>
        <w:t xml:space="preserve"> </w:t>
      </w:r>
      <w:r w:rsidR="00A35DB6">
        <w:rPr>
          <w:rFonts w:ascii="GHEA Grapalat" w:hAnsi="GHEA Grapalat" w:cs="Sylfaen"/>
          <w:sz w:val="20"/>
          <w:szCs w:val="20"/>
          <w:lang w:val="pt-BR"/>
        </w:rPr>
        <w:t>Կապալառու</w:t>
      </w:r>
      <w:r w:rsidR="00A35DB6" w:rsidRPr="00F566BF">
        <w:rPr>
          <w:rFonts w:ascii="GHEA Grapalat" w:hAnsi="GHEA Grapalat"/>
          <w:sz w:val="20"/>
          <w:lang w:val="hy-AM"/>
        </w:rPr>
        <w:t>ի</w:t>
      </w:r>
      <w:r w:rsidRPr="002D4DC4">
        <w:rPr>
          <w:rFonts w:ascii="GHEA Grapalat" w:hAnsi="GHEA Grapalat" w:cs="Sylfaen"/>
          <w:sz w:val="20"/>
          <w:lang w:val="pt-BR"/>
        </w:rPr>
        <w:t xml:space="preserve"> </w:t>
      </w:r>
      <w:r w:rsidRPr="00F566BF">
        <w:rPr>
          <w:rFonts w:ascii="GHEA Grapalat" w:hAnsi="GHEA Grapalat" w:cs="Sylfaen"/>
          <w:sz w:val="20"/>
        </w:rPr>
        <w:t>առաջարկությունը</w:t>
      </w:r>
      <w:r w:rsidRPr="002D4DC4">
        <w:rPr>
          <w:rFonts w:ascii="GHEA Grapalat" w:hAnsi="GHEA Grapalat" w:cs="Sylfaen"/>
          <w:sz w:val="20"/>
          <w:lang w:val="pt-BR"/>
        </w:rPr>
        <w:t xml:space="preserve"> </w:t>
      </w:r>
      <w:r w:rsidRPr="00F566BF">
        <w:rPr>
          <w:rFonts w:ascii="GHEA Grapalat" w:hAnsi="GHEA Grapalat" w:cs="Sylfaen"/>
          <w:sz w:val="20"/>
        </w:rPr>
        <w:t>ներկայացվել</w:t>
      </w:r>
      <w:r w:rsidRPr="002D4DC4">
        <w:rPr>
          <w:rFonts w:ascii="GHEA Grapalat" w:hAnsi="GHEA Grapalat" w:cs="Sylfaen"/>
          <w:sz w:val="20"/>
          <w:lang w:val="pt-BR"/>
        </w:rPr>
        <w:t xml:space="preserve"> </w:t>
      </w:r>
      <w:r w:rsidRPr="00F566BF">
        <w:rPr>
          <w:rFonts w:ascii="GHEA Grapalat" w:hAnsi="GHEA Grapalat" w:cs="Sylfaen"/>
          <w:sz w:val="20"/>
        </w:rPr>
        <w:t>է</w:t>
      </w:r>
      <w:r w:rsidRPr="002D4DC4">
        <w:rPr>
          <w:rFonts w:ascii="GHEA Grapalat" w:hAnsi="GHEA Grapalat" w:cs="Sylfaen"/>
          <w:sz w:val="20"/>
          <w:lang w:val="pt-BR"/>
        </w:rPr>
        <w:t xml:space="preserve"> </w:t>
      </w:r>
      <w:r w:rsidRPr="00F566BF">
        <w:rPr>
          <w:rFonts w:ascii="GHEA Grapalat" w:hAnsi="GHEA Grapalat" w:cs="Sylfaen"/>
          <w:sz w:val="20"/>
        </w:rPr>
        <w:t>ոչ</w:t>
      </w:r>
      <w:r w:rsidRPr="002D4DC4">
        <w:rPr>
          <w:rFonts w:ascii="GHEA Grapalat" w:hAnsi="GHEA Grapalat" w:cs="Sylfaen"/>
          <w:sz w:val="20"/>
          <w:lang w:val="pt-BR"/>
        </w:rPr>
        <w:t xml:space="preserve"> </w:t>
      </w:r>
      <w:r w:rsidRPr="00F566BF">
        <w:rPr>
          <w:rFonts w:ascii="GHEA Grapalat" w:hAnsi="GHEA Grapalat" w:cs="Sylfaen"/>
          <w:sz w:val="20"/>
        </w:rPr>
        <w:t>ուշ</w:t>
      </w:r>
      <w:r w:rsidRPr="002D4DC4">
        <w:rPr>
          <w:rFonts w:ascii="GHEA Grapalat" w:hAnsi="GHEA Grapalat" w:cs="Sylfaen"/>
          <w:sz w:val="20"/>
          <w:lang w:val="pt-BR"/>
        </w:rPr>
        <w:t xml:space="preserve">, </w:t>
      </w:r>
      <w:r w:rsidRPr="00F566BF">
        <w:rPr>
          <w:rFonts w:ascii="GHEA Grapalat" w:hAnsi="GHEA Grapalat" w:cs="Sylfaen"/>
          <w:sz w:val="20"/>
        </w:rPr>
        <w:t>քան</w:t>
      </w:r>
      <w:r w:rsidRPr="002D4DC4">
        <w:rPr>
          <w:rFonts w:ascii="GHEA Grapalat" w:hAnsi="GHEA Grapalat" w:cs="Sylfaen"/>
          <w:sz w:val="20"/>
          <w:lang w:val="pt-BR"/>
        </w:rPr>
        <w:t xml:space="preserve"> </w:t>
      </w:r>
      <w:r w:rsidRPr="00F566BF">
        <w:rPr>
          <w:rFonts w:ascii="GHEA Grapalat" w:hAnsi="GHEA Grapalat" w:cs="Sylfaen"/>
          <w:sz w:val="20"/>
        </w:rPr>
        <w:t>պայմանագրով</w:t>
      </w:r>
      <w:r w:rsidRPr="002D4DC4">
        <w:rPr>
          <w:rFonts w:ascii="GHEA Grapalat" w:hAnsi="GHEA Grapalat" w:cs="Sylfaen"/>
          <w:sz w:val="20"/>
          <w:lang w:val="pt-BR"/>
        </w:rPr>
        <w:t xml:space="preserve"> </w:t>
      </w:r>
      <w:r w:rsidRPr="00F566BF">
        <w:rPr>
          <w:rFonts w:ascii="GHEA Grapalat" w:hAnsi="GHEA Grapalat" w:cs="Sylfaen"/>
          <w:sz w:val="20"/>
        </w:rPr>
        <w:t>ի</w:t>
      </w:r>
      <w:r w:rsidRPr="002D4DC4">
        <w:rPr>
          <w:rFonts w:ascii="GHEA Grapalat" w:hAnsi="GHEA Grapalat" w:cs="Sylfaen"/>
          <w:sz w:val="20"/>
          <w:lang w:val="pt-BR"/>
        </w:rPr>
        <w:t xml:space="preserve"> </w:t>
      </w:r>
      <w:r w:rsidRPr="00F566BF">
        <w:rPr>
          <w:rFonts w:ascii="GHEA Grapalat" w:hAnsi="GHEA Grapalat" w:cs="Sylfaen"/>
          <w:sz w:val="20"/>
        </w:rPr>
        <w:t>սկզբանե</w:t>
      </w:r>
      <w:r w:rsidRPr="002D4DC4">
        <w:rPr>
          <w:rFonts w:ascii="GHEA Grapalat" w:hAnsi="GHEA Grapalat" w:cs="Sylfaen"/>
          <w:sz w:val="20"/>
          <w:lang w:val="pt-BR"/>
        </w:rPr>
        <w:t xml:space="preserve"> </w:t>
      </w:r>
      <w:r w:rsidRPr="00F566BF">
        <w:rPr>
          <w:rFonts w:ascii="GHEA Grapalat" w:hAnsi="GHEA Grapalat" w:cs="Sylfaen"/>
          <w:sz w:val="20"/>
        </w:rPr>
        <w:t>ծառայությունների</w:t>
      </w:r>
      <w:r w:rsidRPr="002D4DC4">
        <w:rPr>
          <w:rFonts w:ascii="GHEA Grapalat" w:hAnsi="GHEA Grapalat" w:cs="Sylfaen"/>
          <w:sz w:val="20"/>
          <w:lang w:val="pt-BR"/>
        </w:rPr>
        <w:t xml:space="preserve"> </w:t>
      </w:r>
      <w:r w:rsidRPr="00F566BF">
        <w:rPr>
          <w:rFonts w:ascii="GHEA Grapalat" w:hAnsi="GHEA Grapalat" w:cs="Sylfaen"/>
          <w:sz w:val="20"/>
        </w:rPr>
        <w:t>մատուցման</w:t>
      </w:r>
      <w:r w:rsidRPr="002D4DC4">
        <w:rPr>
          <w:rFonts w:ascii="GHEA Grapalat" w:hAnsi="GHEA Grapalat" w:cs="Sylfaen"/>
          <w:sz w:val="20"/>
          <w:lang w:val="pt-BR"/>
        </w:rPr>
        <w:t xml:space="preserve"> </w:t>
      </w:r>
      <w:r w:rsidRPr="00F566BF">
        <w:rPr>
          <w:rFonts w:ascii="GHEA Grapalat" w:hAnsi="GHEA Grapalat" w:cs="Sylfaen"/>
          <w:sz w:val="20"/>
        </w:rPr>
        <w:t>համար</w:t>
      </w:r>
      <w:r w:rsidRPr="002D4DC4">
        <w:rPr>
          <w:rFonts w:ascii="GHEA Grapalat" w:hAnsi="GHEA Grapalat" w:cs="Sylfaen"/>
          <w:sz w:val="20"/>
          <w:lang w:val="pt-BR"/>
        </w:rPr>
        <w:t xml:space="preserve"> </w:t>
      </w:r>
      <w:r w:rsidRPr="00F566BF">
        <w:rPr>
          <w:rFonts w:ascii="GHEA Grapalat" w:hAnsi="GHEA Grapalat" w:cs="Sylfaen"/>
          <w:sz w:val="20"/>
        </w:rPr>
        <w:t>սահմանված</w:t>
      </w:r>
      <w:r w:rsidRPr="002D4DC4">
        <w:rPr>
          <w:rFonts w:ascii="GHEA Grapalat" w:hAnsi="GHEA Grapalat" w:cs="Sylfaen"/>
          <w:sz w:val="20"/>
          <w:lang w:val="pt-BR"/>
        </w:rPr>
        <w:t xml:space="preserve"> </w:t>
      </w:r>
      <w:r w:rsidRPr="00F566BF">
        <w:rPr>
          <w:rFonts w:ascii="GHEA Grapalat" w:hAnsi="GHEA Grapalat" w:cs="Sylfaen"/>
          <w:sz w:val="20"/>
        </w:rPr>
        <w:t>ժամկետը</w:t>
      </w:r>
      <w:r w:rsidRPr="002D4DC4">
        <w:rPr>
          <w:rFonts w:ascii="GHEA Grapalat" w:hAnsi="GHEA Grapalat" w:cs="Sylfaen"/>
          <w:sz w:val="20"/>
          <w:lang w:val="pt-BR"/>
        </w:rPr>
        <w:t xml:space="preserve"> </w:t>
      </w:r>
      <w:r w:rsidRPr="00F566BF">
        <w:rPr>
          <w:rFonts w:ascii="GHEA Grapalat" w:hAnsi="GHEA Grapalat" w:cs="Sylfaen"/>
          <w:sz w:val="20"/>
        </w:rPr>
        <w:t>լրանալուց</w:t>
      </w:r>
      <w:r w:rsidRPr="002D4DC4">
        <w:rPr>
          <w:rFonts w:ascii="GHEA Grapalat" w:hAnsi="GHEA Grapalat" w:cs="Sylfaen"/>
          <w:sz w:val="20"/>
          <w:lang w:val="pt-BR"/>
        </w:rPr>
        <w:t xml:space="preserve"> </w:t>
      </w:r>
      <w:r w:rsidRPr="00F566BF">
        <w:rPr>
          <w:rFonts w:ascii="GHEA Grapalat" w:hAnsi="GHEA Grapalat" w:cs="Sylfaen"/>
          <w:sz w:val="20"/>
        </w:rPr>
        <w:t>առնվազն</w:t>
      </w:r>
      <w:r w:rsidRPr="002D4DC4">
        <w:rPr>
          <w:rFonts w:ascii="GHEA Grapalat" w:hAnsi="GHEA Grapalat" w:cs="Sylfaen"/>
          <w:sz w:val="20"/>
          <w:lang w:val="pt-BR"/>
        </w:rPr>
        <w:t xml:space="preserve"> 5 </w:t>
      </w:r>
      <w:r w:rsidRPr="00F566BF">
        <w:rPr>
          <w:rFonts w:ascii="GHEA Grapalat" w:hAnsi="GHEA Grapalat" w:cs="Sylfaen"/>
          <w:sz w:val="20"/>
        </w:rPr>
        <w:t>օրացուցային</w:t>
      </w:r>
      <w:r w:rsidRPr="002D4DC4">
        <w:rPr>
          <w:rFonts w:ascii="GHEA Grapalat" w:hAnsi="GHEA Grapalat" w:cs="Sylfaen"/>
          <w:sz w:val="20"/>
          <w:lang w:val="pt-BR"/>
        </w:rPr>
        <w:t xml:space="preserve"> </w:t>
      </w:r>
      <w:r w:rsidRPr="00F566BF">
        <w:rPr>
          <w:rFonts w:ascii="GHEA Grapalat" w:hAnsi="GHEA Grapalat" w:cs="Sylfaen"/>
          <w:sz w:val="20"/>
        </w:rPr>
        <w:t>օր</w:t>
      </w:r>
      <w:r w:rsidRPr="002D4DC4">
        <w:rPr>
          <w:rFonts w:ascii="GHEA Grapalat" w:hAnsi="GHEA Grapalat" w:cs="Sylfaen"/>
          <w:sz w:val="20"/>
          <w:lang w:val="pt-BR"/>
        </w:rPr>
        <w:t xml:space="preserve"> </w:t>
      </w:r>
      <w:r w:rsidRPr="00F566BF">
        <w:rPr>
          <w:rFonts w:ascii="GHEA Grapalat" w:hAnsi="GHEA Grapalat" w:cs="Sylfaen"/>
          <w:sz w:val="20"/>
        </w:rPr>
        <w:t>առաջ</w:t>
      </w:r>
      <w:r w:rsidRPr="00F566BF">
        <w:rPr>
          <w:rFonts w:ascii="GHEA Grapalat" w:hAnsi="GHEA Grapalat" w:cs="Sylfaen"/>
          <w:sz w:val="20"/>
          <w:lang w:val="pt-BR"/>
        </w:rPr>
        <w:t xml:space="preserve">: Ընդ որում սույն կետով սահմանված դեպքում </w:t>
      </w:r>
      <w:r w:rsidR="005B2E68">
        <w:rPr>
          <w:rFonts w:ascii="GHEA Grapalat" w:hAnsi="GHEA Grapalat" w:cs="Sylfaen"/>
          <w:sz w:val="20"/>
          <w:lang w:val="hy-AM"/>
        </w:rPr>
        <w:t>աշխատանքի կատարման</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երկարաձգվել</w:t>
      </w:r>
      <w:r w:rsidRPr="00F566BF">
        <w:rPr>
          <w:rFonts w:ascii="GHEA Grapalat" w:hAnsi="GHEA Grapalat" w:cs="Times Armenian"/>
          <w:sz w:val="20"/>
          <w:lang w:val="hy-AM"/>
        </w:rPr>
        <w:t xml:space="preserve"> </w:t>
      </w:r>
      <w:r w:rsidRPr="00F566BF">
        <w:rPr>
          <w:rFonts w:ascii="GHEA Grapalat" w:hAnsi="GHEA Grapalat" w:cs="Times Armenian"/>
          <w:sz w:val="20"/>
        </w:rPr>
        <w:t>մեկ</w:t>
      </w:r>
      <w:r w:rsidRPr="00F566BF">
        <w:rPr>
          <w:rFonts w:ascii="GHEA Grapalat" w:hAnsi="GHEA Grapalat" w:cs="Times Armenian"/>
          <w:sz w:val="20"/>
          <w:lang w:val="pt-BR"/>
        </w:rPr>
        <w:t xml:space="preserve"> </w:t>
      </w:r>
      <w:r w:rsidRPr="00F566BF">
        <w:rPr>
          <w:rFonts w:ascii="GHEA Grapalat" w:hAnsi="GHEA Grapalat" w:cs="Times Armenian"/>
          <w:sz w:val="20"/>
        </w:rPr>
        <w:t>անգամ</w:t>
      </w:r>
      <w:r w:rsidRPr="00F566BF">
        <w:rPr>
          <w:rFonts w:ascii="GHEA Grapalat" w:hAnsi="GHEA Grapalat" w:cs="Times Armenian"/>
          <w:sz w:val="20"/>
          <w:lang w:val="pt-BR"/>
        </w:rPr>
        <w:t xml:space="preserve"> </w:t>
      </w:r>
      <w:r w:rsidRPr="00F566BF">
        <w:rPr>
          <w:rFonts w:ascii="GHEA Grapalat" w:hAnsi="GHEA Grapalat" w:cs="Sylfaen"/>
          <w:sz w:val="20"/>
          <w:lang w:val="hy-AM"/>
        </w:rPr>
        <w:t>մինչև</w:t>
      </w:r>
      <w:r w:rsidRPr="00F566BF">
        <w:rPr>
          <w:rFonts w:ascii="GHEA Grapalat" w:hAnsi="GHEA Grapalat" w:cs="Sylfaen"/>
          <w:sz w:val="20"/>
          <w:lang w:val="pt-BR"/>
        </w:rPr>
        <w:t xml:space="preserve"> 30 </w:t>
      </w:r>
      <w:r w:rsidRPr="00F566BF">
        <w:rPr>
          <w:rFonts w:ascii="GHEA Grapalat" w:hAnsi="GHEA Grapalat" w:cs="Sylfaen"/>
          <w:sz w:val="20"/>
        </w:rPr>
        <w:t>օրացուցային</w:t>
      </w:r>
      <w:r w:rsidRPr="00F566BF">
        <w:rPr>
          <w:rFonts w:ascii="GHEA Grapalat" w:hAnsi="GHEA Grapalat" w:cs="Sylfaen"/>
          <w:sz w:val="20"/>
          <w:lang w:val="pt-BR"/>
        </w:rPr>
        <w:t xml:space="preserve"> </w:t>
      </w:r>
      <w:r w:rsidRPr="00F566BF">
        <w:rPr>
          <w:rFonts w:ascii="GHEA Grapalat" w:hAnsi="GHEA Grapalat" w:cs="Sylfaen"/>
          <w:sz w:val="20"/>
        </w:rPr>
        <w:t>օրով</w:t>
      </w:r>
      <w:r w:rsidRPr="00F566BF">
        <w:rPr>
          <w:rFonts w:ascii="GHEA Grapalat" w:hAnsi="GHEA Grapalat" w:cs="Sylfaen"/>
          <w:sz w:val="20"/>
          <w:lang w:val="pt-BR"/>
        </w:rPr>
        <w:t>, բայց ոչ ավել քան  պայմանագրով սահմանված ժամկետն է:</w:t>
      </w:r>
    </w:p>
    <w:p w14:paraId="3FCB97EC" w14:textId="6721E22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7.9 Պայմանագրի պատշաճ կատարման պայմաններում կողմերի (</w:t>
      </w:r>
      <w:r w:rsidR="00A35DB6">
        <w:rPr>
          <w:rFonts w:ascii="GHEA Grapalat" w:hAnsi="GHEA Grapalat" w:cs="Sylfaen"/>
          <w:sz w:val="20"/>
          <w:szCs w:val="20"/>
          <w:lang w:val="pt-BR"/>
        </w:rPr>
        <w:t>Կապալառու</w:t>
      </w:r>
      <w:r w:rsidR="00A35DB6" w:rsidRPr="00F566BF">
        <w:rPr>
          <w:rFonts w:ascii="GHEA Grapalat" w:hAnsi="GHEA Grapalat"/>
          <w:sz w:val="20"/>
          <w:lang w:val="hy-AM"/>
        </w:rPr>
        <w:t xml:space="preserve"> </w:t>
      </w:r>
      <w:r w:rsidRPr="00F566BF">
        <w:rPr>
          <w:rFonts w:ascii="GHEA Grapalat" w:hAnsi="GHEA Grapalat"/>
          <w:sz w:val="20"/>
          <w:lang w:val="hy-AM"/>
        </w:rPr>
        <w:t>կամ Պատվիրատու) օգուտները (խնայողություններ) կամ կրած վնասները տվյալ կողմի օգուտը կամ կրած վնասն են։</w:t>
      </w:r>
    </w:p>
    <w:p w14:paraId="0090119B" w14:textId="6B16B8B9"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w:t>
      </w:r>
      <w:r w:rsidR="00A35DB6">
        <w:rPr>
          <w:rFonts w:ascii="GHEA Grapalat" w:hAnsi="GHEA Grapalat" w:cs="Sylfaen"/>
          <w:sz w:val="20"/>
          <w:szCs w:val="20"/>
          <w:lang w:val="pt-BR"/>
        </w:rPr>
        <w:t>Կապալառու</w:t>
      </w:r>
      <w:r w:rsidR="00A35DB6" w:rsidRPr="00F566BF">
        <w:rPr>
          <w:rFonts w:ascii="GHEA Grapalat" w:hAnsi="GHEA Grapalat"/>
          <w:sz w:val="20"/>
          <w:lang w:val="hy-AM"/>
        </w:rPr>
        <w:t>ի</w:t>
      </w:r>
      <w:r w:rsidRPr="00F566BF">
        <w:rPr>
          <w:rFonts w:ascii="GHEA Grapalat" w:hAnsi="GHEA Grapalat"/>
          <w:sz w:val="20"/>
          <w:lang w:val="hy-AM"/>
        </w:rPr>
        <w:t xml:space="preserve">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w:t>
      </w:r>
      <w:r w:rsidRPr="00F566BF">
        <w:rPr>
          <w:rFonts w:ascii="GHEA Grapalat" w:hAnsi="GHEA Grapalat"/>
          <w:sz w:val="20"/>
          <w:lang w:val="hy-AM"/>
        </w:rPr>
        <w:lastRenderedPageBreak/>
        <w:t xml:space="preserve">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w:t>
      </w:r>
      <w:r w:rsidR="00A35DB6">
        <w:rPr>
          <w:rFonts w:ascii="GHEA Grapalat" w:hAnsi="GHEA Grapalat" w:cs="Sylfaen"/>
          <w:sz w:val="20"/>
          <w:szCs w:val="20"/>
          <w:lang w:val="pt-BR"/>
        </w:rPr>
        <w:t>Կապալառու</w:t>
      </w:r>
      <w:r w:rsidR="00A35DB6">
        <w:rPr>
          <w:rFonts w:ascii="GHEA Grapalat" w:hAnsi="GHEA Grapalat"/>
          <w:sz w:val="20"/>
          <w:lang w:val="hy-AM"/>
        </w:rPr>
        <w:t>ն</w:t>
      </w:r>
      <w:r w:rsidRPr="00F566BF">
        <w:rPr>
          <w:rFonts w:ascii="GHEA Grapalat" w:hAnsi="GHEA Grapalat"/>
          <w:sz w:val="20"/>
          <w:lang w:val="hy-AM"/>
        </w:rPr>
        <w:t>։</w:t>
      </w:r>
    </w:p>
    <w:p w14:paraId="320004C2" w14:textId="222F2908" w:rsidR="007678FA" w:rsidRPr="00F566BF" w:rsidRDefault="007678FA" w:rsidP="007678FA">
      <w:pPr>
        <w:ind w:firstLine="567"/>
        <w:jc w:val="both"/>
        <w:rPr>
          <w:rFonts w:ascii="GHEA Grapalat" w:hAnsi="GHEA Grapalat"/>
          <w:sz w:val="20"/>
          <w:szCs w:val="20"/>
          <w:lang w:val="hy-AM" w:eastAsia="ru-RU"/>
        </w:rPr>
      </w:pPr>
      <w:r w:rsidRPr="00F566BF">
        <w:rPr>
          <w:rFonts w:ascii="GHEA Grapalat" w:hAnsi="GHEA Grapalat"/>
          <w:sz w:val="20"/>
          <w:lang w:val="hy-AM"/>
        </w:rPr>
        <w:tab/>
        <w:t>7.10 Պ</w:t>
      </w:r>
      <w:r w:rsidRPr="00F566BF">
        <w:rPr>
          <w:rFonts w:ascii="GHEA Grapalat" w:hAnsi="GHEA Grapalat"/>
          <w:spacing w:val="-4"/>
          <w:sz w:val="20"/>
          <w:szCs w:val="20"/>
          <w:lang w:val="hy-AM" w:eastAsia="ru-RU"/>
        </w:rPr>
        <w:t xml:space="preserve">այմանագիրը չի </w:t>
      </w:r>
      <w:r w:rsidRPr="00F566BF">
        <w:rPr>
          <w:rFonts w:ascii="GHEA Grapalat" w:hAnsi="GHEA Grapalat"/>
          <w:sz w:val="20"/>
          <w:szCs w:val="20"/>
          <w:lang w:val="hy-AM" w:eastAsia="ru-RU"/>
        </w:rPr>
        <w:t>կարող փոփոխվել կողմերի պարտա</w:t>
      </w:r>
      <w:r w:rsidRPr="00F566BF">
        <w:rPr>
          <w:rFonts w:ascii="GHEA Grapalat" w:hAnsi="GHEA Grapalat"/>
          <w:sz w:val="20"/>
          <w:szCs w:val="20"/>
          <w:lang w:val="hy-AM" w:eastAsia="ru-RU"/>
        </w:rPr>
        <w:softHyphen/>
        <w:t>վորու</w:t>
      </w:r>
      <w:r w:rsidRPr="00F566BF">
        <w:rPr>
          <w:rFonts w:ascii="GHEA Grapalat" w:hAnsi="GHEA Grapalat"/>
          <w:sz w:val="20"/>
          <w:szCs w:val="20"/>
          <w:lang w:val="hy-AM" w:eastAsia="ru-RU"/>
        </w:rPr>
        <w:softHyphen/>
        <w:t>թյունների մասնակի չկատարման հետևանքով</w:t>
      </w:r>
      <w:r w:rsidRPr="00F566BF" w:rsidDel="00591DE3">
        <w:rPr>
          <w:rFonts w:ascii="GHEA Grapalat" w:hAnsi="GHEA Grapalat"/>
          <w:sz w:val="20"/>
          <w:szCs w:val="20"/>
          <w:lang w:val="hy-AM" w:eastAsia="ru-RU"/>
        </w:rPr>
        <w:t xml:space="preserve"> </w:t>
      </w:r>
      <w:r w:rsidRPr="00F566BF">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005B2E68">
        <w:rPr>
          <w:rFonts w:ascii="GHEA Grapalat" w:hAnsi="GHEA Grapalat"/>
          <w:sz w:val="20"/>
          <w:szCs w:val="20"/>
          <w:lang w:val="hy-AM" w:eastAsia="ru-RU"/>
        </w:rPr>
        <w:t>աշխատանքի կատարման</w:t>
      </w:r>
      <w:r w:rsidRPr="00F566BF">
        <w:rPr>
          <w:rFonts w:ascii="GHEA Grapalat" w:hAnsi="GHEA Grapalat"/>
          <w:sz w:val="20"/>
          <w:szCs w:val="20"/>
          <w:lang w:val="hy-AM" w:eastAsia="ru-RU"/>
        </w:rPr>
        <w:t xml:space="preserve">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1FF6645D" w:rsidR="007678FA" w:rsidRPr="002D4DC4" w:rsidRDefault="007678FA" w:rsidP="007678FA">
      <w:pPr>
        <w:ind w:firstLine="567"/>
        <w:jc w:val="both"/>
        <w:rPr>
          <w:rFonts w:ascii="GHEA Grapalat" w:hAnsi="GHEA Grapalat"/>
          <w:sz w:val="20"/>
          <w:szCs w:val="20"/>
          <w:lang w:val="hy-AM" w:eastAsia="ru-RU"/>
        </w:rPr>
      </w:pPr>
      <w:r w:rsidRPr="00F566BF">
        <w:rPr>
          <w:rFonts w:ascii="GHEA Grapalat" w:hAnsi="GHEA Grapalat"/>
          <w:sz w:val="20"/>
          <w:szCs w:val="20"/>
          <w:lang w:val="hy-AM" w:eastAsia="ru-RU"/>
        </w:rPr>
        <w:t xml:space="preserve">7.11 </w:t>
      </w:r>
      <w:r w:rsidR="00A35DB6" w:rsidRPr="00A35DB6">
        <w:rPr>
          <w:rFonts w:ascii="GHEA Grapalat" w:hAnsi="GHEA Grapalat"/>
          <w:sz w:val="20"/>
          <w:szCs w:val="20"/>
          <w:lang w:val="hy-AM" w:eastAsia="ru-RU"/>
        </w:rPr>
        <w:t>Կապալառուի</w:t>
      </w:r>
      <w:r w:rsidRPr="00F566BF">
        <w:rPr>
          <w:rFonts w:ascii="GHEA Grapalat" w:hAnsi="GHEA Grapalat"/>
          <w:sz w:val="20"/>
          <w:szCs w:val="20"/>
          <w:lang w:val="hy-AM" w:eastAsia="ru-RU"/>
        </w:rPr>
        <w:t xml:space="preserve"> կողմից ստանձնած պարտավորությունները չկատա</w:t>
      </w:r>
      <w:r w:rsidRPr="00F566BF">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w:t>
      </w:r>
      <w:r w:rsidR="00A35DB6">
        <w:rPr>
          <w:rFonts w:ascii="GHEA Grapalat" w:hAnsi="GHEA Grapalat"/>
          <w:sz w:val="20"/>
          <w:szCs w:val="20"/>
          <w:lang w:val="hy-AM" w:eastAsia="ru-RU"/>
        </w:rPr>
        <w:t>Կապալառուն</w:t>
      </w:r>
      <w:r w:rsidRPr="00F566BF">
        <w:rPr>
          <w:rFonts w:ascii="GHEA Grapalat" w:hAnsi="GHEA Grapalat"/>
          <w:sz w:val="20"/>
          <w:szCs w:val="20"/>
          <w:lang w:val="hy-AM" w:eastAsia="ru-RU"/>
        </w:rPr>
        <w:t>,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2D4DC4">
        <w:rPr>
          <w:rFonts w:ascii="GHEA Grapalat" w:hAnsi="GHEA Grapalat"/>
          <w:sz w:val="20"/>
          <w:szCs w:val="20"/>
          <w:lang w:val="hy-AM" w:eastAsia="ru-RU"/>
        </w:rPr>
        <w:t xml:space="preserve"> </w:t>
      </w:r>
      <w:r w:rsidR="00D740FE" w:rsidRPr="00F566BF">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740FE" w:rsidRPr="002D4DC4">
        <w:rPr>
          <w:rFonts w:ascii="GHEA Grapalat" w:hAnsi="GHEA Grapalat"/>
          <w:sz w:val="20"/>
          <w:szCs w:val="20"/>
          <w:lang w:val="hy-AM" w:eastAsia="ru-RU"/>
        </w:rPr>
        <w:t xml:space="preserve">Պատվիրատուն այն </w:t>
      </w:r>
      <w:r w:rsidR="00D740FE" w:rsidRPr="00F566BF">
        <w:rPr>
          <w:rFonts w:ascii="GHEA Grapalat" w:hAnsi="GHEA Grapalat"/>
          <w:sz w:val="20"/>
          <w:szCs w:val="20"/>
          <w:lang w:val="hy-AM" w:eastAsia="ru-RU"/>
        </w:rPr>
        <w:t xml:space="preserve">ուղարկվում է նաև </w:t>
      </w:r>
      <w:r w:rsidR="00A35DB6" w:rsidRPr="00A35DB6">
        <w:rPr>
          <w:rFonts w:ascii="GHEA Grapalat" w:hAnsi="GHEA Grapalat"/>
          <w:sz w:val="20"/>
          <w:szCs w:val="20"/>
          <w:lang w:val="hy-AM" w:eastAsia="ru-RU"/>
        </w:rPr>
        <w:t xml:space="preserve">Կապալառուի </w:t>
      </w:r>
      <w:r w:rsidR="00D740FE" w:rsidRPr="00F566BF">
        <w:rPr>
          <w:rFonts w:ascii="GHEA Grapalat" w:hAnsi="GHEA Grapalat"/>
          <w:sz w:val="20"/>
          <w:szCs w:val="20"/>
          <w:lang w:val="hy-AM" w:eastAsia="ru-RU"/>
        </w:rPr>
        <w:t>էլեկտրոնային փոստին:</w:t>
      </w:r>
    </w:p>
    <w:p w14:paraId="6FC96956" w14:textId="77777777" w:rsidR="007678FA" w:rsidRPr="00F566BF" w:rsidRDefault="007678FA" w:rsidP="007678FA">
      <w:pPr>
        <w:ind w:firstLine="567"/>
        <w:jc w:val="both"/>
        <w:rPr>
          <w:rFonts w:ascii="GHEA Grapalat" w:hAnsi="GHEA Grapalat"/>
          <w:sz w:val="20"/>
          <w:lang w:val="hy-AM"/>
        </w:rPr>
      </w:pPr>
      <w:r w:rsidRPr="00F566BF">
        <w:rPr>
          <w:rFonts w:ascii="GHEA Grapalat" w:hAnsi="GHEA Grapalat"/>
          <w:sz w:val="20"/>
          <w:lang w:val="hy-AM"/>
        </w:rPr>
        <w:t>7.12 Սույն պայմանագրի կապակցությամբ 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վեճերը</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բանակցությունների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միջոցով։</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Համաձայնություն</w:t>
      </w:r>
      <w:r w:rsidRPr="00F566BF">
        <w:rPr>
          <w:rFonts w:ascii="GHEA Grapalat" w:hAnsi="GHEA Grapalat" w:cs="Times Armenian"/>
          <w:sz w:val="20"/>
          <w:lang w:val="hy-AM"/>
        </w:rPr>
        <w:t xml:space="preserve"> </w:t>
      </w:r>
      <w:r w:rsidRPr="00F566BF">
        <w:rPr>
          <w:rFonts w:ascii="GHEA Grapalat" w:hAnsi="GHEA Grapalat" w:cs="Sylfaen"/>
          <w:sz w:val="20"/>
          <w:lang w:val="hy-AM"/>
        </w:rPr>
        <w:t>ձեռք</w:t>
      </w:r>
      <w:r w:rsidRPr="00F566BF">
        <w:rPr>
          <w:rFonts w:ascii="GHEA Grapalat" w:hAnsi="GHEA Grapalat" w:cs="Times Armenian"/>
          <w:sz w:val="20"/>
          <w:lang w:val="hy-AM"/>
        </w:rPr>
        <w:t xml:space="preserve"> </w:t>
      </w:r>
      <w:r w:rsidRPr="00F566BF">
        <w:rPr>
          <w:rFonts w:ascii="GHEA Grapalat" w:hAnsi="GHEA Grapalat" w:cs="Sylfaen"/>
          <w:sz w:val="20"/>
          <w:lang w:val="hy-AM"/>
        </w:rPr>
        <w:t>չբերելու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դեպքում</w:t>
      </w:r>
      <w:r w:rsidRPr="00F566BF">
        <w:rPr>
          <w:rFonts w:ascii="GHEA Grapalat" w:hAnsi="GHEA Grapalat" w:cs="Times Armenian"/>
          <w:sz w:val="20"/>
          <w:lang w:val="hy-AM"/>
        </w:rPr>
        <w:t xml:space="preserve"> </w:t>
      </w:r>
      <w:r w:rsidRPr="00F566BF">
        <w:rPr>
          <w:rFonts w:ascii="GHEA Grapalat" w:hAnsi="GHEA Grapalat" w:cs="Sylfaen"/>
          <w:sz w:val="20"/>
          <w:lang w:val="hy-AM"/>
        </w:rPr>
        <w:t>վեճերը</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ՀՀ </w:t>
      </w:r>
      <w:r w:rsidRPr="00F566BF">
        <w:rPr>
          <w:rFonts w:ascii="GHEA Grapalat" w:hAnsi="GHEA Grapalat" w:cs="Sylfaen"/>
          <w:sz w:val="20"/>
          <w:lang w:val="hy-AM"/>
        </w:rPr>
        <w:t>դատարաններում</w:t>
      </w:r>
      <w:r w:rsidRPr="00F566BF">
        <w:rPr>
          <w:rFonts w:ascii="GHEA Grapalat" w:hAnsi="GHEA Grapalat"/>
          <w:sz w:val="20"/>
          <w:lang w:val="hy-AM"/>
        </w:rPr>
        <w:t>։</w:t>
      </w:r>
    </w:p>
    <w:p w14:paraId="1CDAEA1A" w14:textId="77777777" w:rsidR="007678FA" w:rsidRPr="00F566BF" w:rsidRDefault="007678FA" w:rsidP="007678FA">
      <w:pPr>
        <w:ind w:firstLine="567"/>
        <w:jc w:val="both"/>
        <w:rPr>
          <w:rFonts w:ascii="GHEA Grapalat" w:hAnsi="GHEA Grapalat"/>
          <w:sz w:val="20"/>
          <w:lang w:val="hy-AM"/>
        </w:rPr>
      </w:pPr>
      <w:r w:rsidRPr="00F566BF">
        <w:rPr>
          <w:rFonts w:ascii="GHEA Grapalat" w:hAnsi="GHEA Grapalat"/>
          <w:sz w:val="20"/>
          <w:lang w:val="hy-AM"/>
        </w:rPr>
        <w:t xml:space="preserve">7.13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կազմված</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Times Armenian"/>
          <w:b/>
          <w:sz w:val="20"/>
          <w:lang w:val="hy-AM"/>
        </w:rPr>
        <w:t xml:space="preserve">____ </w:t>
      </w:r>
      <w:r w:rsidRPr="00F566BF">
        <w:rPr>
          <w:rFonts w:ascii="GHEA Grapalat" w:hAnsi="GHEA Grapalat" w:cs="Sylfaen"/>
          <w:sz w:val="20"/>
          <w:lang w:val="hy-AM"/>
        </w:rPr>
        <w:t>էջից</w:t>
      </w:r>
      <w:r w:rsidRPr="00F566BF">
        <w:rPr>
          <w:rFonts w:ascii="GHEA Grapalat" w:hAnsi="GHEA Grapalat" w:cs="Times Armenian"/>
          <w:sz w:val="20"/>
          <w:lang w:val="hy-AM"/>
        </w:rPr>
        <w:t xml:space="preserve">, </w:t>
      </w:r>
      <w:r w:rsidRPr="00F566BF">
        <w:rPr>
          <w:rFonts w:ascii="GHEA Grapalat" w:hAnsi="GHEA Grapalat" w:cs="Sylfaen"/>
          <w:sz w:val="20"/>
          <w:lang w:val="hy-AM"/>
        </w:rPr>
        <w:t>կնքվում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երկու</w:t>
      </w:r>
      <w:r w:rsidRPr="00F566BF">
        <w:rPr>
          <w:rFonts w:ascii="GHEA Grapalat" w:hAnsi="GHEA Grapalat" w:cs="Times Armenian"/>
          <w:sz w:val="20"/>
          <w:lang w:val="hy-AM"/>
        </w:rPr>
        <w:t xml:space="preserve"> </w:t>
      </w:r>
      <w:r w:rsidRPr="00F566BF">
        <w:rPr>
          <w:rFonts w:ascii="GHEA Grapalat" w:hAnsi="GHEA Grapalat" w:cs="Sylfaen"/>
          <w:sz w:val="20"/>
          <w:lang w:val="hy-AM"/>
        </w:rPr>
        <w:t>օրինակից</w:t>
      </w:r>
      <w:r w:rsidRPr="00F566BF">
        <w:rPr>
          <w:rFonts w:ascii="GHEA Grapalat" w:hAnsi="GHEA Grapalat" w:cs="Times Armenian"/>
          <w:sz w:val="20"/>
          <w:lang w:val="hy-AM"/>
        </w:rPr>
        <w:t xml:space="preserve">, </w:t>
      </w:r>
      <w:r w:rsidRPr="00F566BF">
        <w:rPr>
          <w:rFonts w:ascii="GHEA Grapalat" w:hAnsi="GHEA Grapalat" w:cs="Sylfaen"/>
          <w:sz w:val="20"/>
          <w:lang w:val="hy-AM"/>
        </w:rPr>
        <w:t>որոնք</w:t>
      </w:r>
      <w:r w:rsidRPr="00F566BF">
        <w:rPr>
          <w:rFonts w:ascii="GHEA Grapalat" w:hAnsi="GHEA Grapalat" w:cs="Times Armenian"/>
          <w:sz w:val="20"/>
          <w:lang w:val="hy-AM"/>
        </w:rPr>
        <w:t xml:space="preserve"> </w:t>
      </w:r>
      <w:r w:rsidRPr="00F566BF">
        <w:rPr>
          <w:rFonts w:ascii="GHEA Grapalat" w:hAnsi="GHEA Grapalat" w:cs="Sylfaen"/>
          <w:sz w:val="20"/>
          <w:lang w:val="hy-AM"/>
        </w:rPr>
        <w:t>ունեն</w:t>
      </w:r>
      <w:r w:rsidRPr="00F566BF">
        <w:rPr>
          <w:rFonts w:ascii="GHEA Grapalat" w:hAnsi="GHEA Grapalat" w:cs="Times Armenian"/>
          <w:sz w:val="20"/>
          <w:lang w:val="hy-AM"/>
        </w:rPr>
        <w:t xml:space="preserve"> </w:t>
      </w:r>
      <w:r w:rsidRPr="00F566BF">
        <w:rPr>
          <w:rFonts w:ascii="GHEA Grapalat" w:hAnsi="GHEA Grapalat" w:cs="Sylfaen"/>
          <w:sz w:val="20"/>
          <w:lang w:val="hy-AM"/>
        </w:rPr>
        <w:t>հավասարազոր</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իրավաբանական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ուժ</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N 1, N 2, N 3 և N 3.1 </w:t>
      </w:r>
      <w:r w:rsidRPr="00F566BF">
        <w:rPr>
          <w:rFonts w:ascii="GHEA Grapalat" w:hAnsi="GHEA Grapalat" w:cs="Sylfaen"/>
          <w:sz w:val="20"/>
          <w:lang w:val="hy-AM"/>
        </w:rPr>
        <w:t>հավելվածները</w:t>
      </w:r>
      <w:r w:rsidRPr="00F566BF">
        <w:rPr>
          <w:rFonts w:ascii="GHEA Grapalat" w:hAnsi="GHEA Grapalat" w:cs="Times Armenian"/>
          <w:sz w:val="20"/>
          <w:lang w:val="hy-AM"/>
        </w:rPr>
        <w:t xml:space="preserve"> </w:t>
      </w:r>
      <w:r w:rsidRPr="00F566BF">
        <w:rPr>
          <w:rFonts w:ascii="GHEA Grapalat" w:hAnsi="GHEA Grapalat" w:cs="Sylfaen"/>
          <w:sz w:val="20"/>
          <w:lang w:val="hy-AM"/>
        </w:rPr>
        <w:t>հանդիսանում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անբաժանելի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մասը</w:t>
      </w:r>
      <w:r w:rsidRPr="00F566BF">
        <w:rPr>
          <w:rFonts w:ascii="GHEA Grapalat" w:hAnsi="GHEA Grapalat" w:cs="Times Armenian"/>
          <w:sz w:val="20"/>
          <w:lang w:val="hy-AM"/>
        </w:rPr>
        <w:t xml:space="preserve">, </w:t>
      </w:r>
      <w:r w:rsidRPr="00F566BF">
        <w:rPr>
          <w:rFonts w:ascii="GHEA Grapalat" w:hAnsi="GHEA Grapalat" w:cs="Sylfaen"/>
          <w:sz w:val="20"/>
          <w:lang w:val="hy-AM"/>
        </w:rPr>
        <w:t>յուրաքանչյուր</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կողմին</w:t>
      </w:r>
      <w:r w:rsidRPr="00F566BF">
        <w:rPr>
          <w:rFonts w:ascii="GHEA Grapalat" w:hAnsi="GHEA Grapalat" w:cs="Times Armenian"/>
          <w:sz w:val="20"/>
          <w:lang w:val="hy-AM"/>
        </w:rPr>
        <w:t xml:space="preserve"> </w:t>
      </w:r>
      <w:r w:rsidRPr="00F566BF">
        <w:rPr>
          <w:rFonts w:ascii="GHEA Grapalat" w:hAnsi="GHEA Grapalat" w:cs="Sylfaen"/>
          <w:sz w:val="20"/>
          <w:lang w:val="hy-AM"/>
        </w:rPr>
        <w:t>տրվում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 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մեկ</w:t>
      </w:r>
      <w:r w:rsidRPr="00F566BF">
        <w:rPr>
          <w:rFonts w:ascii="GHEA Grapalat" w:hAnsi="GHEA Grapalat" w:cs="Times Armenian"/>
          <w:sz w:val="20"/>
          <w:lang w:val="hy-AM"/>
        </w:rPr>
        <w:t xml:space="preserve"> </w:t>
      </w:r>
      <w:r w:rsidRPr="00F566BF">
        <w:rPr>
          <w:rFonts w:ascii="GHEA Grapalat" w:hAnsi="GHEA Grapalat" w:cs="Sylfaen"/>
          <w:sz w:val="20"/>
          <w:lang w:val="hy-AM"/>
        </w:rPr>
        <w:t>օրինակ</w:t>
      </w:r>
      <w:r w:rsidRPr="00F566BF">
        <w:rPr>
          <w:rFonts w:ascii="GHEA Grapalat" w:hAnsi="GHEA Grapalat"/>
          <w:sz w:val="20"/>
          <w:lang w:val="hy-AM"/>
        </w:rPr>
        <w:t>։</w:t>
      </w:r>
    </w:p>
    <w:p w14:paraId="1553A39E" w14:textId="77777777" w:rsidR="007678FA" w:rsidRPr="00F566BF" w:rsidRDefault="007678FA" w:rsidP="007678FA">
      <w:pPr>
        <w:ind w:firstLine="567"/>
        <w:jc w:val="both"/>
        <w:rPr>
          <w:rFonts w:ascii="GHEA Grapalat" w:hAnsi="GHEA Grapalat"/>
          <w:bCs/>
          <w:sz w:val="20"/>
          <w:lang w:val="hy-AM"/>
        </w:rPr>
      </w:pPr>
      <w:r w:rsidRPr="00F566BF">
        <w:rPr>
          <w:rFonts w:ascii="GHEA Grapalat" w:hAnsi="GHEA Grapalat"/>
          <w:sz w:val="20"/>
          <w:lang w:val="hy-AM"/>
        </w:rPr>
        <w:t xml:space="preserve">7.14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նկատմամբ</w:t>
      </w:r>
      <w:r w:rsidRPr="00F566BF">
        <w:rPr>
          <w:rFonts w:ascii="GHEA Grapalat" w:hAnsi="GHEA Grapalat" w:cs="Times Armenian"/>
          <w:sz w:val="20"/>
          <w:lang w:val="hy-AM"/>
        </w:rPr>
        <w:t xml:space="preserve"> </w:t>
      </w:r>
      <w:r w:rsidRPr="00F566BF">
        <w:rPr>
          <w:rFonts w:ascii="GHEA Grapalat" w:hAnsi="GHEA Grapalat" w:cs="Sylfaen"/>
          <w:sz w:val="20"/>
          <w:lang w:val="hy-AM"/>
        </w:rPr>
        <w:t>կիրառվում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Հայաստանի Հանրապետության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իրավունքը</w:t>
      </w:r>
      <w:r w:rsidRPr="00F566BF">
        <w:rPr>
          <w:rFonts w:ascii="GHEA Grapalat" w:hAnsi="GHEA Grapalat"/>
          <w:sz w:val="20"/>
          <w:lang w:val="hy-AM"/>
        </w:rPr>
        <w:t>։</w:t>
      </w:r>
    </w:p>
    <w:p w14:paraId="44B89268" w14:textId="0D6755C5" w:rsidR="00E528AD" w:rsidRPr="00B2544D" w:rsidRDefault="007678FA" w:rsidP="007678FA">
      <w:pPr>
        <w:ind w:firstLine="567"/>
        <w:jc w:val="both"/>
        <w:rPr>
          <w:rFonts w:ascii="GHEA Grapalat" w:hAnsi="GHEA Grapalat"/>
          <w:sz w:val="20"/>
          <w:szCs w:val="20"/>
          <w:vertAlign w:val="superscript"/>
          <w:lang w:val="hy-AM" w:eastAsia="ru-RU"/>
        </w:rPr>
      </w:pPr>
      <w:r w:rsidRPr="00F566BF">
        <w:rPr>
          <w:rFonts w:ascii="GHEA Grapalat" w:hAnsi="GHEA Grapalat"/>
          <w:sz w:val="20"/>
          <w:szCs w:val="20"/>
          <w:lang w:val="hy-AM" w:eastAsia="ru-RU"/>
        </w:rPr>
        <w:t xml:space="preserve">7.15 Պայմանագրով նախատեսված </w:t>
      </w:r>
      <w:r w:rsidR="005B2E68">
        <w:rPr>
          <w:rFonts w:ascii="GHEA Grapalat" w:hAnsi="GHEA Grapalat"/>
          <w:sz w:val="20"/>
          <w:szCs w:val="20"/>
          <w:lang w:val="hy-AM" w:eastAsia="ru-RU"/>
        </w:rPr>
        <w:t>աշխատանքների կատարումն</w:t>
      </w:r>
      <w:r w:rsidRPr="00F566BF">
        <w:rPr>
          <w:rFonts w:ascii="GHEA Grapalat" w:hAnsi="GHEA Grapalat"/>
          <w:sz w:val="20"/>
          <w:szCs w:val="20"/>
          <w:lang w:val="hy-AM" w:eastAsia="ru-RU"/>
        </w:rPr>
        <w:t xml:space="preserve">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w:t>
      </w:r>
      <w:r w:rsidR="00A35DB6">
        <w:rPr>
          <w:rFonts w:ascii="GHEA Grapalat" w:hAnsi="GHEA Grapalat"/>
          <w:sz w:val="20"/>
          <w:szCs w:val="20"/>
          <w:lang w:val="hy-AM" w:eastAsia="ru-RU"/>
        </w:rPr>
        <w:t>Կապալառուն</w:t>
      </w:r>
      <w:r w:rsidRPr="00F566BF">
        <w:rPr>
          <w:rFonts w:ascii="GHEA Grapalat" w:hAnsi="GHEA Grapalat"/>
          <w:sz w:val="20"/>
          <w:szCs w:val="20"/>
          <w:lang w:val="hy-AM" w:eastAsia="ru-RU"/>
        </w:rPr>
        <w:t xml:space="preserve"> համաձայնագիրը կնքում </w:t>
      </w:r>
      <w:r w:rsidR="0012128A">
        <w:rPr>
          <w:rFonts w:ascii="GHEA Grapalat" w:hAnsi="GHEA Grapalat"/>
          <w:sz w:val="20"/>
          <w:szCs w:val="20"/>
          <w:lang w:val="hy-AM" w:eastAsia="ru-RU"/>
        </w:rPr>
        <w:t>և</w:t>
      </w:r>
      <w:r w:rsidRPr="00F566BF">
        <w:rPr>
          <w:rFonts w:ascii="GHEA Grapalat" w:hAnsi="GHEA Grapalat"/>
          <w:sz w:val="20"/>
          <w:szCs w:val="20"/>
          <w:lang w:val="hy-AM" w:eastAsia="ru-RU"/>
        </w:rPr>
        <w:t xml:space="preserve">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77D5677C" w14:textId="77777777" w:rsidR="00E528AD" w:rsidRPr="00CB6DA8" w:rsidRDefault="00E528AD" w:rsidP="00E528AD">
      <w:pPr>
        <w:tabs>
          <w:tab w:val="left" w:pos="1276"/>
        </w:tabs>
        <w:jc w:val="both"/>
        <w:rPr>
          <w:rFonts w:ascii="GHEA Grapalat" w:hAnsi="GHEA Grapalat" w:cs="Sylfaen"/>
          <w:sz w:val="20"/>
          <w:u w:val="single"/>
          <w:lang w:val="hy-AM"/>
        </w:rPr>
      </w:pPr>
    </w:p>
    <w:p w14:paraId="50EFF9BB" w14:textId="77777777" w:rsidR="007678FA" w:rsidRPr="00F566BF" w:rsidRDefault="007678FA" w:rsidP="007678FA">
      <w:pPr>
        <w:ind w:firstLine="567"/>
        <w:jc w:val="both"/>
        <w:rPr>
          <w:rFonts w:ascii="GHEA Grapalat" w:hAnsi="GHEA Grapalat"/>
          <w:sz w:val="20"/>
          <w:szCs w:val="20"/>
          <w:lang w:val="hy-AM" w:eastAsia="ru-RU"/>
        </w:rPr>
      </w:pPr>
      <w:r w:rsidRPr="00F566BF">
        <w:rPr>
          <w:rStyle w:val="af6"/>
          <w:rFonts w:ascii="GHEA Grapalat" w:hAnsi="GHEA Grapalat"/>
          <w:color w:val="FFFFFF"/>
          <w:sz w:val="20"/>
          <w:szCs w:val="20"/>
          <w:lang w:val="hy-AM" w:eastAsia="ru-RU"/>
        </w:rPr>
        <w:footnoteReference w:id="11"/>
      </w:r>
    </w:p>
    <w:p w14:paraId="00DFFB37"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b/>
          <w:sz w:val="20"/>
          <w:lang w:val="hy-AM"/>
        </w:rPr>
        <w:t>8.</w:t>
      </w:r>
      <w:r w:rsidRPr="00F566BF">
        <w:rPr>
          <w:rFonts w:ascii="GHEA Grapalat" w:hAnsi="GHEA Grapalat" w:cs="Sylfaen"/>
          <w:sz w:val="20"/>
          <w:lang w:val="hy-AM"/>
        </w:rPr>
        <w:t xml:space="preserve"> </w:t>
      </w:r>
      <w:r w:rsidRPr="00F566BF">
        <w:rPr>
          <w:rFonts w:ascii="GHEA Grapalat" w:hAnsi="GHEA Grapalat" w:cs="Sylfaen"/>
          <w:b/>
          <w:sz w:val="20"/>
          <w:lang w:val="nb-NO"/>
        </w:rPr>
        <w:t>ԿՈՂՄԵՐԻ</w:t>
      </w:r>
      <w:r w:rsidRPr="00F566BF">
        <w:rPr>
          <w:rFonts w:ascii="GHEA Grapalat" w:hAnsi="GHEA Grapalat" w:cs="Times Armenian"/>
          <w:b/>
          <w:sz w:val="20"/>
          <w:lang w:val="nb-NO"/>
        </w:rPr>
        <w:t xml:space="preserve"> </w:t>
      </w:r>
      <w:r w:rsidRPr="00F566BF">
        <w:rPr>
          <w:rFonts w:ascii="GHEA Grapalat" w:hAnsi="GHEA Grapalat" w:cs="Sylfaen"/>
          <w:b/>
          <w:sz w:val="20"/>
          <w:lang w:val="nb-NO"/>
        </w:rPr>
        <w:t>ՀԱՍՑԵՆԵՐԸ</w:t>
      </w:r>
      <w:r w:rsidRPr="00F566BF">
        <w:rPr>
          <w:rFonts w:ascii="GHEA Grapalat" w:hAnsi="GHEA Grapalat" w:cs="Times Armenian"/>
          <w:b/>
          <w:sz w:val="20"/>
          <w:lang w:val="nb-NO"/>
        </w:rPr>
        <w:t xml:space="preserve">, </w:t>
      </w:r>
      <w:r w:rsidRPr="00F566BF">
        <w:rPr>
          <w:rFonts w:ascii="GHEA Grapalat" w:hAnsi="GHEA Grapalat" w:cs="Sylfaen"/>
          <w:b/>
          <w:sz w:val="20"/>
          <w:lang w:val="nb-NO"/>
        </w:rPr>
        <w:t>ԲԱՆԿԱՅԻՆ</w:t>
      </w:r>
      <w:r w:rsidRPr="00F566BF">
        <w:rPr>
          <w:rFonts w:ascii="GHEA Grapalat" w:hAnsi="GHEA Grapalat" w:cs="Times Armenian"/>
          <w:b/>
          <w:sz w:val="20"/>
          <w:lang w:val="nb-NO"/>
        </w:rPr>
        <w:t xml:space="preserve"> </w:t>
      </w:r>
      <w:r w:rsidRPr="00F566BF">
        <w:rPr>
          <w:rFonts w:ascii="GHEA Grapalat" w:hAnsi="GHEA Grapalat" w:cs="Sylfaen"/>
          <w:b/>
          <w:sz w:val="20"/>
          <w:lang w:val="nb-NO"/>
        </w:rPr>
        <w:t>ՎԱՎԵՐԱՊԱՅՄԱՆՆԵՐԸ</w:t>
      </w:r>
      <w:r w:rsidRPr="00F566BF">
        <w:rPr>
          <w:rFonts w:ascii="GHEA Grapalat" w:hAnsi="GHEA Grapalat" w:cs="Times Armenian"/>
          <w:b/>
          <w:sz w:val="20"/>
          <w:lang w:val="nb-NO"/>
        </w:rPr>
        <w:t xml:space="preserve"> </w:t>
      </w:r>
      <w:r w:rsidRPr="00F566BF">
        <w:rPr>
          <w:rFonts w:ascii="GHEA Grapalat" w:hAnsi="GHEA Grapalat" w:cs="Sylfaen"/>
          <w:b/>
          <w:sz w:val="20"/>
          <w:lang w:val="nb-NO"/>
        </w:rPr>
        <w:t>ԵՎ</w:t>
      </w:r>
      <w:r w:rsidRPr="00F566BF">
        <w:rPr>
          <w:rFonts w:ascii="GHEA Grapalat" w:hAnsi="GHEA Grapalat" w:cs="Times Armenian"/>
          <w:b/>
          <w:sz w:val="20"/>
          <w:lang w:val="nb-NO"/>
        </w:rPr>
        <w:t xml:space="preserve"> </w:t>
      </w:r>
      <w:r w:rsidRPr="00F566BF">
        <w:rPr>
          <w:rFonts w:ascii="GHEA Grapalat" w:hAnsi="GHEA Grapalat" w:cs="Sylfaen"/>
          <w:b/>
          <w:sz w:val="20"/>
          <w:lang w:val="nb-NO"/>
        </w:rPr>
        <w:t>ՍՏՈՐԱԳՐՈՒԹՅՈՒՆՆԵՐԸ</w:t>
      </w:r>
    </w:p>
    <w:p w14:paraId="2BB511D9" w14:textId="77777777" w:rsidR="007678FA" w:rsidRPr="00F566BF" w:rsidRDefault="007678FA" w:rsidP="007678FA">
      <w:pPr>
        <w:jc w:val="both"/>
        <w:rPr>
          <w:rFonts w:ascii="GHEA Grapalat" w:hAnsi="GHEA Grapalat" w:cs="TimesArmenianPSMT"/>
          <w:sz w:val="18"/>
          <w:szCs w:val="18"/>
          <w:lang w:val="hy-AM"/>
        </w:rPr>
      </w:pPr>
      <w:r w:rsidRPr="00F566BF">
        <w:rPr>
          <w:rFonts w:ascii="GHEA Grapalat" w:hAnsi="GHEA Grapalat"/>
          <w:i/>
          <w:sz w:val="20"/>
          <w:lang w:val="hy-AM" w:eastAsia="zh-CN"/>
        </w:rPr>
        <w:t xml:space="preserve"> </w:t>
      </w:r>
    </w:p>
    <w:p w14:paraId="5C7A7365" w14:textId="77777777" w:rsidR="007678FA" w:rsidRPr="00F566BF"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F566BF" w14:paraId="2CBE2923" w14:textId="77777777" w:rsidTr="00E53C12">
        <w:tc>
          <w:tcPr>
            <w:tcW w:w="4536" w:type="dxa"/>
          </w:tcPr>
          <w:p w14:paraId="60A9CC8F" w14:textId="77777777" w:rsidR="007678FA" w:rsidRPr="00F566BF" w:rsidRDefault="007678FA" w:rsidP="00E53C12">
            <w:pPr>
              <w:jc w:val="center"/>
              <w:rPr>
                <w:rFonts w:ascii="GHEA Grapalat" w:hAnsi="GHEA Grapalat"/>
                <w:b/>
                <w:sz w:val="20"/>
                <w:lang w:val="hy-AM"/>
              </w:rPr>
            </w:pPr>
            <w:r w:rsidRPr="00F566BF">
              <w:rPr>
                <w:rFonts w:ascii="GHEA Grapalat" w:hAnsi="GHEA Grapalat"/>
                <w:b/>
                <w:sz w:val="20"/>
                <w:lang w:val="hy-AM"/>
              </w:rPr>
              <w:t>Պ Ա Տ Վ Ի Ր Ա Տ ՈՒ</w:t>
            </w:r>
          </w:p>
          <w:p w14:paraId="6D196A74" w14:textId="77777777" w:rsidR="007678FA" w:rsidRPr="00F566BF" w:rsidRDefault="007678FA" w:rsidP="00E53C12">
            <w:pPr>
              <w:jc w:val="center"/>
              <w:rPr>
                <w:rFonts w:ascii="GHEA Grapalat" w:hAnsi="GHEA Grapalat"/>
                <w:b/>
                <w:sz w:val="20"/>
                <w:lang w:val="hy-AM"/>
              </w:rPr>
            </w:pPr>
          </w:p>
          <w:p w14:paraId="0315E28C" w14:textId="77777777" w:rsidR="007678FA" w:rsidRPr="00F566BF" w:rsidRDefault="007678FA" w:rsidP="00E53C12">
            <w:pPr>
              <w:rPr>
                <w:rFonts w:ascii="GHEA Grapalat" w:hAnsi="GHEA Grapalat"/>
                <w:sz w:val="20"/>
                <w:lang w:val="hy-AM"/>
              </w:rPr>
            </w:pPr>
          </w:p>
          <w:p w14:paraId="79A0D8D1" w14:textId="77777777" w:rsidR="007678FA" w:rsidRPr="00F566BF" w:rsidRDefault="007678FA" w:rsidP="00E53C12">
            <w:pPr>
              <w:rPr>
                <w:rFonts w:ascii="GHEA Grapalat" w:hAnsi="GHEA Grapalat"/>
                <w:sz w:val="20"/>
                <w:lang w:val="hy-AM"/>
              </w:rPr>
            </w:pPr>
          </w:p>
          <w:p w14:paraId="2AAAC077" w14:textId="77777777" w:rsidR="007678FA" w:rsidRPr="00F566BF" w:rsidRDefault="007678FA" w:rsidP="00E53C12">
            <w:pPr>
              <w:rPr>
                <w:rFonts w:ascii="GHEA Grapalat" w:hAnsi="GHEA Grapalat"/>
                <w:sz w:val="20"/>
                <w:lang w:val="hy-AM"/>
              </w:rPr>
            </w:pPr>
            <w:r w:rsidRPr="00F566BF">
              <w:rPr>
                <w:rFonts w:ascii="GHEA Grapalat" w:hAnsi="GHEA Grapalat"/>
                <w:sz w:val="20"/>
                <w:lang w:val="hy-AM"/>
              </w:rPr>
              <w:t xml:space="preserve">           --------------------------------------------</w:t>
            </w:r>
          </w:p>
          <w:p w14:paraId="73A66D6B" w14:textId="77777777" w:rsidR="007678FA" w:rsidRPr="00F566BF" w:rsidRDefault="007678FA" w:rsidP="00E53C12">
            <w:pPr>
              <w:rPr>
                <w:rFonts w:ascii="GHEA Grapalat" w:hAnsi="GHEA Grapalat"/>
                <w:sz w:val="16"/>
                <w:szCs w:val="16"/>
                <w:lang w:val="pt-BR"/>
              </w:rPr>
            </w:pPr>
            <w:r w:rsidRPr="00F566BF">
              <w:rPr>
                <w:rFonts w:ascii="GHEA Grapalat" w:hAnsi="GHEA Grapalat"/>
                <w:sz w:val="20"/>
                <w:lang w:val="hy-AM"/>
              </w:rPr>
              <w:t xml:space="preserve">                       </w:t>
            </w:r>
            <w:r w:rsidRPr="00F566BF">
              <w:rPr>
                <w:rFonts w:ascii="GHEA Grapalat" w:hAnsi="GHEA Grapalat"/>
                <w:sz w:val="16"/>
                <w:szCs w:val="16"/>
                <w:lang w:val="pt-BR"/>
              </w:rPr>
              <w:t>(ստորագրություն)</w:t>
            </w:r>
          </w:p>
          <w:p w14:paraId="52C09A0E"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w:t>
            </w:r>
          </w:p>
          <w:p w14:paraId="41E2F26A"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Կ.Տ.</w:t>
            </w:r>
          </w:p>
          <w:p w14:paraId="3A7A927E" w14:textId="77777777" w:rsidR="007678FA" w:rsidRPr="00F566BF" w:rsidRDefault="007678FA" w:rsidP="00E53C12">
            <w:pPr>
              <w:rPr>
                <w:rFonts w:ascii="GHEA Grapalat" w:hAnsi="GHEA Grapalat"/>
                <w:sz w:val="20"/>
                <w:lang w:val="pt-BR"/>
              </w:rPr>
            </w:pPr>
          </w:p>
          <w:p w14:paraId="0B52B847" w14:textId="77777777" w:rsidR="007678FA" w:rsidRPr="00F566BF" w:rsidRDefault="007678FA" w:rsidP="00E53C12">
            <w:pPr>
              <w:rPr>
                <w:rFonts w:ascii="GHEA Grapalat" w:hAnsi="GHEA Grapalat"/>
                <w:sz w:val="20"/>
                <w:lang w:val="pt-BR"/>
              </w:rPr>
            </w:pPr>
          </w:p>
        </w:tc>
        <w:tc>
          <w:tcPr>
            <w:tcW w:w="4111" w:type="dxa"/>
          </w:tcPr>
          <w:p w14:paraId="3565329A" w14:textId="77777777" w:rsidR="00E55E82" w:rsidRDefault="00E55E82" w:rsidP="00E55E82">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29E3FD9B" w14:textId="77777777" w:rsidR="007678FA" w:rsidRPr="00F566BF" w:rsidRDefault="007678FA" w:rsidP="00E53C12">
            <w:pPr>
              <w:spacing w:line="360" w:lineRule="auto"/>
              <w:jc w:val="center"/>
              <w:rPr>
                <w:rFonts w:ascii="GHEA Grapalat" w:hAnsi="GHEA Grapalat"/>
                <w:b/>
                <w:sz w:val="20"/>
                <w:lang w:val="nb-NO"/>
              </w:rPr>
            </w:pPr>
          </w:p>
          <w:p w14:paraId="2A84FBA7" w14:textId="77777777" w:rsidR="007678FA" w:rsidRPr="00F566BF" w:rsidRDefault="007678FA" w:rsidP="00E53C12">
            <w:pPr>
              <w:rPr>
                <w:rFonts w:ascii="GHEA Grapalat" w:hAnsi="GHEA Grapalat"/>
                <w:sz w:val="20"/>
                <w:lang w:val="pt-BR"/>
              </w:rPr>
            </w:pPr>
            <w:r w:rsidRPr="00F566BF">
              <w:rPr>
                <w:rFonts w:ascii="GHEA Grapalat" w:hAnsi="GHEA Grapalat"/>
                <w:sz w:val="20"/>
                <w:lang w:val="pt-BR"/>
              </w:rPr>
              <w:t xml:space="preserve">       </w:t>
            </w:r>
          </w:p>
          <w:p w14:paraId="4AB6EF10" w14:textId="77777777" w:rsidR="007678FA" w:rsidRPr="00F566BF" w:rsidRDefault="007678FA" w:rsidP="00E53C12">
            <w:pPr>
              <w:rPr>
                <w:rFonts w:ascii="GHEA Grapalat" w:hAnsi="GHEA Grapalat"/>
                <w:sz w:val="20"/>
                <w:lang w:val="pt-BR"/>
              </w:rPr>
            </w:pPr>
            <w:r w:rsidRPr="00F566BF">
              <w:rPr>
                <w:rFonts w:ascii="GHEA Grapalat" w:hAnsi="GHEA Grapalat"/>
                <w:sz w:val="20"/>
                <w:lang w:val="pt-BR"/>
              </w:rPr>
              <w:t xml:space="preserve">         --------------------------------------------</w:t>
            </w:r>
          </w:p>
          <w:p w14:paraId="66FE17E5" w14:textId="77777777" w:rsidR="007678FA" w:rsidRPr="00F566BF" w:rsidRDefault="007678FA" w:rsidP="00E53C12">
            <w:pPr>
              <w:rPr>
                <w:rFonts w:ascii="GHEA Grapalat" w:hAnsi="GHEA Grapalat"/>
                <w:sz w:val="16"/>
                <w:szCs w:val="16"/>
                <w:lang w:val="pt-BR"/>
              </w:rPr>
            </w:pPr>
            <w:r w:rsidRPr="00F566BF">
              <w:rPr>
                <w:rFonts w:ascii="GHEA Grapalat" w:hAnsi="GHEA Grapalat"/>
                <w:sz w:val="20"/>
                <w:lang w:val="pt-BR"/>
              </w:rPr>
              <w:t xml:space="preserve">                       </w:t>
            </w:r>
            <w:r w:rsidRPr="00F566BF">
              <w:rPr>
                <w:rFonts w:ascii="GHEA Grapalat" w:hAnsi="GHEA Grapalat"/>
                <w:sz w:val="16"/>
                <w:szCs w:val="16"/>
                <w:lang w:val="pt-BR"/>
              </w:rPr>
              <w:t>(ստորագրություն)</w:t>
            </w:r>
          </w:p>
          <w:p w14:paraId="3CE7994A"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w:t>
            </w:r>
          </w:p>
          <w:p w14:paraId="1BF07158"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Կ.Տ.</w:t>
            </w:r>
          </w:p>
          <w:p w14:paraId="7238FF0E" w14:textId="77777777" w:rsidR="007678FA" w:rsidRPr="00F566BF" w:rsidRDefault="007678FA" w:rsidP="00E53C12">
            <w:pPr>
              <w:rPr>
                <w:rFonts w:ascii="GHEA Grapalat" w:hAnsi="GHEA Grapalat"/>
                <w:sz w:val="20"/>
                <w:lang w:val="pt-BR"/>
              </w:rPr>
            </w:pPr>
          </w:p>
          <w:p w14:paraId="0F9D9DDF" w14:textId="77777777" w:rsidR="007678FA" w:rsidRPr="00F566BF" w:rsidRDefault="007678FA" w:rsidP="00E53C12">
            <w:pPr>
              <w:spacing w:line="360" w:lineRule="auto"/>
              <w:jc w:val="center"/>
              <w:rPr>
                <w:rFonts w:ascii="GHEA Grapalat" w:hAnsi="GHEA Grapalat"/>
                <w:b/>
                <w:sz w:val="20"/>
                <w:lang w:val="nb-NO"/>
              </w:rPr>
            </w:pPr>
          </w:p>
        </w:tc>
      </w:tr>
    </w:tbl>
    <w:p w14:paraId="163CF53D" w14:textId="77777777" w:rsidR="007678FA" w:rsidRPr="00F566BF" w:rsidRDefault="007678FA" w:rsidP="007678FA">
      <w:pPr>
        <w:ind w:firstLine="709"/>
        <w:jc w:val="center"/>
        <w:rPr>
          <w:rFonts w:ascii="GHEA Grapalat" w:hAnsi="GHEA Grapalat"/>
          <w:b/>
          <w:sz w:val="20"/>
          <w:lang w:val="nb-NO"/>
        </w:rPr>
      </w:pPr>
    </w:p>
    <w:p w14:paraId="3B98F09D" w14:textId="77777777" w:rsidR="007678FA" w:rsidRPr="00F566BF" w:rsidRDefault="007678FA" w:rsidP="007678FA">
      <w:pPr>
        <w:ind w:firstLine="709"/>
        <w:rPr>
          <w:rFonts w:ascii="GHEA Grapalat" w:hAnsi="GHEA Grapalat" w:cs="Sylfaen"/>
          <w:i/>
          <w:sz w:val="20"/>
          <w:szCs w:val="20"/>
          <w:lang w:val="nb-NO"/>
        </w:rPr>
      </w:pPr>
      <w:r w:rsidRPr="00F566BF">
        <w:rPr>
          <w:rFonts w:ascii="GHEA Grapalat" w:hAnsi="GHEA Grapalat" w:cs="Sylfaen"/>
          <w:i/>
          <w:sz w:val="20"/>
          <w:szCs w:val="20"/>
          <w:lang w:val="pt-BR"/>
        </w:rPr>
        <w:t>Անհրաժեշտության</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դեպքում</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պայմանագրում</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կարող</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են</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ներառվել</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ՀՀ</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օրենսդրությանը</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չհակասող</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դրույթներ</w:t>
      </w:r>
      <w:r w:rsidRPr="00F566BF">
        <w:rPr>
          <w:rFonts w:ascii="GHEA Grapalat" w:hAnsi="GHEA Grapalat" w:cs="Sylfaen"/>
          <w:i/>
          <w:sz w:val="20"/>
          <w:szCs w:val="20"/>
          <w:lang w:val="nb-NO"/>
        </w:rPr>
        <w:t>։</w:t>
      </w:r>
    </w:p>
    <w:p w14:paraId="75538D80" w14:textId="77777777" w:rsidR="007678FA" w:rsidRPr="00F566BF"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F566BF" w:rsidRDefault="007678FA" w:rsidP="007678FA">
      <w:pPr>
        <w:rPr>
          <w:rFonts w:ascii="GHEA Grapalat" w:hAnsi="GHEA Grapalat"/>
          <w:sz w:val="20"/>
          <w:szCs w:val="20"/>
          <w:lang w:val="hy-AM"/>
        </w:rPr>
      </w:pPr>
    </w:p>
    <w:p w14:paraId="3B260FBF"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br w:type="page"/>
      </w: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04191FE8" w:rsidR="007678FA" w:rsidRPr="0098307F" w:rsidRDefault="007678FA" w:rsidP="007678FA">
      <w:pPr>
        <w:jc w:val="right"/>
        <w:rPr>
          <w:rFonts w:ascii="GHEA Grapalat" w:hAnsi="GHEA Grapalat"/>
          <w:i/>
          <w:sz w:val="20"/>
          <w:szCs w:val="20"/>
          <w:lang w:val="hy-AM"/>
        </w:rPr>
      </w:pPr>
      <w:r w:rsidRPr="0098307F">
        <w:rPr>
          <w:rFonts w:ascii="GHEA Grapalat" w:hAnsi="GHEA Grapalat"/>
          <w:i/>
          <w:sz w:val="20"/>
          <w:szCs w:val="20"/>
          <w:lang w:val="hy-AM"/>
        </w:rPr>
        <w:t xml:space="preserve">                   </w:t>
      </w:r>
      <w:r w:rsidR="0098307F" w:rsidRPr="0098307F">
        <w:rPr>
          <w:rFonts w:ascii="GHEA Grapalat" w:hAnsi="GHEA Grapalat"/>
          <w:color w:val="000000" w:themeColor="text1"/>
          <w:sz w:val="20"/>
          <w:szCs w:val="20"/>
          <w:lang w:val="hy-AM"/>
        </w:rPr>
        <w:t>«ՔԲԿ-ԳՀԱՇՁԲ-22/19»</w:t>
      </w:r>
      <w:r w:rsidR="0098307F" w:rsidRPr="0098307F">
        <w:rPr>
          <w:rFonts w:ascii="GHEA Grapalat" w:hAnsi="GHEA Grapalat"/>
          <w:b/>
          <w:color w:val="000000" w:themeColor="text1"/>
          <w:sz w:val="20"/>
          <w:szCs w:val="20"/>
          <w:lang w:val="es-ES"/>
        </w:rPr>
        <w:t xml:space="preserve">  </w:t>
      </w:r>
      <w:r w:rsidRPr="0098307F">
        <w:rPr>
          <w:rFonts w:ascii="GHEA Grapalat" w:hAnsi="GHEA Grapalat"/>
          <w:i/>
          <w:sz w:val="20"/>
          <w:szCs w:val="20"/>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53EE093A" w14:textId="4DFAE858" w:rsidR="00616318" w:rsidRDefault="00616318" w:rsidP="00616318">
      <w:pPr>
        <w:jc w:val="center"/>
        <w:rPr>
          <w:rFonts w:ascii="GHEA Grapalat" w:hAnsi="GHEA Grapalat" w:cs="Sylfaen"/>
          <w:b/>
          <w:lang w:val="hy-AM"/>
        </w:rPr>
      </w:pPr>
      <w:r w:rsidRPr="00FB1EC7">
        <w:rPr>
          <w:rFonts w:ascii="GHEA Grapalat" w:hAnsi="GHEA Grapalat" w:cs="Sylfaen"/>
          <w:b/>
          <w:lang w:val="hy-AM"/>
        </w:rPr>
        <w:t>ԾԱՎԱԼԱԹԵՐԹ</w:t>
      </w:r>
      <w:r w:rsidRPr="00FB1EC7">
        <w:rPr>
          <w:rFonts w:ascii="GHEA Grapalat" w:hAnsi="GHEA Grapalat" w:cs="Arial"/>
          <w:b/>
          <w:lang w:val="hy-AM"/>
        </w:rPr>
        <w:t>-</w:t>
      </w:r>
      <w:r w:rsidRPr="00FB1EC7">
        <w:rPr>
          <w:rFonts w:ascii="GHEA Grapalat" w:hAnsi="GHEA Grapalat" w:cs="Sylfaen"/>
          <w:b/>
          <w:lang w:val="hy-AM"/>
        </w:rPr>
        <w:t>ՆԱԽԱՀԱՇԻՎ</w:t>
      </w:r>
      <w:r w:rsidRPr="00616318">
        <w:rPr>
          <w:rFonts w:ascii="GHEA Grapalat" w:hAnsi="GHEA Grapalat" w:cs="Sylfaen"/>
          <w:b/>
          <w:lang w:val="hy-AM"/>
        </w:rPr>
        <w:t>*</w:t>
      </w:r>
    </w:p>
    <w:p w14:paraId="6A791C6B" w14:textId="3F074DCF" w:rsidR="007678FA" w:rsidRPr="00990B06" w:rsidRDefault="007678FA" w:rsidP="00616318">
      <w:pPr>
        <w:jc w:val="center"/>
        <w:rPr>
          <w:rFonts w:ascii="GHEA Grapalat" w:hAnsi="GHEA Grapalat"/>
          <w:color w:val="FF0000"/>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616318" w:rsidRPr="00990B06">
        <w:rPr>
          <w:rFonts w:ascii="GHEA Grapalat" w:hAnsi="GHEA Grapalat"/>
          <w:color w:val="FF0000"/>
          <w:sz w:val="20"/>
          <w:lang w:val="hy-AM"/>
        </w:rPr>
        <w:t>Ներկայացված է կից ֆայլում</w:t>
      </w:r>
    </w:p>
    <w:p w14:paraId="1640C60F" w14:textId="77777777" w:rsidR="00616318" w:rsidRDefault="00616318" w:rsidP="00616318">
      <w:pPr>
        <w:jc w:val="center"/>
        <w:rPr>
          <w:rFonts w:ascii="GHEA Grapalat" w:hAnsi="GHEA Grapalat"/>
          <w:color w:val="FF0000"/>
          <w:sz w:val="20"/>
          <w:lang w:val="hy-AM"/>
        </w:rPr>
      </w:pPr>
    </w:p>
    <w:p w14:paraId="27D1DB4F" w14:textId="77777777" w:rsidR="00A1059F" w:rsidRDefault="00A1059F" w:rsidP="00616318">
      <w:pPr>
        <w:jc w:val="center"/>
        <w:rPr>
          <w:rFonts w:ascii="GHEA Grapalat" w:hAnsi="GHEA Grapalat"/>
          <w:color w:val="FF0000"/>
          <w:sz w:val="20"/>
          <w:lang w:val="hy-AM"/>
        </w:rPr>
      </w:pPr>
    </w:p>
    <w:p w14:paraId="38D72936" w14:textId="77777777" w:rsidR="00A1059F" w:rsidRDefault="00A1059F" w:rsidP="00616318">
      <w:pPr>
        <w:jc w:val="center"/>
        <w:rPr>
          <w:rFonts w:ascii="GHEA Grapalat" w:hAnsi="GHEA Grapalat"/>
          <w:color w:val="FF0000"/>
          <w:sz w:val="20"/>
          <w:lang w:val="hy-AM"/>
        </w:rPr>
      </w:pPr>
    </w:p>
    <w:p w14:paraId="66C95DFE" w14:textId="77777777" w:rsidR="00083185" w:rsidRPr="00213661" w:rsidRDefault="00083185" w:rsidP="00083185">
      <w:pPr>
        <w:shd w:val="clear" w:color="auto" w:fill="FFFFFF"/>
        <w:ind w:left="426"/>
        <w:rPr>
          <w:rFonts w:ascii="GHEA Grapalat" w:hAnsi="GHEA Grapalat" w:cs="Arial"/>
          <w:b/>
          <w:bCs/>
          <w:sz w:val="20"/>
          <w:szCs w:val="20"/>
          <w:lang w:val="af-ZA"/>
        </w:rPr>
      </w:pPr>
      <w:r w:rsidRPr="00213661">
        <w:rPr>
          <w:rFonts w:ascii="GHEA Grapalat" w:hAnsi="GHEA Grapalat" w:cs="Arial"/>
          <w:b/>
          <w:bCs/>
          <w:sz w:val="20"/>
          <w:szCs w:val="20"/>
          <w:lang w:val="af-ZA"/>
        </w:rPr>
        <w:t xml:space="preserve">Շինարարական աշխատանքներ իրականացնող  կապալառու կազմակերպությունը պետք է ունենա </w:t>
      </w:r>
      <w:r w:rsidRPr="00213661">
        <w:rPr>
          <w:rFonts w:ascii="GHEA Grapalat" w:hAnsi="GHEA Grapalat" w:cs="Arial"/>
          <w:b/>
          <w:bCs/>
          <w:sz w:val="20"/>
          <w:szCs w:val="20"/>
          <w:lang w:val="es-ES"/>
        </w:rPr>
        <w:t>հետևյալ</w:t>
      </w:r>
      <w:r w:rsidRPr="00213661">
        <w:rPr>
          <w:rFonts w:ascii="GHEA Grapalat" w:hAnsi="GHEA Grapalat" w:cs="Times Armenian"/>
          <w:b/>
          <w:bCs/>
          <w:sz w:val="20"/>
          <w:szCs w:val="20"/>
          <w:lang w:val="af-ZA"/>
        </w:rPr>
        <w:t xml:space="preserve"> </w:t>
      </w:r>
      <w:r w:rsidRPr="00213661">
        <w:rPr>
          <w:rFonts w:ascii="GHEA Grapalat" w:hAnsi="GHEA Grapalat" w:cs="Arial"/>
          <w:b/>
          <w:bCs/>
          <w:sz w:val="20"/>
          <w:szCs w:val="20"/>
          <w:lang w:val="es-ES"/>
        </w:rPr>
        <w:t>լիցենզիանները</w:t>
      </w:r>
      <w:r w:rsidRPr="00213661">
        <w:rPr>
          <w:rFonts w:ascii="GHEA Grapalat" w:hAnsi="GHEA Grapalat" w:cs="Arial"/>
          <w:b/>
          <w:bCs/>
          <w:sz w:val="20"/>
          <w:szCs w:val="20"/>
          <w:lang w:val="af-ZA"/>
        </w:rPr>
        <w:t>՝</w:t>
      </w:r>
    </w:p>
    <w:p w14:paraId="5627C3E5" w14:textId="77777777" w:rsidR="00083185" w:rsidRPr="00213661" w:rsidRDefault="00083185" w:rsidP="00083185">
      <w:pPr>
        <w:pStyle w:val="23"/>
        <w:numPr>
          <w:ilvl w:val="0"/>
          <w:numId w:val="34"/>
        </w:numPr>
        <w:spacing w:line="240" w:lineRule="auto"/>
        <w:ind w:left="426" w:hanging="142"/>
        <w:jc w:val="left"/>
        <w:rPr>
          <w:rFonts w:ascii="GHEA Grapalat" w:hAnsi="GHEA Grapalat" w:cs="Arial"/>
          <w:b/>
          <w:bCs/>
          <w:lang w:val="es-ES"/>
        </w:rPr>
      </w:pPr>
      <w:r w:rsidRPr="00213661">
        <w:rPr>
          <w:rFonts w:ascii="GHEA Grapalat" w:hAnsi="GHEA Grapalat" w:cs="Arial"/>
          <w:b/>
          <w:bCs/>
          <w:lang w:val="es-ES"/>
        </w:rPr>
        <w:t>ՀՀ</w:t>
      </w:r>
      <w:r w:rsidRPr="00213661">
        <w:rPr>
          <w:rFonts w:ascii="GHEA Grapalat" w:hAnsi="GHEA Grapalat" w:cs="Sylfaen"/>
          <w:b/>
          <w:bCs/>
          <w:lang w:val="es-ES"/>
        </w:rPr>
        <w:t xml:space="preserve"> </w:t>
      </w:r>
      <w:r w:rsidRPr="00213661">
        <w:rPr>
          <w:rFonts w:ascii="GHEA Grapalat" w:hAnsi="GHEA Grapalat" w:cs="Arial"/>
          <w:b/>
          <w:bCs/>
          <w:lang w:val="es-ES"/>
        </w:rPr>
        <w:t>կառավարությանն</w:t>
      </w:r>
      <w:r w:rsidRPr="00213661">
        <w:rPr>
          <w:rFonts w:ascii="GHEA Grapalat" w:hAnsi="GHEA Grapalat" w:cs="Sylfaen"/>
          <w:b/>
          <w:bCs/>
          <w:lang w:val="es-ES"/>
        </w:rPr>
        <w:t xml:space="preserve"> </w:t>
      </w:r>
      <w:r w:rsidRPr="00213661">
        <w:rPr>
          <w:rFonts w:ascii="GHEA Grapalat" w:hAnsi="GHEA Grapalat" w:cs="Arial"/>
          <w:b/>
          <w:bCs/>
          <w:lang w:val="es-ES"/>
        </w:rPr>
        <w:t>առընթեր</w:t>
      </w:r>
      <w:r w:rsidRPr="00213661">
        <w:rPr>
          <w:rFonts w:ascii="GHEA Grapalat" w:hAnsi="GHEA Grapalat" w:cs="Sylfaen"/>
          <w:b/>
          <w:bCs/>
          <w:lang w:val="es-ES"/>
        </w:rPr>
        <w:t xml:space="preserve"> </w:t>
      </w:r>
      <w:r w:rsidRPr="00213661">
        <w:rPr>
          <w:rFonts w:ascii="GHEA Grapalat" w:hAnsi="GHEA Grapalat" w:cs="Arial"/>
          <w:b/>
          <w:bCs/>
          <w:lang w:val="es-ES"/>
        </w:rPr>
        <w:t>քաղաքաշինության</w:t>
      </w:r>
      <w:r w:rsidRPr="00213661">
        <w:rPr>
          <w:rFonts w:ascii="GHEA Grapalat" w:hAnsi="GHEA Grapalat" w:cs="Sylfaen"/>
          <w:b/>
          <w:bCs/>
          <w:lang w:val="es-ES"/>
        </w:rPr>
        <w:t xml:space="preserve"> </w:t>
      </w:r>
      <w:r w:rsidRPr="00213661">
        <w:rPr>
          <w:rFonts w:ascii="GHEA Grapalat" w:hAnsi="GHEA Grapalat" w:cs="Arial"/>
          <w:b/>
          <w:bCs/>
          <w:lang w:val="es-ES"/>
        </w:rPr>
        <w:t>պետական</w:t>
      </w:r>
      <w:r w:rsidRPr="00213661">
        <w:rPr>
          <w:rFonts w:ascii="GHEA Grapalat" w:hAnsi="GHEA Grapalat" w:cs="Sylfaen"/>
          <w:b/>
          <w:bCs/>
          <w:lang w:val="es-ES"/>
        </w:rPr>
        <w:t xml:space="preserve"> </w:t>
      </w:r>
      <w:r w:rsidRPr="00213661">
        <w:rPr>
          <w:rFonts w:ascii="GHEA Grapalat" w:hAnsi="GHEA Grapalat" w:cs="Arial"/>
          <w:b/>
          <w:bCs/>
          <w:lang w:val="es-ES"/>
        </w:rPr>
        <w:t>կոմիտեի</w:t>
      </w:r>
      <w:r w:rsidRPr="00213661">
        <w:rPr>
          <w:rFonts w:ascii="GHEA Grapalat" w:hAnsi="GHEA Grapalat" w:cs="Sylfaen"/>
          <w:b/>
          <w:bCs/>
          <w:lang w:val="es-ES"/>
        </w:rPr>
        <w:t xml:space="preserve"> </w:t>
      </w:r>
      <w:r w:rsidRPr="00213661">
        <w:rPr>
          <w:rFonts w:ascii="GHEA Grapalat" w:hAnsi="GHEA Grapalat" w:cs="Arial"/>
          <w:b/>
          <w:bCs/>
          <w:lang w:val="es-ES"/>
        </w:rPr>
        <w:t>կողմից</w:t>
      </w:r>
      <w:r w:rsidRPr="00213661">
        <w:rPr>
          <w:rFonts w:ascii="GHEA Grapalat" w:hAnsi="GHEA Grapalat" w:cs="Sylfaen"/>
          <w:b/>
          <w:bCs/>
          <w:lang w:val="es-ES"/>
        </w:rPr>
        <w:t xml:space="preserve"> </w:t>
      </w:r>
      <w:r w:rsidRPr="00213661">
        <w:rPr>
          <w:rFonts w:ascii="GHEA Grapalat" w:hAnsi="GHEA Grapalat" w:cs="Arial"/>
          <w:b/>
          <w:bCs/>
          <w:lang w:val="es-ES"/>
        </w:rPr>
        <w:t>տրված</w:t>
      </w:r>
      <w:r w:rsidRPr="00213661">
        <w:rPr>
          <w:rFonts w:ascii="GHEA Grapalat" w:hAnsi="GHEA Grapalat" w:cs="Sylfaen"/>
          <w:b/>
          <w:bCs/>
          <w:lang w:val="es-ES"/>
        </w:rPr>
        <w:t xml:space="preserve"> </w:t>
      </w:r>
      <w:r w:rsidRPr="00213661">
        <w:rPr>
          <w:rFonts w:ascii="GHEA Grapalat" w:hAnsi="GHEA Grapalat" w:cs="Arial"/>
          <w:b/>
          <w:bCs/>
          <w:lang w:val="es-ES"/>
        </w:rPr>
        <w:t>լիցենզիա</w:t>
      </w:r>
      <w:r w:rsidRPr="00213661">
        <w:rPr>
          <w:rFonts w:ascii="GHEA Grapalat" w:hAnsi="GHEA Grapalat" w:cs="Sylfaen"/>
          <w:b/>
          <w:bCs/>
          <w:lang w:val="es-ES"/>
        </w:rPr>
        <w:t xml:space="preserve"> </w:t>
      </w:r>
      <w:r w:rsidRPr="00213661">
        <w:rPr>
          <w:rFonts w:ascii="GHEA Grapalat" w:hAnsi="GHEA Grapalat" w:cs="Arial Armenian"/>
          <w:b/>
          <w:bCs/>
          <w:lang w:val="es-ES"/>
        </w:rPr>
        <w:t>«</w:t>
      </w:r>
      <w:r w:rsidRPr="00213661">
        <w:rPr>
          <w:rFonts w:ascii="GHEA Grapalat" w:hAnsi="GHEA Grapalat" w:cs="Arial"/>
          <w:b/>
          <w:bCs/>
          <w:lang w:val="es-ES"/>
        </w:rPr>
        <w:t>Կապիտալ</w:t>
      </w:r>
      <w:r w:rsidRPr="00213661">
        <w:rPr>
          <w:rFonts w:ascii="GHEA Grapalat" w:hAnsi="GHEA Grapalat" w:cs="Sylfaen"/>
          <w:b/>
          <w:bCs/>
          <w:lang w:val="es-ES"/>
        </w:rPr>
        <w:t xml:space="preserve"> </w:t>
      </w:r>
      <w:r w:rsidRPr="00213661">
        <w:rPr>
          <w:rFonts w:ascii="GHEA Grapalat" w:hAnsi="GHEA Grapalat" w:cs="Arial"/>
          <w:b/>
          <w:bCs/>
          <w:lang w:val="es-ES"/>
        </w:rPr>
        <w:t>շինարարության</w:t>
      </w:r>
      <w:r w:rsidRPr="00213661">
        <w:rPr>
          <w:rFonts w:ascii="GHEA Grapalat" w:hAnsi="GHEA Grapalat" w:cs="Sylfaen"/>
          <w:b/>
          <w:bCs/>
          <w:lang w:val="es-ES"/>
        </w:rPr>
        <w:t xml:space="preserve"> </w:t>
      </w:r>
      <w:r w:rsidRPr="00213661">
        <w:rPr>
          <w:rFonts w:ascii="GHEA Grapalat" w:hAnsi="GHEA Grapalat" w:cs="Arial"/>
          <w:b/>
          <w:bCs/>
          <w:lang w:val="es-ES"/>
        </w:rPr>
        <w:t>իրականացումե</w:t>
      </w:r>
      <w:r w:rsidRPr="00213661">
        <w:rPr>
          <w:rFonts w:ascii="GHEA Grapalat" w:hAnsi="GHEA Grapalat" w:cs="Sylfaen"/>
          <w:b/>
          <w:bCs/>
          <w:lang w:val="es-ES"/>
        </w:rPr>
        <w:t xml:space="preserve">, </w:t>
      </w:r>
      <w:r w:rsidRPr="00213661">
        <w:rPr>
          <w:rFonts w:ascii="GHEA Grapalat" w:hAnsi="GHEA Grapalat" w:cs="Arial"/>
          <w:b/>
          <w:bCs/>
          <w:lang w:val="es-ES"/>
        </w:rPr>
        <w:t>ըստ</w:t>
      </w:r>
      <w:r w:rsidRPr="00213661">
        <w:rPr>
          <w:rFonts w:ascii="GHEA Grapalat" w:hAnsi="GHEA Grapalat" w:cs="Sylfaen"/>
          <w:b/>
          <w:bCs/>
          <w:lang w:val="es-ES"/>
        </w:rPr>
        <w:t xml:space="preserve"> </w:t>
      </w:r>
      <w:r w:rsidRPr="00213661">
        <w:rPr>
          <w:rFonts w:ascii="GHEA Grapalat" w:hAnsi="GHEA Grapalat" w:cs="Arial"/>
          <w:b/>
          <w:bCs/>
          <w:lang w:val="es-ES"/>
        </w:rPr>
        <w:t>քաղաքաշինության</w:t>
      </w:r>
      <w:r w:rsidRPr="00213661">
        <w:rPr>
          <w:rFonts w:ascii="GHEA Grapalat" w:hAnsi="GHEA Grapalat" w:cs="Sylfaen"/>
          <w:b/>
          <w:bCs/>
          <w:lang w:val="es-ES"/>
        </w:rPr>
        <w:t xml:space="preserve"> </w:t>
      </w:r>
      <w:r w:rsidRPr="00213661">
        <w:rPr>
          <w:rFonts w:ascii="GHEA Grapalat" w:hAnsi="GHEA Grapalat" w:cs="Arial"/>
          <w:b/>
          <w:bCs/>
          <w:lang w:val="es-ES"/>
        </w:rPr>
        <w:t>հետևյալ</w:t>
      </w:r>
      <w:r w:rsidRPr="00213661">
        <w:rPr>
          <w:rFonts w:ascii="GHEA Grapalat" w:hAnsi="GHEA Grapalat" w:cs="Sylfaen"/>
          <w:b/>
          <w:bCs/>
          <w:lang w:val="es-ES"/>
        </w:rPr>
        <w:t xml:space="preserve">  </w:t>
      </w:r>
      <w:r w:rsidRPr="00213661">
        <w:rPr>
          <w:rFonts w:ascii="GHEA Grapalat" w:hAnsi="GHEA Grapalat" w:cs="Arial"/>
          <w:b/>
          <w:bCs/>
          <w:lang w:val="es-ES"/>
        </w:rPr>
        <w:t>ոլորտների</w:t>
      </w:r>
      <w:r w:rsidRPr="00213661">
        <w:rPr>
          <w:rFonts w:ascii="GHEA Grapalat" w:hAnsi="GHEA Grapalat" w:cs="Sylfaen"/>
          <w:b/>
          <w:bCs/>
          <w:lang w:val="es-ES"/>
        </w:rPr>
        <w:t>`</w:t>
      </w:r>
    </w:p>
    <w:p w14:paraId="4E93143D" w14:textId="77777777" w:rsidR="00083185" w:rsidRPr="00213661" w:rsidRDefault="00083185" w:rsidP="00083185">
      <w:pPr>
        <w:spacing w:line="276" w:lineRule="auto"/>
        <w:ind w:left="426"/>
        <w:rPr>
          <w:rFonts w:ascii="GHEA Grapalat" w:hAnsi="GHEA Grapalat"/>
          <w:b/>
          <w:bCs/>
          <w:sz w:val="20"/>
          <w:szCs w:val="20"/>
          <w:lang w:val="nl-NL"/>
        </w:rPr>
      </w:pPr>
      <w:r w:rsidRPr="00213661">
        <w:rPr>
          <w:rFonts w:ascii="GHEA Grapalat" w:hAnsi="GHEA Grapalat" w:cs="Arial"/>
          <w:b/>
          <w:bCs/>
          <w:sz w:val="20"/>
          <w:szCs w:val="20"/>
          <w:lang w:val="nl-NL"/>
        </w:rPr>
        <w:t>ա</w:t>
      </w:r>
      <w:r w:rsidRPr="00213661">
        <w:rPr>
          <w:rFonts w:ascii="GHEA Grapalat" w:hAnsi="GHEA Grapalat"/>
          <w:b/>
          <w:bCs/>
          <w:sz w:val="20"/>
          <w:szCs w:val="20"/>
          <w:lang w:val="nl-NL"/>
        </w:rPr>
        <w:t xml:space="preserve">/ </w:t>
      </w:r>
      <w:r w:rsidRPr="00213661">
        <w:rPr>
          <w:rFonts w:ascii="GHEA Grapalat" w:hAnsi="GHEA Grapalat" w:cs="Arial Armenian"/>
          <w:b/>
          <w:bCs/>
          <w:sz w:val="20"/>
          <w:szCs w:val="20"/>
          <w:lang w:val="nl-NL"/>
        </w:rPr>
        <w:t>«</w:t>
      </w:r>
      <w:r w:rsidRPr="00213661">
        <w:rPr>
          <w:rFonts w:ascii="GHEA Grapalat" w:hAnsi="GHEA Grapalat" w:cs="Arial"/>
          <w:b/>
          <w:bCs/>
          <w:sz w:val="20"/>
          <w:szCs w:val="20"/>
          <w:lang w:val="nl-NL"/>
        </w:rPr>
        <w:t>քաղաքացիական</w:t>
      </w:r>
      <w:r w:rsidRPr="00213661">
        <w:rPr>
          <w:rFonts w:ascii="GHEA Grapalat" w:hAnsi="GHEA Grapalat"/>
          <w:b/>
          <w:bCs/>
          <w:sz w:val="20"/>
          <w:szCs w:val="20"/>
          <w:lang w:val="nl-NL"/>
        </w:rPr>
        <w:t xml:space="preserve"> </w:t>
      </w:r>
      <w:r w:rsidRPr="00213661">
        <w:rPr>
          <w:rFonts w:ascii="GHEA Grapalat" w:hAnsi="GHEA Grapalat" w:cs="Arial"/>
          <w:b/>
          <w:bCs/>
          <w:sz w:val="20"/>
          <w:szCs w:val="20"/>
          <w:lang w:val="nl-NL"/>
        </w:rPr>
        <w:t>և</w:t>
      </w:r>
      <w:r w:rsidRPr="00213661">
        <w:rPr>
          <w:rFonts w:ascii="GHEA Grapalat" w:hAnsi="GHEA Grapalat"/>
          <w:b/>
          <w:bCs/>
          <w:sz w:val="20"/>
          <w:szCs w:val="20"/>
          <w:lang w:val="nl-NL"/>
        </w:rPr>
        <w:t xml:space="preserve"> </w:t>
      </w:r>
      <w:r w:rsidRPr="00213661">
        <w:rPr>
          <w:rFonts w:ascii="GHEA Grapalat" w:hAnsi="GHEA Grapalat" w:cs="Arial"/>
          <w:b/>
          <w:bCs/>
          <w:sz w:val="20"/>
          <w:szCs w:val="20"/>
          <w:lang w:val="nl-NL"/>
        </w:rPr>
        <w:t>արդյունաբերական</w:t>
      </w:r>
      <w:r w:rsidRPr="00213661">
        <w:rPr>
          <w:rFonts w:ascii="GHEA Grapalat" w:hAnsi="GHEA Grapalat"/>
          <w:b/>
          <w:bCs/>
          <w:sz w:val="20"/>
          <w:szCs w:val="20"/>
        </w:rPr>
        <w:t></w:t>
      </w:r>
      <w:r w:rsidRPr="00213661">
        <w:rPr>
          <w:rFonts w:ascii="GHEA Grapalat" w:hAnsi="GHEA Grapalat"/>
          <w:b/>
          <w:bCs/>
          <w:sz w:val="20"/>
          <w:szCs w:val="20"/>
          <w:lang w:val="nl-NL"/>
        </w:rPr>
        <w:t>,</w:t>
      </w:r>
    </w:p>
    <w:p w14:paraId="7B7C3F26" w14:textId="77777777" w:rsidR="00083185" w:rsidRPr="00213661" w:rsidRDefault="00083185" w:rsidP="00083185">
      <w:pPr>
        <w:pStyle w:val="23"/>
        <w:spacing w:line="240" w:lineRule="auto"/>
        <w:ind w:left="426" w:firstLine="0"/>
        <w:jc w:val="left"/>
        <w:rPr>
          <w:rFonts w:ascii="GHEA Grapalat" w:hAnsi="GHEA Grapalat"/>
          <w:b/>
          <w:bCs/>
          <w:lang w:val="nl-NL"/>
        </w:rPr>
      </w:pPr>
      <w:r w:rsidRPr="00213661">
        <w:rPr>
          <w:rFonts w:ascii="GHEA Grapalat" w:hAnsi="GHEA Grapalat" w:cs="Arial"/>
          <w:b/>
          <w:bCs/>
          <w:lang w:val="nl-NL"/>
        </w:rPr>
        <w:t>բ</w:t>
      </w:r>
      <w:r w:rsidRPr="00213661">
        <w:rPr>
          <w:rFonts w:ascii="GHEA Grapalat" w:hAnsi="GHEA Grapalat"/>
          <w:b/>
          <w:bCs/>
          <w:lang w:val="nl-NL"/>
        </w:rPr>
        <w:t xml:space="preserve">/ </w:t>
      </w:r>
      <w:r w:rsidRPr="00213661">
        <w:rPr>
          <w:rFonts w:ascii="GHEA Grapalat" w:hAnsi="GHEA Grapalat" w:cs="Arial Armenian"/>
          <w:b/>
          <w:bCs/>
          <w:lang w:val="nl-NL"/>
        </w:rPr>
        <w:t>«</w:t>
      </w:r>
      <w:r w:rsidRPr="00213661">
        <w:rPr>
          <w:rFonts w:ascii="GHEA Grapalat" w:hAnsi="GHEA Grapalat" w:cs="Arial"/>
          <w:b/>
          <w:bCs/>
          <w:lang w:val="nl-NL"/>
        </w:rPr>
        <w:t>հիդրոտեխնիկական</w:t>
      </w:r>
      <w:r w:rsidRPr="00213661">
        <w:rPr>
          <w:rFonts w:ascii="GHEA Grapalat" w:hAnsi="GHEA Grapalat"/>
          <w:b/>
          <w:bCs/>
          <w:lang w:val="nl-NL"/>
        </w:rPr>
        <w:t>:</w:t>
      </w:r>
    </w:p>
    <w:p w14:paraId="688F9096" w14:textId="77777777" w:rsidR="00083185" w:rsidRPr="00213661" w:rsidRDefault="00083185" w:rsidP="00083185">
      <w:pPr>
        <w:pStyle w:val="23"/>
        <w:spacing w:line="240" w:lineRule="auto"/>
        <w:ind w:left="426" w:firstLine="0"/>
        <w:jc w:val="left"/>
        <w:rPr>
          <w:rFonts w:ascii="GHEA Grapalat" w:hAnsi="GHEA Grapalat"/>
          <w:b/>
          <w:bCs/>
          <w:lang w:val="nl-NL"/>
        </w:rPr>
      </w:pPr>
      <w:r w:rsidRPr="00213661">
        <w:rPr>
          <w:rFonts w:ascii="GHEA Grapalat" w:hAnsi="GHEA Grapalat" w:cs="Arial"/>
          <w:b/>
          <w:bCs/>
          <w:lang w:val="nl-NL"/>
        </w:rPr>
        <w:t>գ</w:t>
      </w:r>
      <w:r w:rsidRPr="00213661">
        <w:rPr>
          <w:rFonts w:ascii="GHEA Grapalat" w:hAnsi="GHEA Grapalat"/>
          <w:b/>
          <w:bCs/>
          <w:lang w:val="nl-NL"/>
        </w:rPr>
        <w:t xml:space="preserve">/ </w:t>
      </w:r>
      <w:r w:rsidRPr="00213661">
        <w:rPr>
          <w:rFonts w:ascii="GHEA Grapalat" w:hAnsi="GHEA Grapalat" w:cs="Arial Armenian"/>
          <w:b/>
          <w:bCs/>
          <w:lang w:val="nl-NL"/>
        </w:rPr>
        <w:t>«</w:t>
      </w:r>
      <w:r w:rsidRPr="00213661">
        <w:rPr>
          <w:rFonts w:ascii="GHEA Grapalat" w:hAnsi="GHEA Grapalat" w:cs="Arial"/>
          <w:b/>
          <w:bCs/>
          <w:lang w:val="nl-NL"/>
        </w:rPr>
        <w:t>էներգետիկ</w:t>
      </w:r>
      <w:r w:rsidRPr="00213661">
        <w:rPr>
          <w:rFonts w:ascii="GHEA Grapalat" w:hAnsi="GHEA Grapalat"/>
          <w:b/>
          <w:bCs/>
          <w:lang w:val="nl-NL"/>
        </w:rPr>
        <w:t>:</w:t>
      </w:r>
    </w:p>
    <w:p w14:paraId="3154C958" w14:textId="77777777" w:rsidR="00A1059F" w:rsidRDefault="00A1059F" w:rsidP="00616318">
      <w:pPr>
        <w:jc w:val="center"/>
        <w:rPr>
          <w:rFonts w:ascii="GHEA Grapalat" w:hAnsi="GHEA Grapalat"/>
          <w:color w:val="FF0000"/>
          <w:sz w:val="20"/>
          <w:lang w:val="hy-AM"/>
        </w:rPr>
      </w:pPr>
    </w:p>
    <w:p w14:paraId="1CBD0ECF" w14:textId="77777777" w:rsidR="00A1059F" w:rsidRPr="00990B06" w:rsidRDefault="00A1059F" w:rsidP="00616318">
      <w:pPr>
        <w:jc w:val="center"/>
        <w:rPr>
          <w:rFonts w:ascii="GHEA Grapalat" w:hAnsi="GHEA Grapalat"/>
          <w:color w:val="FF0000"/>
          <w:sz w:val="20"/>
          <w:lang w:val="hy-AM"/>
        </w:rPr>
      </w:pPr>
    </w:p>
    <w:p w14:paraId="3ED24537" w14:textId="77777777" w:rsidR="007678FA" w:rsidRDefault="007678FA" w:rsidP="007678FA">
      <w:pPr>
        <w:jc w:val="center"/>
        <w:rPr>
          <w:rFonts w:ascii="GHEA Grapalat" w:hAnsi="GHEA Grapalat"/>
          <w:sz w:val="20"/>
          <w:lang w:val="hy-AM"/>
        </w:rPr>
      </w:pPr>
    </w:p>
    <w:p w14:paraId="07501F6A" w14:textId="77777777" w:rsidR="00A1059F" w:rsidRPr="008A50DC" w:rsidRDefault="00A1059F" w:rsidP="008A50DC">
      <w:pPr>
        <w:rPr>
          <w:rFonts w:ascii="GHEA Grapalat" w:hAnsi="GHEA Grapalat"/>
          <w:i/>
          <w:sz w:val="20"/>
          <w:szCs w:val="20"/>
          <w:lang w:val="hy-AM"/>
        </w:rPr>
      </w:pPr>
      <w:r w:rsidRPr="008A50DC">
        <w:rPr>
          <w:rFonts w:ascii="GHEA Grapalat" w:hAnsi="GHEA Grapalat"/>
          <w:i/>
          <w:sz w:val="20"/>
          <w:szCs w:val="20"/>
          <w:lang w:val="hy-AM"/>
        </w:rPr>
        <w:t>*Կապալառուն աշխատանքները կատարելու է ք. Երևան, Կոմիտաս 54 Բ հասցեում:</w:t>
      </w:r>
    </w:p>
    <w:p w14:paraId="2DB048F8" w14:textId="77777777" w:rsidR="00616318" w:rsidRPr="008A50DC" w:rsidRDefault="00616318" w:rsidP="008A50DC">
      <w:pPr>
        <w:jc w:val="right"/>
        <w:rPr>
          <w:rFonts w:ascii="GHEA Grapalat" w:hAnsi="GHEA Grapalat"/>
          <w:i/>
          <w:sz w:val="20"/>
          <w:szCs w:val="20"/>
          <w:lang w:val="hy-AM"/>
        </w:rPr>
      </w:pPr>
    </w:p>
    <w:p w14:paraId="6AE1D9B5" w14:textId="204D662B" w:rsidR="00990B06" w:rsidRPr="008A50DC" w:rsidRDefault="00E35D39" w:rsidP="008A50DC">
      <w:pPr>
        <w:rPr>
          <w:rFonts w:ascii="GHEA Grapalat" w:hAnsi="GHEA Grapalat"/>
          <w:i/>
          <w:sz w:val="20"/>
          <w:szCs w:val="20"/>
          <w:lang w:val="hy-AM"/>
        </w:rPr>
      </w:pPr>
      <w:r>
        <w:rPr>
          <w:rFonts w:ascii="GHEA Grapalat" w:hAnsi="GHEA Grapalat"/>
          <w:i/>
          <w:sz w:val="20"/>
          <w:szCs w:val="20"/>
          <w:lang w:val="hy-AM"/>
        </w:rPr>
        <w:t>**</w:t>
      </w:r>
      <w:r w:rsidR="00990B06" w:rsidRPr="008A50DC">
        <w:rPr>
          <w:rFonts w:ascii="GHEA Grapalat" w:hAnsi="GHEA Grapalat"/>
          <w:i/>
          <w:sz w:val="20"/>
          <w:szCs w:val="20"/>
          <w:lang w:val="hy-AM"/>
        </w:rPr>
        <w:t xml:space="preserve">Աշխատանքների կատարման ընդհանուր նախահաշվային արժեքը կազմում է </w:t>
      </w:r>
      <w:r w:rsidR="00E5105D">
        <w:rPr>
          <w:rFonts w:ascii="GHEA Grapalat" w:hAnsi="GHEA Grapalat"/>
          <w:i/>
          <w:sz w:val="20"/>
          <w:szCs w:val="20"/>
          <w:lang w:val="hy-AM"/>
        </w:rPr>
        <w:t>14 202 690</w:t>
      </w:r>
      <w:r w:rsidR="00990B06" w:rsidRPr="008A50DC">
        <w:rPr>
          <w:rFonts w:ascii="GHEA Grapalat" w:hAnsi="GHEA Grapalat"/>
          <w:i/>
          <w:sz w:val="20"/>
          <w:szCs w:val="20"/>
          <w:lang w:val="hy-AM"/>
        </w:rPr>
        <w:t xml:space="preserve">  ՀՀ դրամ, ներառյալ ԱԱՀ-ն:</w:t>
      </w:r>
    </w:p>
    <w:p w14:paraId="5EEC1321" w14:textId="77777777" w:rsidR="00616318" w:rsidRPr="008A50DC" w:rsidRDefault="00616318" w:rsidP="008A50DC">
      <w:pPr>
        <w:jc w:val="right"/>
        <w:rPr>
          <w:rFonts w:ascii="GHEA Grapalat" w:hAnsi="GHEA Grapalat"/>
          <w:i/>
          <w:sz w:val="20"/>
          <w:szCs w:val="20"/>
          <w:lang w:val="hy-AM"/>
        </w:rPr>
      </w:pPr>
    </w:p>
    <w:p w14:paraId="21A6CC4E" w14:textId="77777777" w:rsidR="00616318" w:rsidRDefault="00616318" w:rsidP="007678FA">
      <w:pPr>
        <w:jc w:val="center"/>
        <w:rPr>
          <w:rFonts w:ascii="GHEA Grapalat" w:hAnsi="GHEA Grapalat"/>
          <w:sz w:val="20"/>
          <w:lang w:val="hy-AM"/>
        </w:rPr>
      </w:pPr>
    </w:p>
    <w:p w14:paraId="23B61C02" w14:textId="65B2616A" w:rsidR="007678FA" w:rsidRPr="00722F67" w:rsidRDefault="007678FA" w:rsidP="007678FA">
      <w:pPr>
        <w:jc w:val="both"/>
        <w:rPr>
          <w:rFonts w:ascii="GHEA Grapalat" w:hAnsi="GHEA Grapalat"/>
          <w:sz w:val="14"/>
          <w:szCs w:val="14"/>
          <w:lang w:val="hy-AM"/>
        </w:rPr>
      </w:pPr>
      <w:r w:rsidRPr="00722F67">
        <w:rPr>
          <w:rFonts w:ascii="GHEA Grapalat" w:hAnsi="GHEA Grapalat" w:cs="Sylfaen"/>
          <w:i/>
          <w:sz w:val="14"/>
          <w:szCs w:val="14"/>
          <w:lang w:val="pt-BR"/>
        </w:rPr>
        <w:t>* ծառայության մատուցման վերջնաժամկետը չի կարող ավել լինել, քան տվյալ տարվա դեկտեմբերի 25-ը:</w:t>
      </w:r>
    </w:p>
    <w:p w14:paraId="1C5D4814" w14:textId="77777777" w:rsidR="007678FA" w:rsidRPr="00722F67" w:rsidRDefault="007678FA" w:rsidP="007678FA">
      <w:pPr>
        <w:jc w:val="both"/>
        <w:rPr>
          <w:rFonts w:ascii="GHEA Grapalat" w:hAnsi="GHEA Grapalat"/>
          <w:i/>
          <w:sz w:val="14"/>
          <w:szCs w:val="14"/>
          <w:lang w:val="hy-AM"/>
        </w:rPr>
      </w:pPr>
      <w:r w:rsidRPr="00722F67">
        <w:rPr>
          <w:rFonts w:ascii="GHEA Grapalat" w:hAnsi="GHEA Grapalat"/>
          <w:i/>
          <w:sz w:val="14"/>
          <w:szCs w:val="14"/>
          <w:lang w:val="hy-AM"/>
        </w:rPr>
        <w:t xml:space="preserve">** </w:t>
      </w:r>
      <w:r w:rsidRPr="00722F67">
        <w:rPr>
          <w:rFonts w:ascii="GHEA Grapalat" w:hAnsi="GHEA Grapalat" w:cs="Sylfaen"/>
          <w:i/>
          <w:sz w:val="14"/>
          <w:szCs w:val="14"/>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14:paraId="5848440B" w14:textId="77777777" w:rsidR="007678FA" w:rsidRPr="00F11BA1"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56602F22" w14:textId="77777777" w:rsidR="00E55E82" w:rsidRDefault="00E55E82" w:rsidP="00E55E82">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23C36FB0" w14:textId="77777777" w:rsidR="007678FA" w:rsidRDefault="007678FA" w:rsidP="007678FA">
      <w:pPr>
        <w:jc w:val="right"/>
        <w:rPr>
          <w:rFonts w:ascii="GHEA Grapalat" w:hAnsi="GHEA Grapalat"/>
          <w:sz w:val="20"/>
          <w:lang w:val="hy-AM"/>
        </w:rPr>
      </w:pPr>
    </w:p>
    <w:p w14:paraId="3123C83A" w14:textId="77777777" w:rsidR="00DC4554" w:rsidRDefault="00DC4554" w:rsidP="007678FA">
      <w:pPr>
        <w:jc w:val="right"/>
        <w:rPr>
          <w:rFonts w:ascii="GHEA Grapalat" w:hAnsi="GHEA Grapalat"/>
          <w:sz w:val="20"/>
          <w:lang w:val="hy-AM"/>
        </w:rPr>
      </w:pPr>
    </w:p>
    <w:p w14:paraId="44C52054" w14:textId="77777777" w:rsidR="00DC4554" w:rsidRDefault="00DC4554" w:rsidP="007678FA">
      <w:pPr>
        <w:jc w:val="right"/>
        <w:rPr>
          <w:rFonts w:ascii="GHEA Grapalat" w:hAnsi="GHEA Grapalat"/>
          <w:sz w:val="20"/>
          <w:lang w:val="hy-AM"/>
        </w:rPr>
      </w:pPr>
    </w:p>
    <w:p w14:paraId="59760663" w14:textId="77777777" w:rsidR="00DC4554" w:rsidRDefault="00DC4554" w:rsidP="007678FA">
      <w:pPr>
        <w:jc w:val="right"/>
        <w:rPr>
          <w:rFonts w:ascii="GHEA Grapalat" w:hAnsi="GHEA Grapalat"/>
          <w:sz w:val="20"/>
          <w:lang w:val="hy-AM"/>
        </w:rPr>
      </w:pPr>
    </w:p>
    <w:p w14:paraId="25E094F7" w14:textId="77777777" w:rsidR="00990B06" w:rsidRDefault="00990B06" w:rsidP="006A678C">
      <w:pPr>
        <w:jc w:val="right"/>
        <w:rPr>
          <w:rFonts w:ascii="GHEA Grapalat" w:hAnsi="GHEA Grapalat"/>
          <w:i/>
          <w:sz w:val="18"/>
          <w:lang w:val="hy-AM"/>
        </w:rPr>
      </w:pPr>
    </w:p>
    <w:p w14:paraId="33BF7DFB" w14:textId="77777777" w:rsidR="00990B06" w:rsidRDefault="00990B06" w:rsidP="006A678C">
      <w:pPr>
        <w:jc w:val="right"/>
        <w:rPr>
          <w:rFonts w:ascii="GHEA Grapalat" w:hAnsi="GHEA Grapalat"/>
          <w:i/>
          <w:sz w:val="18"/>
          <w:lang w:val="hy-AM"/>
        </w:rPr>
      </w:pPr>
    </w:p>
    <w:p w14:paraId="625C5A6E" w14:textId="77777777" w:rsidR="00E55E82" w:rsidRDefault="00E55E82" w:rsidP="006A678C">
      <w:pPr>
        <w:jc w:val="right"/>
        <w:rPr>
          <w:rFonts w:ascii="GHEA Grapalat" w:hAnsi="GHEA Grapalat"/>
          <w:i/>
          <w:sz w:val="18"/>
          <w:lang w:val="hy-AM"/>
        </w:rPr>
      </w:pPr>
    </w:p>
    <w:p w14:paraId="0C062660" w14:textId="77777777" w:rsidR="00E55E82" w:rsidRDefault="00E55E82" w:rsidP="006A678C">
      <w:pPr>
        <w:jc w:val="right"/>
        <w:rPr>
          <w:rFonts w:ascii="GHEA Grapalat" w:hAnsi="GHEA Grapalat"/>
          <w:i/>
          <w:sz w:val="18"/>
          <w:lang w:val="hy-AM"/>
        </w:rPr>
      </w:pPr>
    </w:p>
    <w:p w14:paraId="62FAE061" w14:textId="77777777" w:rsidR="00E55E82" w:rsidRDefault="00E55E82" w:rsidP="006A678C">
      <w:pPr>
        <w:jc w:val="right"/>
        <w:rPr>
          <w:rFonts w:ascii="GHEA Grapalat" w:hAnsi="GHEA Grapalat"/>
          <w:i/>
          <w:sz w:val="18"/>
          <w:lang w:val="hy-AM"/>
        </w:rPr>
      </w:pPr>
    </w:p>
    <w:p w14:paraId="4D7EC939" w14:textId="77777777" w:rsidR="00E55E82" w:rsidRDefault="00E55E82" w:rsidP="006A678C">
      <w:pPr>
        <w:jc w:val="right"/>
        <w:rPr>
          <w:rFonts w:ascii="GHEA Grapalat" w:hAnsi="GHEA Grapalat"/>
          <w:i/>
          <w:sz w:val="18"/>
          <w:lang w:val="hy-AM"/>
        </w:rPr>
      </w:pPr>
    </w:p>
    <w:p w14:paraId="13FA5D56" w14:textId="77777777" w:rsidR="00E55E82" w:rsidRDefault="00E55E82" w:rsidP="006A678C">
      <w:pPr>
        <w:jc w:val="right"/>
        <w:rPr>
          <w:rFonts w:ascii="GHEA Grapalat" w:hAnsi="GHEA Grapalat"/>
          <w:i/>
          <w:sz w:val="18"/>
          <w:lang w:val="hy-AM"/>
        </w:rPr>
      </w:pPr>
    </w:p>
    <w:p w14:paraId="06DB669D" w14:textId="77777777" w:rsidR="00E55E82" w:rsidRDefault="00E55E82" w:rsidP="006A678C">
      <w:pPr>
        <w:jc w:val="right"/>
        <w:rPr>
          <w:rFonts w:ascii="GHEA Grapalat" w:hAnsi="GHEA Grapalat"/>
          <w:i/>
          <w:sz w:val="18"/>
          <w:lang w:val="hy-AM"/>
        </w:rPr>
      </w:pPr>
    </w:p>
    <w:p w14:paraId="29FC5B9F" w14:textId="77777777" w:rsidR="00E55E82" w:rsidRDefault="00E55E82" w:rsidP="006A678C">
      <w:pPr>
        <w:jc w:val="right"/>
        <w:rPr>
          <w:rFonts w:ascii="GHEA Grapalat" w:hAnsi="GHEA Grapalat"/>
          <w:i/>
          <w:sz w:val="18"/>
          <w:lang w:val="hy-AM"/>
        </w:rPr>
      </w:pPr>
    </w:p>
    <w:p w14:paraId="51539A48" w14:textId="77777777" w:rsidR="00E55E82" w:rsidRDefault="00E55E82" w:rsidP="006A678C">
      <w:pPr>
        <w:jc w:val="right"/>
        <w:rPr>
          <w:rFonts w:ascii="GHEA Grapalat" w:hAnsi="GHEA Grapalat"/>
          <w:i/>
          <w:sz w:val="18"/>
          <w:lang w:val="hy-AM"/>
        </w:rPr>
      </w:pPr>
    </w:p>
    <w:p w14:paraId="0F52ACDA" w14:textId="77777777" w:rsidR="00E55E82" w:rsidRDefault="00E55E82" w:rsidP="006A678C">
      <w:pPr>
        <w:jc w:val="right"/>
        <w:rPr>
          <w:rFonts w:ascii="GHEA Grapalat" w:hAnsi="GHEA Grapalat"/>
          <w:i/>
          <w:sz w:val="18"/>
          <w:lang w:val="hy-AM"/>
        </w:rPr>
      </w:pPr>
    </w:p>
    <w:p w14:paraId="71BDE1DD" w14:textId="77777777" w:rsidR="00E55E82" w:rsidRDefault="00E55E82" w:rsidP="006A678C">
      <w:pPr>
        <w:jc w:val="right"/>
        <w:rPr>
          <w:rFonts w:ascii="GHEA Grapalat" w:hAnsi="GHEA Grapalat"/>
          <w:i/>
          <w:sz w:val="18"/>
          <w:lang w:val="hy-AM"/>
        </w:rPr>
      </w:pPr>
    </w:p>
    <w:p w14:paraId="51AC5196" w14:textId="77777777" w:rsidR="001B6E80" w:rsidRDefault="001B6E80" w:rsidP="006A678C">
      <w:pPr>
        <w:jc w:val="right"/>
        <w:rPr>
          <w:rFonts w:ascii="GHEA Grapalat" w:hAnsi="GHEA Grapalat"/>
          <w:i/>
          <w:sz w:val="18"/>
          <w:lang w:val="hy-AM"/>
        </w:rPr>
      </w:pPr>
    </w:p>
    <w:p w14:paraId="5AC2DA6E" w14:textId="77777777" w:rsidR="001B6E80" w:rsidRDefault="001B6E80" w:rsidP="006A678C">
      <w:pPr>
        <w:jc w:val="right"/>
        <w:rPr>
          <w:rFonts w:ascii="GHEA Grapalat" w:hAnsi="GHEA Grapalat"/>
          <w:i/>
          <w:sz w:val="18"/>
          <w:lang w:val="hy-AM"/>
        </w:rPr>
      </w:pPr>
    </w:p>
    <w:p w14:paraId="0042A03B" w14:textId="77777777" w:rsidR="001B6E80" w:rsidRDefault="001B6E80" w:rsidP="006A678C">
      <w:pPr>
        <w:jc w:val="right"/>
        <w:rPr>
          <w:rFonts w:ascii="GHEA Grapalat" w:hAnsi="GHEA Grapalat"/>
          <w:i/>
          <w:sz w:val="18"/>
          <w:lang w:val="hy-AM"/>
        </w:rPr>
      </w:pPr>
    </w:p>
    <w:p w14:paraId="1709AAFD" w14:textId="77777777" w:rsidR="001B6E80" w:rsidRDefault="001B6E80" w:rsidP="006A678C">
      <w:pPr>
        <w:jc w:val="right"/>
        <w:rPr>
          <w:rFonts w:ascii="GHEA Grapalat" w:hAnsi="GHEA Grapalat"/>
          <w:i/>
          <w:sz w:val="18"/>
          <w:lang w:val="hy-AM"/>
        </w:rPr>
      </w:pPr>
    </w:p>
    <w:p w14:paraId="68F15E30" w14:textId="77777777" w:rsidR="001B6E80" w:rsidRDefault="001B6E80" w:rsidP="006A678C">
      <w:pPr>
        <w:jc w:val="right"/>
        <w:rPr>
          <w:rFonts w:ascii="GHEA Grapalat" w:hAnsi="GHEA Grapalat"/>
          <w:i/>
          <w:sz w:val="18"/>
          <w:lang w:val="hy-AM"/>
        </w:rPr>
      </w:pPr>
    </w:p>
    <w:p w14:paraId="0EB73B14" w14:textId="77777777" w:rsidR="001B6E80" w:rsidRDefault="001B6E80" w:rsidP="006A678C">
      <w:pPr>
        <w:jc w:val="right"/>
        <w:rPr>
          <w:rFonts w:ascii="GHEA Grapalat" w:hAnsi="GHEA Grapalat"/>
          <w:i/>
          <w:sz w:val="18"/>
          <w:lang w:val="hy-AM"/>
        </w:rPr>
      </w:pPr>
    </w:p>
    <w:p w14:paraId="26621993" w14:textId="77777777" w:rsidR="001B6E80" w:rsidRDefault="001B6E80" w:rsidP="006A678C">
      <w:pPr>
        <w:jc w:val="right"/>
        <w:rPr>
          <w:rFonts w:ascii="GHEA Grapalat" w:hAnsi="GHEA Grapalat"/>
          <w:i/>
          <w:sz w:val="18"/>
          <w:lang w:val="hy-AM"/>
        </w:rPr>
      </w:pPr>
    </w:p>
    <w:p w14:paraId="1C8EBDBE" w14:textId="77777777" w:rsidR="00E55E82" w:rsidRDefault="00E55E82" w:rsidP="006A678C">
      <w:pPr>
        <w:jc w:val="right"/>
        <w:rPr>
          <w:rFonts w:ascii="GHEA Grapalat" w:hAnsi="GHEA Grapalat"/>
          <w:i/>
          <w:sz w:val="18"/>
          <w:lang w:val="hy-AM"/>
        </w:rPr>
      </w:pPr>
    </w:p>
    <w:p w14:paraId="2B11EF93" w14:textId="77777777" w:rsidR="00E55E82" w:rsidRDefault="00E55E82" w:rsidP="006A678C">
      <w:pPr>
        <w:jc w:val="right"/>
        <w:rPr>
          <w:rFonts w:ascii="GHEA Grapalat" w:hAnsi="GHEA Grapalat"/>
          <w:i/>
          <w:sz w:val="18"/>
          <w:lang w:val="hy-AM"/>
        </w:rPr>
      </w:pPr>
    </w:p>
    <w:p w14:paraId="40E2A600" w14:textId="77777777" w:rsidR="00A1059F" w:rsidRPr="00FB1EC7" w:rsidRDefault="00A1059F" w:rsidP="00A1059F">
      <w:pPr>
        <w:jc w:val="center"/>
        <w:rPr>
          <w:rFonts w:ascii="GHEA Grapalat" w:hAnsi="GHEA Grapalat" w:cs="Sylfaen"/>
          <w:b/>
          <w:lang w:val="pt-BR"/>
        </w:rPr>
      </w:pPr>
    </w:p>
    <w:p w14:paraId="1BA06A2A" w14:textId="240A3314" w:rsidR="007678FA" w:rsidRPr="00F566BF" w:rsidRDefault="007678FA" w:rsidP="006A678C">
      <w:pPr>
        <w:jc w:val="right"/>
        <w:rPr>
          <w:rFonts w:ascii="GHEA Grapalat" w:hAnsi="GHEA Grapalat"/>
          <w:i/>
          <w:sz w:val="18"/>
          <w:lang w:val="hy-AM"/>
        </w:rPr>
      </w:pPr>
      <w:r w:rsidRPr="00F566BF">
        <w:rPr>
          <w:rFonts w:ascii="GHEA Grapalat" w:hAnsi="GHEA Grapalat"/>
          <w:i/>
          <w:sz w:val="18"/>
          <w:lang w:val="hy-AM"/>
        </w:rPr>
        <w:lastRenderedPageBreak/>
        <w:t>Հավելված N 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6A2AAB7D" w:rsidR="007678FA" w:rsidRDefault="007678FA" w:rsidP="007678FA">
      <w:pPr>
        <w:jc w:val="right"/>
        <w:rPr>
          <w:rFonts w:ascii="GHEA Grapalat" w:hAnsi="GHEA Grapalat"/>
          <w:i/>
          <w:sz w:val="20"/>
          <w:szCs w:val="20"/>
          <w:lang w:val="hy-AM"/>
        </w:rPr>
      </w:pPr>
      <w:r w:rsidRPr="00896BDA">
        <w:rPr>
          <w:rFonts w:ascii="GHEA Grapalat" w:hAnsi="GHEA Grapalat"/>
          <w:i/>
          <w:sz w:val="20"/>
          <w:szCs w:val="20"/>
          <w:lang w:val="hy-AM"/>
        </w:rPr>
        <w:t xml:space="preserve">                    </w:t>
      </w:r>
      <w:r w:rsidR="00896BDA" w:rsidRPr="00896BDA">
        <w:rPr>
          <w:rFonts w:ascii="GHEA Grapalat" w:hAnsi="GHEA Grapalat"/>
          <w:i/>
          <w:sz w:val="20"/>
          <w:szCs w:val="20"/>
          <w:lang w:val="hy-AM"/>
        </w:rPr>
        <w:t xml:space="preserve">                   </w:t>
      </w:r>
      <w:r w:rsidR="00896BDA" w:rsidRPr="00896BDA">
        <w:rPr>
          <w:rFonts w:ascii="GHEA Grapalat" w:hAnsi="GHEA Grapalat"/>
          <w:color w:val="000000" w:themeColor="text1"/>
          <w:sz w:val="20"/>
          <w:szCs w:val="20"/>
          <w:lang w:val="hy-AM"/>
        </w:rPr>
        <w:t>«ՔԲԿ-ԳՀԱՇՁԲ-22/19»</w:t>
      </w:r>
      <w:r w:rsidR="00896BDA" w:rsidRPr="00896BDA">
        <w:rPr>
          <w:rFonts w:ascii="GHEA Grapalat" w:hAnsi="GHEA Grapalat"/>
          <w:b/>
          <w:color w:val="000000" w:themeColor="text1"/>
          <w:sz w:val="20"/>
          <w:szCs w:val="20"/>
          <w:lang w:val="es-ES"/>
        </w:rPr>
        <w:t xml:space="preserve"> </w:t>
      </w:r>
      <w:r w:rsidRPr="00896BDA">
        <w:rPr>
          <w:rFonts w:ascii="GHEA Grapalat" w:hAnsi="GHEA Grapalat"/>
          <w:i/>
          <w:sz w:val="20"/>
          <w:szCs w:val="20"/>
          <w:lang w:val="hy-AM"/>
        </w:rPr>
        <w:t xml:space="preserve"> ծածկագրով պայման</w:t>
      </w:r>
      <w:bookmarkStart w:id="12" w:name="_GoBack"/>
      <w:bookmarkEnd w:id="12"/>
      <w:r w:rsidRPr="00896BDA">
        <w:rPr>
          <w:rFonts w:ascii="GHEA Grapalat" w:hAnsi="GHEA Grapalat"/>
          <w:i/>
          <w:sz w:val="20"/>
          <w:szCs w:val="20"/>
          <w:lang w:val="hy-AM"/>
        </w:rPr>
        <w:t>ագրի</w:t>
      </w:r>
    </w:p>
    <w:p w14:paraId="48D1C8A0" w14:textId="77777777" w:rsidR="00A1059F" w:rsidRDefault="00A1059F" w:rsidP="007678FA">
      <w:pPr>
        <w:jc w:val="right"/>
        <w:rPr>
          <w:rFonts w:ascii="GHEA Grapalat" w:hAnsi="GHEA Grapalat"/>
          <w:i/>
          <w:sz w:val="20"/>
          <w:szCs w:val="20"/>
          <w:lang w:val="hy-AM"/>
        </w:rPr>
      </w:pPr>
    </w:p>
    <w:p w14:paraId="34B29F5C" w14:textId="77777777" w:rsidR="00A1059F" w:rsidRPr="00896BDA" w:rsidRDefault="00A1059F" w:rsidP="007678FA">
      <w:pPr>
        <w:jc w:val="right"/>
        <w:rPr>
          <w:rFonts w:ascii="GHEA Grapalat" w:hAnsi="GHEA Grapalat"/>
          <w:i/>
          <w:sz w:val="20"/>
          <w:szCs w:val="20"/>
          <w:lang w:val="hy-AM"/>
        </w:rPr>
      </w:pPr>
    </w:p>
    <w:p w14:paraId="2D845586" w14:textId="77777777" w:rsidR="00A1059F" w:rsidRDefault="00A1059F" w:rsidP="00A1059F">
      <w:pPr>
        <w:jc w:val="center"/>
        <w:rPr>
          <w:rFonts w:ascii="GHEA Grapalat" w:hAnsi="GHEA Grapalat" w:cs="Arial"/>
          <w:b/>
          <w:bCs/>
          <w:color w:val="000000"/>
          <w:sz w:val="22"/>
          <w:szCs w:val="22"/>
          <w:lang w:val="hy-AM" w:eastAsia="ru-RU"/>
        </w:rPr>
      </w:pPr>
      <w:r w:rsidRPr="00A1059F">
        <w:rPr>
          <w:rFonts w:ascii="GHEA Grapalat" w:hAnsi="GHEA Grapalat" w:cs="Arial"/>
          <w:b/>
          <w:bCs/>
          <w:color w:val="000000"/>
          <w:sz w:val="22"/>
          <w:szCs w:val="22"/>
          <w:lang w:val="hy-AM" w:eastAsia="ru-RU"/>
        </w:rPr>
        <w:t>ՕՐԱՑՈՒՑԱՅԻՆ</w:t>
      </w:r>
      <w:r w:rsidRPr="00AD3708">
        <w:rPr>
          <w:rFonts w:ascii="GHEA Grapalat" w:hAnsi="GHEA Grapalat" w:cs="Arial"/>
          <w:b/>
          <w:bCs/>
          <w:color w:val="000000"/>
          <w:sz w:val="22"/>
          <w:szCs w:val="22"/>
          <w:lang w:val="pt-BR" w:eastAsia="ru-RU"/>
        </w:rPr>
        <w:t xml:space="preserve"> </w:t>
      </w:r>
      <w:r w:rsidRPr="00A1059F">
        <w:rPr>
          <w:rFonts w:ascii="GHEA Grapalat" w:hAnsi="GHEA Grapalat" w:cs="Arial"/>
          <w:b/>
          <w:bCs/>
          <w:color w:val="000000"/>
          <w:sz w:val="22"/>
          <w:szCs w:val="22"/>
          <w:lang w:val="hy-AM" w:eastAsia="ru-RU"/>
        </w:rPr>
        <w:t>ԳՐԱՖԻԿ</w:t>
      </w:r>
    </w:p>
    <w:p w14:paraId="165605B0" w14:textId="77777777" w:rsidR="00A1059F" w:rsidRDefault="00A1059F" w:rsidP="00A1059F">
      <w:pPr>
        <w:jc w:val="center"/>
        <w:rPr>
          <w:rFonts w:ascii="GHEA Grapalat" w:hAnsi="GHEA Grapalat" w:cs="Arial"/>
          <w:b/>
          <w:bCs/>
          <w:color w:val="000000"/>
          <w:sz w:val="22"/>
          <w:szCs w:val="22"/>
          <w:lang w:val="hy-AM" w:eastAsia="ru-RU"/>
        </w:rPr>
      </w:pPr>
    </w:p>
    <w:p w14:paraId="7AABFE82" w14:textId="77777777" w:rsidR="00A1059F" w:rsidRDefault="00A1059F" w:rsidP="00A1059F">
      <w:pPr>
        <w:jc w:val="center"/>
        <w:rPr>
          <w:rFonts w:ascii="GHEA Grapalat" w:hAnsi="GHEA Grapalat" w:cs="Arial"/>
          <w:b/>
          <w:bCs/>
          <w:color w:val="000000"/>
          <w:sz w:val="22"/>
          <w:szCs w:val="22"/>
          <w:lang w:val="hy-AM" w:eastAsia="ru-RU"/>
        </w:rPr>
      </w:pPr>
    </w:p>
    <w:p w14:paraId="334FB72A" w14:textId="77777777" w:rsidR="00A1059F" w:rsidRDefault="00A1059F" w:rsidP="00A1059F">
      <w:pPr>
        <w:jc w:val="center"/>
        <w:rPr>
          <w:rFonts w:ascii="GHEA Grapalat" w:hAnsi="GHEA Grapalat" w:cs="Arial"/>
          <w:b/>
          <w:bCs/>
          <w:color w:val="000000"/>
          <w:sz w:val="22"/>
          <w:szCs w:val="22"/>
          <w:lang w:val="hy-AM"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763"/>
        <w:gridCol w:w="1691"/>
        <w:gridCol w:w="1440"/>
      </w:tblGrid>
      <w:tr w:rsidR="00A41FBE" w:rsidRPr="00E6597C" w14:paraId="1A7AE00F" w14:textId="77777777" w:rsidTr="001647B5">
        <w:trPr>
          <w:cantSplit/>
          <w:jc w:val="center"/>
        </w:trPr>
        <w:tc>
          <w:tcPr>
            <w:tcW w:w="540" w:type="dxa"/>
            <w:vMerge w:val="restart"/>
            <w:vAlign w:val="center"/>
          </w:tcPr>
          <w:p w14:paraId="10BD9986" w14:textId="77777777" w:rsidR="00A41FBE" w:rsidRPr="00E6597C" w:rsidRDefault="00A41FBE" w:rsidP="009017D6">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763" w:type="dxa"/>
            <w:vMerge w:val="restart"/>
            <w:vAlign w:val="center"/>
          </w:tcPr>
          <w:p w14:paraId="54B769F8" w14:textId="77777777" w:rsidR="00A41FBE" w:rsidRPr="00E6597C" w:rsidRDefault="00A41FBE" w:rsidP="009017D6">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1B692317" w14:textId="77777777" w:rsidR="00A41FBE" w:rsidRPr="00E6597C" w:rsidRDefault="00A41FBE" w:rsidP="009017D6">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3131" w:type="dxa"/>
            <w:gridSpan w:val="2"/>
            <w:vAlign w:val="center"/>
          </w:tcPr>
          <w:p w14:paraId="2B73F496" w14:textId="77777777" w:rsidR="00A41FBE" w:rsidRPr="00E6597C" w:rsidRDefault="00A41FBE" w:rsidP="009017D6">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A41FBE" w:rsidRPr="00E6597C" w14:paraId="5B3203E6" w14:textId="77777777" w:rsidTr="001647B5">
        <w:trPr>
          <w:cantSplit/>
          <w:trHeight w:val="586"/>
          <w:jc w:val="center"/>
        </w:trPr>
        <w:tc>
          <w:tcPr>
            <w:tcW w:w="540" w:type="dxa"/>
            <w:vMerge/>
            <w:vAlign w:val="center"/>
          </w:tcPr>
          <w:p w14:paraId="76F25073" w14:textId="77777777" w:rsidR="00A41FBE" w:rsidRPr="00E6597C" w:rsidRDefault="00A41FBE" w:rsidP="009017D6">
            <w:pPr>
              <w:jc w:val="both"/>
              <w:rPr>
                <w:rFonts w:ascii="GHEA Grapalat" w:hAnsi="GHEA Grapalat"/>
                <w:sz w:val="20"/>
                <w:szCs w:val="20"/>
                <w:lang w:val="pt-BR"/>
              </w:rPr>
            </w:pPr>
          </w:p>
        </w:tc>
        <w:tc>
          <w:tcPr>
            <w:tcW w:w="4763" w:type="dxa"/>
            <w:vMerge/>
          </w:tcPr>
          <w:p w14:paraId="49054409" w14:textId="77777777" w:rsidR="00A41FBE" w:rsidRPr="00E6597C" w:rsidRDefault="00A41FBE" w:rsidP="009017D6">
            <w:pPr>
              <w:rPr>
                <w:rFonts w:ascii="GHEA Grapalat" w:hAnsi="GHEA Grapalat"/>
                <w:sz w:val="20"/>
                <w:szCs w:val="20"/>
                <w:lang w:val="pt-BR"/>
              </w:rPr>
            </w:pPr>
          </w:p>
        </w:tc>
        <w:tc>
          <w:tcPr>
            <w:tcW w:w="1691" w:type="dxa"/>
            <w:vAlign w:val="center"/>
          </w:tcPr>
          <w:p w14:paraId="6A0FFBA3" w14:textId="77777777" w:rsidR="00A41FBE" w:rsidRPr="004517D6" w:rsidRDefault="00A41FBE" w:rsidP="009017D6">
            <w:pPr>
              <w:jc w:val="center"/>
              <w:rPr>
                <w:rFonts w:ascii="GHEA Grapalat" w:hAnsi="GHEA Grapalat" w:cs="Sylfaen"/>
                <w:sz w:val="20"/>
                <w:szCs w:val="20"/>
                <w:lang w:val="pt-BR"/>
              </w:rPr>
            </w:pPr>
            <w:r w:rsidRPr="00E6597C">
              <w:rPr>
                <w:rFonts w:ascii="GHEA Grapalat" w:hAnsi="GHEA Grapalat" w:cs="Sylfaen"/>
                <w:sz w:val="20"/>
                <w:szCs w:val="20"/>
                <w:lang w:val="pt-BR"/>
              </w:rPr>
              <w:t>Սկիզբը</w:t>
            </w:r>
          </w:p>
        </w:tc>
        <w:tc>
          <w:tcPr>
            <w:tcW w:w="1440" w:type="dxa"/>
            <w:vAlign w:val="center"/>
          </w:tcPr>
          <w:p w14:paraId="02358B6A" w14:textId="77777777" w:rsidR="00A41FBE" w:rsidRPr="004517D6" w:rsidRDefault="00A41FBE" w:rsidP="009017D6">
            <w:pPr>
              <w:jc w:val="center"/>
              <w:rPr>
                <w:rFonts w:ascii="GHEA Grapalat" w:hAnsi="GHEA Grapalat" w:cs="Sylfaen"/>
                <w:sz w:val="20"/>
                <w:szCs w:val="20"/>
                <w:lang w:val="pt-BR"/>
              </w:rPr>
            </w:pPr>
            <w:r w:rsidRPr="004517D6">
              <w:rPr>
                <w:rFonts w:ascii="GHEA Grapalat" w:hAnsi="GHEA Grapalat" w:cs="Sylfaen"/>
                <w:sz w:val="20"/>
                <w:szCs w:val="20"/>
                <w:lang w:val="pt-BR"/>
              </w:rPr>
              <w:t>Ավարտը</w:t>
            </w:r>
          </w:p>
        </w:tc>
      </w:tr>
      <w:tr w:rsidR="00A41FBE" w:rsidRPr="00B01B43" w14:paraId="4ADB0A08" w14:textId="77777777" w:rsidTr="001647B5">
        <w:trPr>
          <w:trHeight w:val="586"/>
          <w:jc w:val="center"/>
        </w:trPr>
        <w:tc>
          <w:tcPr>
            <w:tcW w:w="540" w:type="dxa"/>
            <w:vAlign w:val="center"/>
          </w:tcPr>
          <w:p w14:paraId="28CC76B6" w14:textId="77777777" w:rsidR="00A41FBE" w:rsidRPr="00E6597C" w:rsidRDefault="00A41FBE" w:rsidP="009017D6">
            <w:pPr>
              <w:jc w:val="center"/>
              <w:rPr>
                <w:rFonts w:ascii="GHEA Grapalat" w:hAnsi="GHEA Grapalat"/>
                <w:sz w:val="20"/>
                <w:szCs w:val="20"/>
                <w:lang w:val="pt-BR"/>
              </w:rPr>
            </w:pPr>
            <w:r w:rsidRPr="00E6597C">
              <w:rPr>
                <w:rFonts w:ascii="GHEA Grapalat" w:hAnsi="GHEA Grapalat"/>
                <w:sz w:val="20"/>
                <w:szCs w:val="20"/>
                <w:lang w:val="pt-BR"/>
              </w:rPr>
              <w:t>1</w:t>
            </w:r>
          </w:p>
        </w:tc>
        <w:tc>
          <w:tcPr>
            <w:tcW w:w="4763" w:type="dxa"/>
            <w:vAlign w:val="center"/>
          </w:tcPr>
          <w:p w14:paraId="46F2DAAA" w14:textId="5720B07D" w:rsidR="00A41FBE" w:rsidRPr="00E6597C" w:rsidRDefault="007B00F2" w:rsidP="00D12831">
            <w:pPr>
              <w:rPr>
                <w:rFonts w:ascii="GHEA Grapalat" w:hAnsi="GHEA Grapalat"/>
                <w:sz w:val="20"/>
                <w:szCs w:val="20"/>
                <w:lang w:val="pt-BR"/>
              </w:rPr>
            </w:pPr>
            <w:r w:rsidRPr="007B00F2">
              <w:rPr>
                <w:rFonts w:ascii="GHEA Grapalat" w:hAnsi="GHEA Grapalat"/>
                <w:sz w:val="20"/>
                <w:szCs w:val="20"/>
                <w:lang w:val="pt-BR"/>
              </w:rPr>
              <w:t>ներքին պատերի, մանրահատակի ապամոնտաժման, ներքին վերանորոգման, նոր օդափոխության համակարգի լարանցման իրականացման  աշխատանքների</w:t>
            </w:r>
          </w:p>
        </w:tc>
        <w:tc>
          <w:tcPr>
            <w:tcW w:w="1691" w:type="dxa"/>
            <w:vAlign w:val="center"/>
          </w:tcPr>
          <w:p w14:paraId="6DBB8E96" w14:textId="13CBC01F" w:rsidR="00A41FBE" w:rsidRPr="004517D6" w:rsidRDefault="00325577" w:rsidP="00325577">
            <w:pPr>
              <w:jc w:val="center"/>
              <w:rPr>
                <w:rFonts w:ascii="GHEA Grapalat" w:hAnsi="GHEA Grapalat"/>
                <w:color w:val="000000"/>
                <w:sz w:val="18"/>
                <w:szCs w:val="18"/>
                <w:lang w:val="hy-AM"/>
              </w:rPr>
            </w:pPr>
            <w:r>
              <w:rPr>
                <w:rFonts w:ascii="GHEA Grapalat" w:hAnsi="GHEA Grapalat"/>
                <w:color w:val="000000"/>
                <w:sz w:val="18"/>
                <w:szCs w:val="18"/>
                <w:lang w:val="hy-AM"/>
              </w:rPr>
              <w:t>Համաձայնագրի ստորագրման օրվանից</w:t>
            </w:r>
          </w:p>
        </w:tc>
        <w:tc>
          <w:tcPr>
            <w:tcW w:w="1440" w:type="dxa"/>
            <w:vAlign w:val="center"/>
          </w:tcPr>
          <w:p w14:paraId="4F5A00BC" w14:textId="3CD24A3A" w:rsidR="00A41FBE" w:rsidRPr="004517D6" w:rsidRDefault="00A41FBE" w:rsidP="00325577">
            <w:pPr>
              <w:jc w:val="center"/>
              <w:rPr>
                <w:rFonts w:ascii="GHEA Grapalat" w:hAnsi="GHEA Grapalat"/>
                <w:color w:val="000000"/>
                <w:sz w:val="18"/>
                <w:szCs w:val="18"/>
                <w:lang w:val="hy-AM"/>
              </w:rPr>
            </w:pPr>
            <w:r w:rsidRPr="004517D6">
              <w:rPr>
                <w:rFonts w:ascii="GHEA Grapalat" w:hAnsi="GHEA Grapalat"/>
                <w:color w:val="000000"/>
                <w:sz w:val="18"/>
                <w:szCs w:val="18"/>
                <w:lang w:val="hy-AM"/>
              </w:rPr>
              <w:t xml:space="preserve">2022 թվականի դեկտեմբերի </w:t>
            </w:r>
            <w:r w:rsidR="00325577">
              <w:rPr>
                <w:rFonts w:ascii="GHEA Grapalat" w:hAnsi="GHEA Grapalat"/>
                <w:color w:val="000000"/>
                <w:sz w:val="18"/>
                <w:szCs w:val="18"/>
                <w:lang w:val="hy-AM"/>
              </w:rPr>
              <w:t>25</w:t>
            </w:r>
          </w:p>
        </w:tc>
      </w:tr>
    </w:tbl>
    <w:p w14:paraId="1555F066" w14:textId="77777777" w:rsidR="0056500B" w:rsidRPr="00722F67" w:rsidRDefault="0056500B" w:rsidP="0056500B">
      <w:pPr>
        <w:jc w:val="center"/>
        <w:rPr>
          <w:rFonts w:ascii="GHEA Grapalat" w:hAnsi="GHEA Grapalat"/>
          <w:sz w:val="14"/>
          <w:szCs w:val="14"/>
          <w:lang w:val="hy-AM"/>
        </w:rPr>
      </w:pPr>
      <w:r w:rsidRPr="00722F67">
        <w:rPr>
          <w:rFonts w:ascii="GHEA Grapalat" w:hAnsi="GHEA Grapalat" w:cs="Sylfaen"/>
          <w:i/>
          <w:sz w:val="14"/>
          <w:szCs w:val="14"/>
          <w:lang w:val="pt-BR"/>
        </w:rPr>
        <w:t>* ծառայության մատուցման վերջնաժամկետը չի կարող ավել լինել, քան տվյալ տարվա դեկտեմբերի 25-ը:</w:t>
      </w:r>
    </w:p>
    <w:p w14:paraId="14329C81" w14:textId="77777777" w:rsidR="00A1059F" w:rsidRDefault="00A1059F" w:rsidP="00A1059F">
      <w:pPr>
        <w:jc w:val="center"/>
        <w:rPr>
          <w:rFonts w:ascii="GHEA Grapalat" w:hAnsi="GHEA Grapalat" w:cs="Arial"/>
          <w:b/>
          <w:bCs/>
          <w:color w:val="000000"/>
          <w:sz w:val="22"/>
          <w:szCs w:val="22"/>
          <w:lang w:val="hy-AM" w:eastAsia="ru-RU"/>
        </w:rPr>
      </w:pPr>
    </w:p>
    <w:p w14:paraId="74AAB6F5" w14:textId="77777777" w:rsidR="00A1059F" w:rsidRDefault="00A1059F" w:rsidP="00A1059F">
      <w:pPr>
        <w:jc w:val="center"/>
        <w:rPr>
          <w:rFonts w:ascii="GHEA Grapalat" w:hAnsi="GHEA Grapalat" w:cs="Arial"/>
          <w:b/>
          <w:bCs/>
          <w:color w:val="000000"/>
          <w:sz w:val="22"/>
          <w:szCs w:val="22"/>
          <w:lang w:val="hy-AM" w:eastAsia="ru-RU"/>
        </w:rPr>
      </w:pPr>
    </w:p>
    <w:p w14:paraId="5439DAC0" w14:textId="77777777" w:rsidR="00A1059F" w:rsidRDefault="00A1059F" w:rsidP="00A1059F">
      <w:pPr>
        <w:jc w:val="center"/>
        <w:rPr>
          <w:rFonts w:ascii="GHEA Grapalat" w:hAnsi="GHEA Grapalat" w:cs="Arial"/>
          <w:b/>
          <w:bCs/>
          <w:color w:val="000000"/>
          <w:sz w:val="22"/>
          <w:szCs w:val="22"/>
          <w:lang w:val="hy-AM" w:eastAsia="ru-RU"/>
        </w:rPr>
      </w:pPr>
    </w:p>
    <w:tbl>
      <w:tblPr>
        <w:tblW w:w="9639" w:type="dxa"/>
        <w:jc w:val="center"/>
        <w:tblLayout w:type="fixed"/>
        <w:tblLook w:val="0000" w:firstRow="0" w:lastRow="0" w:firstColumn="0" w:lastColumn="0" w:noHBand="0" w:noVBand="0"/>
      </w:tblPr>
      <w:tblGrid>
        <w:gridCol w:w="4536"/>
        <w:gridCol w:w="760"/>
        <w:gridCol w:w="4343"/>
      </w:tblGrid>
      <w:tr w:rsidR="00E55E82" w:rsidRPr="00F566BF" w14:paraId="36984F4F" w14:textId="77777777" w:rsidTr="009017D6">
        <w:trPr>
          <w:jc w:val="center"/>
        </w:trPr>
        <w:tc>
          <w:tcPr>
            <w:tcW w:w="4536" w:type="dxa"/>
          </w:tcPr>
          <w:p w14:paraId="1EC0B943" w14:textId="77777777" w:rsidR="00E55E82" w:rsidRPr="00F566BF" w:rsidRDefault="00E55E82" w:rsidP="009017D6">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629008FF" w14:textId="77777777" w:rsidR="00E55E82" w:rsidRPr="00F566BF" w:rsidRDefault="00E55E82" w:rsidP="009017D6">
            <w:pPr>
              <w:jc w:val="center"/>
              <w:rPr>
                <w:rFonts w:ascii="GHEA Grapalat" w:hAnsi="GHEA Grapalat"/>
                <w:lang w:val="ru-RU"/>
              </w:rPr>
            </w:pPr>
            <w:r w:rsidRPr="00F566BF">
              <w:rPr>
                <w:rFonts w:ascii="GHEA Grapalat" w:hAnsi="GHEA Grapalat"/>
                <w:lang w:val="ru-RU"/>
              </w:rPr>
              <w:t>---------------------------------</w:t>
            </w:r>
          </w:p>
          <w:p w14:paraId="4AB5FE52" w14:textId="77777777" w:rsidR="00E55E82" w:rsidRPr="00F566BF" w:rsidRDefault="00E55E82" w:rsidP="009017D6">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2EA67E8" w14:textId="77777777" w:rsidR="00E55E82" w:rsidRPr="00F566BF" w:rsidRDefault="00E55E82" w:rsidP="009017D6">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35A0FA23" w14:textId="77777777" w:rsidR="00E55E82" w:rsidRPr="00F566BF" w:rsidRDefault="00E55E82" w:rsidP="009017D6">
            <w:pPr>
              <w:spacing w:line="360" w:lineRule="auto"/>
              <w:jc w:val="center"/>
              <w:rPr>
                <w:rFonts w:ascii="GHEA Grapalat" w:hAnsi="GHEA Grapalat"/>
                <w:lang w:val="ru-RU"/>
              </w:rPr>
            </w:pPr>
          </w:p>
        </w:tc>
        <w:tc>
          <w:tcPr>
            <w:tcW w:w="4343" w:type="dxa"/>
          </w:tcPr>
          <w:p w14:paraId="5FADE02C" w14:textId="77777777" w:rsidR="00E55E82" w:rsidRDefault="00E55E82" w:rsidP="00E55E82">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171EDF15" w14:textId="77777777" w:rsidR="00E55E82" w:rsidRPr="00F566BF" w:rsidRDefault="00E55E82" w:rsidP="009017D6">
            <w:pPr>
              <w:jc w:val="center"/>
              <w:rPr>
                <w:rFonts w:ascii="GHEA Grapalat" w:hAnsi="GHEA Grapalat"/>
                <w:lang w:val="ru-RU"/>
              </w:rPr>
            </w:pPr>
            <w:r w:rsidRPr="00F566BF">
              <w:rPr>
                <w:rFonts w:ascii="GHEA Grapalat" w:hAnsi="GHEA Grapalat"/>
                <w:lang w:val="ru-RU"/>
              </w:rPr>
              <w:t>---------------------------------</w:t>
            </w:r>
          </w:p>
          <w:p w14:paraId="1660F8BB" w14:textId="77777777" w:rsidR="00E55E82" w:rsidRPr="00F566BF" w:rsidRDefault="00E55E82" w:rsidP="009017D6">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132D815" w14:textId="77777777" w:rsidR="00E55E82" w:rsidRPr="00F566BF" w:rsidRDefault="00E55E82" w:rsidP="009017D6">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4A89DA6E" w14:textId="77777777" w:rsidR="00A1059F" w:rsidRDefault="00A1059F" w:rsidP="00A1059F">
      <w:pPr>
        <w:jc w:val="center"/>
        <w:rPr>
          <w:rFonts w:ascii="GHEA Grapalat" w:hAnsi="GHEA Grapalat" w:cs="Arial"/>
          <w:b/>
          <w:bCs/>
          <w:color w:val="000000"/>
          <w:sz w:val="22"/>
          <w:szCs w:val="22"/>
          <w:lang w:val="hy-AM" w:eastAsia="ru-RU"/>
        </w:rPr>
      </w:pPr>
    </w:p>
    <w:p w14:paraId="258D9045" w14:textId="77777777" w:rsidR="00A1059F" w:rsidRDefault="00A1059F" w:rsidP="00A1059F">
      <w:pPr>
        <w:jc w:val="center"/>
        <w:rPr>
          <w:rFonts w:ascii="GHEA Grapalat" w:hAnsi="GHEA Grapalat" w:cs="Arial"/>
          <w:b/>
          <w:bCs/>
          <w:color w:val="000000"/>
          <w:sz w:val="22"/>
          <w:szCs w:val="22"/>
          <w:lang w:val="hy-AM" w:eastAsia="ru-RU"/>
        </w:rPr>
      </w:pPr>
    </w:p>
    <w:p w14:paraId="42E46688" w14:textId="77777777" w:rsidR="00A1059F" w:rsidRDefault="00A1059F" w:rsidP="00A1059F">
      <w:pPr>
        <w:jc w:val="center"/>
        <w:rPr>
          <w:rFonts w:ascii="GHEA Grapalat" w:hAnsi="GHEA Grapalat" w:cs="Arial"/>
          <w:b/>
          <w:bCs/>
          <w:color w:val="000000"/>
          <w:sz w:val="22"/>
          <w:szCs w:val="22"/>
          <w:lang w:val="hy-AM" w:eastAsia="ru-RU"/>
        </w:rPr>
      </w:pPr>
    </w:p>
    <w:p w14:paraId="4F3E437A" w14:textId="77777777" w:rsidR="00A1059F" w:rsidRDefault="00A1059F" w:rsidP="00A1059F">
      <w:pPr>
        <w:jc w:val="center"/>
        <w:rPr>
          <w:rFonts w:ascii="GHEA Grapalat" w:hAnsi="GHEA Grapalat" w:cs="Arial"/>
          <w:b/>
          <w:bCs/>
          <w:color w:val="000000"/>
          <w:sz w:val="22"/>
          <w:szCs w:val="22"/>
          <w:lang w:val="hy-AM" w:eastAsia="ru-RU"/>
        </w:rPr>
      </w:pPr>
    </w:p>
    <w:p w14:paraId="22AF7185" w14:textId="77777777" w:rsidR="00A1059F" w:rsidRDefault="00A1059F" w:rsidP="00A1059F">
      <w:pPr>
        <w:jc w:val="center"/>
        <w:rPr>
          <w:rFonts w:ascii="GHEA Grapalat" w:hAnsi="GHEA Grapalat" w:cs="Arial"/>
          <w:b/>
          <w:bCs/>
          <w:color w:val="000000"/>
          <w:sz w:val="22"/>
          <w:szCs w:val="22"/>
          <w:lang w:val="hy-AM" w:eastAsia="ru-RU"/>
        </w:rPr>
      </w:pPr>
    </w:p>
    <w:p w14:paraId="3FA2B8C2" w14:textId="77777777" w:rsidR="00A1059F" w:rsidRDefault="00A1059F" w:rsidP="00A1059F">
      <w:pPr>
        <w:jc w:val="center"/>
        <w:rPr>
          <w:rFonts w:ascii="GHEA Grapalat" w:hAnsi="GHEA Grapalat" w:cs="Arial"/>
          <w:b/>
          <w:bCs/>
          <w:color w:val="000000"/>
          <w:sz w:val="22"/>
          <w:szCs w:val="22"/>
          <w:lang w:val="hy-AM" w:eastAsia="ru-RU"/>
        </w:rPr>
      </w:pPr>
    </w:p>
    <w:p w14:paraId="6096C237" w14:textId="77777777" w:rsidR="00A1059F" w:rsidRDefault="00A1059F" w:rsidP="00A1059F">
      <w:pPr>
        <w:jc w:val="center"/>
        <w:rPr>
          <w:rFonts w:ascii="GHEA Grapalat" w:hAnsi="GHEA Grapalat" w:cs="Arial"/>
          <w:b/>
          <w:bCs/>
          <w:color w:val="000000"/>
          <w:sz w:val="22"/>
          <w:szCs w:val="22"/>
          <w:lang w:val="hy-AM" w:eastAsia="ru-RU"/>
        </w:rPr>
      </w:pPr>
    </w:p>
    <w:p w14:paraId="12A5ACB9" w14:textId="77777777" w:rsidR="00A1059F" w:rsidRDefault="00A1059F" w:rsidP="00A1059F">
      <w:pPr>
        <w:jc w:val="center"/>
        <w:rPr>
          <w:rFonts w:ascii="GHEA Grapalat" w:hAnsi="GHEA Grapalat" w:cs="Arial"/>
          <w:b/>
          <w:bCs/>
          <w:color w:val="000000"/>
          <w:sz w:val="22"/>
          <w:szCs w:val="22"/>
          <w:lang w:val="hy-AM" w:eastAsia="ru-RU"/>
        </w:rPr>
      </w:pPr>
    </w:p>
    <w:p w14:paraId="78DFE888" w14:textId="77777777" w:rsidR="00A1059F" w:rsidRDefault="00A1059F" w:rsidP="00A1059F">
      <w:pPr>
        <w:jc w:val="center"/>
        <w:rPr>
          <w:rFonts w:ascii="GHEA Grapalat" w:hAnsi="GHEA Grapalat" w:cs="Arial"/>
          <w:b/>
          <w:bCs/>
          <w:color w:val="000000"/>
          <w:sz w:val="22"/>
          <w:szCs w:val="22"/>
          <w:lang w:val="hy-AM" w:eastAsia="ru-RU"/>
        </w:rPr>
      </w:pPr>
    </w:p>
    <w:p w14:paraId="40E89381" w14:textId="77777777" w:rsidR="00A1059F" w:rsidRDefault="00A1059F" w:rsidP="00A1059F">
      <w:pPr>
        <w:jc w:val="center"/>
        <w:rPr>
          <w:rFonts w:ascii="GHEA Grapalat" w:hAnsi="GHEA Grapalat" w:cs="Arial"/>
          <w:b/>
          <w:bCs/>
          <w:color w:val="000000"/>
          <w:sz w:val="22"/>
          <w:szCs w:val="22"/>
          <w:lang w:val="hy-AM" w:eastAsia="ru-RU"/>
        </w:rPr>
      </w:pPr>
    </w:p>
    <w:p w14:paraId="356F9D7F" w14:textId="77777777" w:rsidR="00A1059F" w:rsidRDefault="00A1059F" w:rsidP="00A1059F">
      <w:pPr>
        <w:jc w:val="center"/>
        <w:rPr>
          <w:rFonts w:ascii="GHEA Grapalat" w:hAnsi="GHEA Grapalat" w:cs="Arial"/>
          <w:b/>
          <w:bCs/>
          <w:color w:val="000000"/>
          <w:sz w:val="22"/>
          <w:szCs w:val="22"/>
          <w:lang w:val="hy-AM" w:eastAsia="ru-RU"/>
        </w:rPr>
      </w:pPr>
    </w:p>
    <w:p w14:paraId="15F9DE9E" w14:textId="77777777" w:rsidR="00A1059F" w:rsidRDefault="00A1059F" w:rsidP="00A1059F">
      <w:pPr>
        <w:jc w:val="center"/>
        <w:rPr>
          <w:rFonts w:ascii="GHEA Grapalat" w:hAnsi="GHEA Grapalat" w:cs="Arial"/>
          <w:b/>
          <w:bCs/>
          <w:color w:val="000000"/>
          <w:sz w:val="22"/>
          <w:szCs w:val="22"/>
          <w:lang w:val="hy-AM" w:eastAsia="ru-RU"/>
        </w:rPr>
      </w:pPr>
    </w:p>
    <w:p w14:paraId="2DDDFFD5" w14:textId="77777777" w:rsidR="00A1059F" w:rsidRDefault="00A1059F" w:rsidP="00A1059F">
      <w:pPr>
        <w:jc w:val="center"/>
        <w:rPr>
          <w:rFonts w:ascii="GHEA Grapalat" w:hAnsi="GHEA Grapalat" w:cs="Arial"/>
          <w:b/>
          <w:bCs/>
          <w:color w:val="000000"/>
          <w:sz w:val="22"/>
          <w:szCs w:val="22"/>
          <w:lang w:val="hy-AM" w:eastAsia="ru-RU"/>
        </w:rPr>
      </w:pPr>
    </w:p>
    <w:p w14:paraId="38AC5D34" w14:textId="77777777" w:rsidR="00A1059F" w:rsidRDefault="00A1059F" w:rsidP="00A1059F">
      <w:pPr>
        <w:jc w:val="center"/>
        <w:rPr>
          <w:rFonts w:ascii="GHEA Grapalat" w:hAnsi="GHEA Grapalat" w:cs="Arial"/>
          <w:b/>
          <w:bCs/>
          <w:color w:val="000000"/>
          <w:sz w:val="22"/>
          <w:szCs w:val="22"/>
          <w:lang w:val="hy-AM" w:eastAsia="ru-RU"/>
        </w:rPr>
      </w:pPr>
    </w:p>
    <w:p w14:paraId="47807107" w14:textId="77777777" w:rsidR="00A1059F" w:rsidRDefault="00A1059F" w:rsidP="00A1059F">
      <w:pPr>
        <w:jc w:val="center"/>
        <w:rPr>
          <w:rFonts w:ascii="GHEA Grapalat" w:hAnsi="GHEA Grapalat" w:cs="Arial"/>
          <w:b/>
          <w:bCs/>
          <w:color w:val="000000"/>
          <w:sz w:val="22"/>
          <w:szCs w:val="22"/>
          <w:lang w:val="hy-AM" w:eastAsia="ru-RU"/>
        </w:rPr>
      </w:pPr>
    </w:p>
    <w:p w14:paraId="257CEAEB" w14:textId="77777777" w:rsidR="00A1059F" w:rsidRDefault="00A1059F" w:rsidP="00A1059F">
      <w:pPr>
        <w:jc w:val="center"/>
        <w:rPr>
          <w:rFonts w:ascii="GHEA Grapalat" w:hAnsi="GHEA Grapalat" w:cs="Arial"/>
          <w:b/>
          <w:bCs/>
          <w:color w:val="000000"/>
          <w:sz w:val="22"/>
          <w:szCs w:val="22"/>
          <w:lang w:val="hy-AM" w:eastAsia="ru-RU"/>
        </w:rPr>
      </w:pPr>
    </w:p>
    <w:p w14:paraId="444CF6E3" w14:textId="77777777" w:rsidR="00A1059F" w:rsidRDefault="00A1059F" w:rsidP="00A1059F">
      <w:pPr>
        <w:jc w:val="center"/>
        <w:rPr>
          <w:rFonts w:ascii="GHEA Grapalat" w:hAnsi="GHEA Grapalat" w:cs="Arial"/>
          <w:b/>
          <w:bCs/>
          <w:color w:val="000000"/>
          <w:sz w:val="22"/>
          <w:szCs w:val="22"/>
          <w:lang w:val="hy-AM" w:eastAsia="ru-RU"/>
        </w:rPr>
      </w:pPr>
    </w:p>
    <w:p w14:paraId="57A8412C" w14:textId="77777777" w:rsidR="00A1059F" w:rsidRDefault="00A1059F" w:rsidP="00A1059F">
      <w:pPr>
        <w:jc w:val="center"/>
        <w:rPr>
          <w:rFonts w:ascii="GHEA Grapalat" w:hAnsi="GHEA Grapalat" w:cs="Arial"/>
          <w:b/>
          <w:bCs/>
          <w:color w:val="000000"/>
          <w:sz w:val="22"/>
          <w:szCs w:val="22"/>
          <w:lang w:val="hy-AM" w:eastAsia="ru-RU"/>
        </w:rPr>
      </w:pPr>
    </w:p>
    <w:p w14:paraId="6CD92599" w14:textId="77777777" w:rsidR="00A1059F" w:rsidRDefault="00A1059F" w:rsidP="00A1059F">
      <w:pPr>
        <w:jc w:val="center"/>
        <w:rPr>
          <w:rFonts w:ascii="GHEA Grapalat" w:hAnsi="GHEA Grapalat" w:cs="Arial"/>
          <w:b/>
          <w:bCs/>
          <w:color w:val="000000"/>
          <w:sz w:val="22"/>
          <w:szCs w:val="22"/>
          <w:lang w:val="hy-AM" w:eastAsia="ru-RU"/>
        </w:rPr>
      </w:pPr>
    </w:p>
    <w:p w14:paraId="01B8BCC7" w14:textId="77777777" w:rsidR="00325577" w:rsidRDefault="00325577" w:rsidP="00A1059F">
      <w:pPr>
        <w:jc w:val="center"/>
        <w:rPr>
          <w:rFonts w:ascii="GHEA Grapalat" w:hAnsi="GHEA Grapalat" w:cs="Arial"/>
          <w:b/>
          <w:bCs/>
          <w:color w:val="000000"/>
          <w:sz w:val="22"/>
          <w:szCs w:val="22"/>
          <w:lang w:val="hy-AM" w:eastAsia="ru-RU"/>
        </w:rPr>
      </w:pPr>
    </w:p>
    <w:p w14:paraId="272EDF8F" w14:textId="77777777" w:rsidR="00325577" w:rsidRDefault="00325577" w:rsidP="00A1059F">
      <w:pPr>
        <w:jc w:val="center"/>
        <w:rPr>
          <w:rFonts w:ascii="GHEA Grapalat" w:hAnsi="GHEA Grapalat" w:cs="Arial"/>
          <w:b/>
          <w:bCs/>
          <w:color w:val="000000"/>
          <w:sz w:val="22"/>
          <w:szCs w:val="22"/>
          <w:lang w:val="hy-AM" w:eastAsia="ru-RU"/>
        </w:rPr>
      </w:pPr>
    </w:p>
    <w:p w14:paraId="4C432C72" w14:textId="77777777" w:rsidR="00325577" w:rsidRDefault="00325577" w:rsidP="00A1059F">
      <w:pPr>
        <w:jc w:val="center"/>
        <w:rPr>
          <w:rFonts w:ascii="GHEA Grapalat" w:hAnsi="GHEA Grapalat" w:cs="Arial"/>
          <w:b/>
          <w:bCs/>
          <w:color w:val="000000"/>
          <w:sz w:val="22"/>
          <w:szCs w:val="22"/>
          <w:lang w:val="hy-AM" w:eastAsia="ru-RU"/>
        </w:rPr>
      </w:pPr>
    </w:p>
    <w:p w14:paraId="480CE46F" w14:textId="77777777" w:rsidR="00325577" w:rsidRDefault="00325577" w:rsidP="00A1059F">
      <w:pPr>
        <w:jc w:val="center"/>
        <w:rPr>
          <w:rFonts w:ascii="GHEA Grapalat" w:hAnsi="GHEA Grapalat" w:cs="Arial"/>
          <w:b/>
          <w:bCs/>
          <w:color w:val="000000"/>
          <w:sz w:val="22"/>
          <w:szCs w:val="22"/>
          <w:lang w:val="hy-AM" w:eastAsia="ru-RU"/>
        </w:rPr>
      </w:pPr>
    </w:p>
    <w:p w14:paraId="31A45A0E" w14:textId="77777777" w:rsidR="00325577" w:rsidRDefault="00325577" w:rsidP="00A1059F">
      <w:pPr>
        <w:jc w:val="center"/>
        <w:rPr>
          <w:rFonts w:ascii="GHEA Grapalat" w:hAnsi="GHEA Grapalat" w:cs="Arial"/>
          <w:b/>
          <w:bCs/>
          <w:color w:val="000000"/>
          <w:sz w:val="22"/>
          <w:szCs w:val="22"/>
          <w:lang w:val="hy-AM" w:eastAsia="ru-RU"/>
        </w:rPr>
      </w:pPr>
    </w:p>
    <w:p w14:paraId="091F9BDD" w14:textId="77777777" w:rsidR="00325577" w:rsidRDefault="00325577" w:rsidP="00A1059F">
      <w:pPr>
        <w:jc w:val="center"/>
        <w:rPr>
          <w:rFonts w:ascii="GHEA Grapalat" w:hAnsi="GHEA Grapalat" w:cs="Arial"/>
          <w:b/>
          <w:bCs/>
          <w:color w:val="000000"/>
          <w:sz w:val="22"/>
          <w:szCs w:val="22"/>
          <w:lang w:val="hy-AM" w:eastAsia="ru-RU"/>
        </w:rPr>
      </w:pPr>
    </w:p>
    <w:p w14:paraId="1CAB196C" w14:textId="77777777" w:rsidR="00325577" w:rsidRDefault="00325577" w:rsidP="00A1059F">
      <w:pPr>
        <w:jc w:val="center"/>
        <w:rPr>
          <w:rFonts w:ascii="GHEA Grapalat" w:hAnsi="GHEA Grapalat" w:cs="Arial"/>
          <w:b/>
          <w:bCs/>
          <w:color w:val="000000"/>
          <w:sz w:val="22"/>
          <w:szCs w:val="22"/>
          <w:lang w:val="hy-AM" w:eastAsia="ru-RU"/>
        </w:rPr>
      </w:pPr>
    </w:p>
    <w:p w14:paraId="6AFAF72F" w14:textId="77777777" w:rsidR="00325577" w:rsidRDefault="00325577" w:rsidP="00A1059F">
      <w:pPr>
        <w:jc w:val="center"/>
        <w:rPr>
          <w:rFonts w:ascii="GHEA Grapalat" w:hAnsi="GHEA Grapalat" w:cs="Arial"/>
          <w:b/>
          <w:bCs/>
          <w:color w:val="000000"/>
          <w:sz w:val="22"/>
          <w:szCs w:val="22"/>
          <w:lang w:val="hy-AM" w:eastAsia="ru-RU"/>
        </w:rPr>
      </w:pPr>
    </w:p>
    <w:p w14:paraId="38E9B3B2" w14:textId="77777777" w:rsidR="00325577" w:rsidRDefault="00325577" w:rsidP="00A1059F">
      <w:pPr>
        <w:jc w:val="center"/>
        <w:rPr>
          <w:rFonts w:ascii="GHEA Grapalat" w:hAnsi="GHEA Grapalat" w:cs="Arial"/>
          <w:b/>
          <w:bCs/>
          <w:color w:val="000000"/>
          <w:sz w:val="22"/>
          <w:szCs w:val="22"/>
          <w:lang w:val="hy-AM" w:eastAsia="ru-RU"/>
        </w:rPr>
      </w:pPr>
    </w:p>
    <w:p w14:paraId="789F839C" w14:textId="77777777" w:rsidR="00325577" w:rsidRDefault="00325577" w:rsidP="00A1059F">
      <w:pPr>
        <w:jc w:val="center"/>
        <w:rPr>
          <w:rFonts w:ascii="GHEA Grapalat" w:hAnsi="GHEA Grapalat" w:cs="Arial"/>
          <w:b/>
          <w:bCs/>
          <w:color w:val="000000"/>
          <w:sz w:val="22"/>
          <w:szCs w:val="22"/>
          <w:lang w:val="hy-AM" w:eastAsia="ru-RU"/>
        </w:rPr>
      </w:pPr>
    </w:p>
    <w:p w14:paraId="1A88F09C" w14:textId="77777777" w:rsidR="00325577" w:rsidRDefault="00325577" w:rsidP="00A1059F">
      <w:pPr>
        <w:jc w:val="center"/>
        <w:rPr>
          <w:rFonts w:ascii="GHEA Grapalat" w:hAnsi="GHEA Grapalat" w:cs="Arial"/>
          <w:b/>
          <w:bCs/>
          <w:color w:val="000000"/>
          <w:sz w:val="22"/>
          <w:szCs w:val="22"/>
          <w:lang w:val="hy-AM" w:eastAsia="ru-RU"/>
        </w:rPr>
      </w:pPr>
    </w:p>
    <w:p w14:paraId="280E1964" w14:textId="40F1C66C" w:rsidR="00A1059F" w:rsidRPr="00F566BF" w:rsidRDefault="00A1059F" w:rsidP="00A1059F">
      <w:pPr>
        <w:jc w:val="right"/>
        <w:rPr>
          <w:rFonts w:ascii="GHEA Grapalat" w:hAnsi="GHEA Grapalat"/>
          <w:i/>
          <w:sz w:val="18"/>
          <w:lang w:val="hy-AM"/>
        </w:rPr>
      </w:pPr>
      <w:r w:rsidRPr="00F566BF">
        <w:rPr>
          <w:rFonts w:ascii="GHEA Grapalat" w:hAnsi="GHEA Grapalat"/>
          <w:i/>
          <w:sz w:val="18"/>
          <w:lang w:val="hy-AM"/>
        </w:rPr>
        <w:lastRenderedPageBreak/>
        <w:t xml:space="preserve">Հավելված N </w:t>
      </w:r>
      <w:r>
        <w:rPr>
          <w:rFonts w:ascii="GHEA Grapalat" w:hAnsi="GHEA Grapalat"/>
          <w:i/>
          <w:sz w:val="18"/>
          <w:lang w:val="hy-AM"/>
        </w:rPr>
        <w:t>3</w:t>
      </w:r>
    </w:p>
    <w:p w14:paraId="3FF0E9AB" w14:textId="77777777" w:rsidR="00A1059F" w:rsidRPr="00F566BF" w:rsidRDefault="00A1059F" w:rsidP="00A1059F">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184124E2" w14:textId="77777777" w:rsidR="00A1059F" w:rsidRDefault="00A1059F" w:rsidP="00A1059F">
      <w:pPr>
        <w:jc w:val="right"/>
        <w:rPr>
          <w:rFonts w:ascii="GHEA Grapalat" w:hAnsi="GHEA Grapalat"/>
          <w:i/>
          <w:sz w:val="20"/>
          <w:szCs w:val="20"/>
          <w:lang w:val="hy-AM"/>
        </w:rPr>
      </w:pPr>
      <w:r w:rsidRPr="00896BDA">
        <w:rPr>
          <w:rFonts w:ascii="GHEA Grapalat" w:hAnsi="GHEA Grapalat"/>
          <w:i/>
          <w:sz w:val="20"/>
          <w:szCs w:val="20"/>
          <w:lang w:val="hy-AM"/>
        </w:rPr>
        <w:t xml:space="preserve">                                       </w:t>
      </w:r>
      <w:r w:rsidRPr="00896BDA">
        <w:rPr>
          <w:rFonts w:ascii="GHEA Grapalat" w:hAnsi="GHEA Grapalat"/>
          <w:color w:val="000000" w:themeColor="text1"/>
          <w:sz w:val="20"/>
          <w:szCs w:val="20"/>
          <w:lang w:val="hy-AM"/>
        </w:rPr>
        <w:t>«ՔԲԿ-ԳՀԱՇՁԲ-22/19»</w:t>
      </w:r>
      <w:r w:rsidRPr="00896BDA">
        <w:rPr>
          <w:rFonts w:ascii="GHEA Grapalat" w:hAnsi="GHEA Grapalat"/>
          <w:b/>
          <w:color w:val="000000" w:themeColor="text1"/>
          <w:sz w:val="20"/>
          <w:szCs w:val="20"/>
          <w:lang w:val="es-ES"/>
        </w:rPr>
        <w:t xml:space="preserve"> </w:t>
      </w:r>
      <w:r w:rsidRPr="00896BDA">
        <w:rPr>
          <w:rFonts w:ascii="GHEA Grapalat" w:hAnsi="GHEA Grapalat"/>
          <w:i/>
          <w:sz w:val="20"/>
          <w:szCs w:val="20"/>
          <w:lang w:val="hy-AM"/>
        </w:rPr>
        <w:t xml:space="preserve"> ծածկագրով պայմանագրի</w:t>
      </w:r>
    </w:p>
    <w:p w14:paraId="1630AAD3" w14:textId="77777777" w:rsidR="00A1059F" w:rsidRDefault="00A1059F" w:rsidP="00A1059F">
      <w:pPr>
        <w:jc w:val="right"/>
        <w:rPr>
          <w:rFonts w:ascii="GHEA Grapalat" w:hAnsi="GHEA Grapalat"/>
          <w:i/>
          <w:sz w:val="20"/>
          <w:szCs w:val="20"/>
          <w:lang w:val="hy-AM"/>
        </w:rPr>
      </w:pPr>
    </w:p>
    <w:p w14:paraId="3697B5E2" w14:textId="77777777" w:rsidR="007678FA" w:rsidRPr="002E38B0" w:rsidRDefault="007678FA" w:rsidP="007678FA">
      <w:pPr>
        <w:tabs>
          <w:tab w:val="left" w:pos="9540"/>
        </w:tabs>
        <w:rPr>
          <w:rFonts w:ascii="GHEA Grapalat" w:hAnsi="GHEA Grapalat"/>
          <w:sz w:val="20"/>
          <w:szCs w:val="20"/>
          <w:lang w:val="hy-AM"/>
        </w:rPr>
      </w:pPr>
    </w:p>
    <w:p w14:paraId="752981A1" w14:textId="77777777" w:rsidR="007678FA" w:rsidRPr="002E38B0"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r w:rsidRPr="00F566BF">
        <w:rPr>
          <w:rFonts w:ascii="GHEA Grapalat" w:hAnsi="GHEA Grapalat" w:cs="Sylfaen"/>
          <w:sz w:val="18"/>
        </w:rPr>
        <w:t>դրամ</w:t>
      </w:r>
    </w:p>
    <w:tbl>
      <w:tblPr>
        <w:tblW w:w="1109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1421"/>
        <w:gridCol w:w="1973"/>
        <w:gridCol w:w="443"/>
        <w:gridCol w:w="443"/>
        <w:gridCol w:w="444"/>
        <w:gridCol w:w="444"/>
        <w:gridCol w:w="444"/>
        <w:gridCol w:w="444"/>
        <w:gridCol w:w="444"/>
        <w:gridCol w:w="444"/>
        <w:gridCol w:w="444"/>
        <w:gridCol w:w="444"/>
        <w:gridCol w:w="444"/>
        <w:gridCol w:w="444"/>
        <w:gridCol w:w="1024"/>
      </w:tblGrid>
      <w:tr w:rsidR="007678FA" w:rsidRPr="00F566BF" w14:paraId="02E76D0A" w14:textId="77777777" w:rsidTr="00076EBB">
        <w:tc>
          <w:tcPr>
            <w:tcW w:w="11092" w:type="dxa"/>
            <w:gridSpan w:val="16"/>
          </w:tcPr>
          <w:p w14:paraId="7FB5F791" w14:textId="667E77D6" w:rsidR="007678FA" w:rsidRPr="002A742D" w:rsidRDefault="002A742D" w:rsidP="00E53C12">
            <w:pPr>
              <w:jc w:val="center"/>
              <w:rPr>
                <w:rFonts w:ascii="GHEA Grapalat" w:hAnsi="GHEA Grapalat"/>
                <w:sz w:val="18"/>
                <w:lang w:val="hy-AM"/>
              </w:rPr>
            </w:pPr>
            <w:r>
              <w:rPr>
                <w:rFonts w:ascii="GHEA Grapalat" w:hAnsi="GHEA Grapalat"/>
                <w:sz w:val="18"/>
                <w:lang w:val="hy-AM"/>
              </w:rPr>
              <w:t>Աշխատանք</w:t>
            </w:r>
          </w:p>
        </w:tc>
      </w:tr>
      <w:tr w:rsidR="00FD7B33" w:rsidRPr="008B72AD" w14:paraId="272DFF80" w14:textId="77777777" w:rsidTr="00076EBB">
        <w:tc>
          <w:tcPr>
            <w:tcW w:w="1348" w:type="dxa"/>
            <w:vMerge w:val="restart"/>
            <w:vAlign w:val="center"/>
          </w:tcPr>
          <w:p w14:paraId="034ED9C0" w14:textId="77777777" w:rsidR="00820861" w:rsidRPr="00F566BF" w:rsidRDefault="00820861" w:rsidP="00E53C12">
            <w:pPr>
              <w:jc w:val="center"/>
              <w:rPr>
                <w:rFonts w:ascii="GHEA Grapalat" w:hAnsi="GHEA Grapalat"/>
                <w:sz w:val="18"/>
                <w:lang w:val="es-ES"/>
              </w:rPr>
            </w:pPr>
            <w:r w:rsidRPr="00F566BF">
              <w:rPr>
                <w:rFonts w:ascii="GHEA Grapalat" w:hAnsi="GHEA Grapalat"/>
                <w:sz w:val="18"/>
              </w:rPr>
              <w:t>հրավերով նախատեսված չափաբաժնի համարը</w:t>
            </w:r>
          </w:p>
        </w:tc>
        <w:tc>
          <w:tcPr>
            <w:tcW w:w="1421" w:type="dxa"/>
            <w:vMerge w:val="restart"/>
            <w:vAlign w:val="center"/>
          </w:tcPr>
          <w:p w14:paraId="03044850" w14:textId="77777777" w:rsidR="00820861" w:rsidRPr="00F566BF" w:rsidRDefault="00820861" w:rsidP="00E53C12">
            <w:pPr>
              <w:jc w:val="center"/>
              <w:rPr>
                <w:rFonts w:ascii="GHEA Grapalat" w:hAnsi="GHEA Grapalat"/>
                <w:sz w:val="18"/>
                <w:lang w:val="es-ES"/>
              </w:rPr>
            </w:pPr>
            <w:r w:rsidRPr="00F566BF">
              <w:rPr>
                <w:rFonts w:ascii="GHEA Grapalat" w:hAnsi="GHEA Grapalat"/>
                <w:sz w:val="18"/>
              </w:rPr>
              <w:t>գնումների</w:t>
            </w:r>
            <w:r w:rsidRPr="00F566BF">
              <w:rPr>
                <w:rFonts w:ascii="GHEA Grapalat" w:hAnsi="GHEA Grapalat"/>
                <w:sz w:val="18"/>
                <w:lang w:val="es-ES"/>
              </w:rPr>
              <w:t xml:space="preserve"> </w:t>
            </w:r>
            <w:r w:rsidRPr="00F566BF">
              <w:rPr>
                <w:rFonts w:ascii="GHEA Grapalat" w:hAnsi="GHEA Grapalat"/>
                <w:sz w:val="18"/>
              </w:rPr>
              <w:t>պլանով</w:t>
            </w:r>
            <w:r w:rsidRPr="00F566BF">
              <w:rPr>
                <w:rFonts w:ascii="GHEA Grapalat" w:hAnsi="GHEA Grapalat"/>
                <w:sz w:val="18"/>
                <w:lang w:val="es-ES"/>
              </w:rPr>
              <w:t xml:space="preserve"> </w:t>
            </w:r>
            <w:r w:rsidRPr="00F566BF">
              <w:rPr>
                <w:rFonts w:ascii="GHEA Grapalat" w:hAnsi="GHEA Grapalat"/>
                <w:sz w:val="18"/>
              </w:rPr>
              <w:t>նախատեսված</w:t>
            </w:r>
            <w:r w:rsidRPr="00F566BF">
              <w:rPr>
                <w:rFonts w:ascii="GHEA Grapalat" w:hAnsi="GHEA Grapalat"/>
                <w:sz w:val="18"/>
                <w:lang w:val="es-ES"/>
              </w:rPr>
              <w:t xml:space="preserve"> </w:t>
            </w:r>
            <w:r w:rsidRPr="00F566BF">
              <w:rPr>
                <w:rFonts w:ascii="GHEA Grapalat" w:hAnsi="GHEA Grapalat"/>
                <w:sz w:val="18"/>
              </w:rPr>
              <w:t>միջանցիկ</w:t>
            </w:r>
            <w:r w:rsidRPr="00F566BF">
              <w:rPr>
                <w:rFonts w:ascii="GHEA Grapalat" w:hAnsi="GHEA Grapalat"/>
                <w:sz w:val="18"/>
                <w:lang w:val="es-ES"/>
              </w:rPr>
              <w:t xml:space="preserve"> </w:t>
            </w:r>
            <w:r w:rsidRPr="00F566BF">
              <w:rPr>
                <w:rFonts w:ascii="GHEA Grapalat" w:hAnsi="GHEA Grapalat"/>
                <w:sz w:val="18"/>
              </w:rPr>
              <w:t>ծածկագիրը</w:t>
            </w:r>
            <w:r w:rsidRPr="00F566BF">
              <w:rPr>
                <w:rFonts w:ascii="GHEA Grapalat" w:hAnsi="GHEA Grapalat"/>
                <w:sz w:val="18"/>
                <w:lang w:val="es-ES"/>
              </w:rPr>
              <w:t xml:space="preserve">` </w:t>
            </w:r>
            <w:r w:rsidRPr="00F566BF">
              <w:rPr>
                <w:rFonts w:ascii="GHEA Grapalat" w:hAnsi="GHEA Grapalat"/>
                <w:sz w:val="18"/>
              </w:rPr>
              <w:t>ըստ</w:t>
            </w:r>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r w:rsidRPr="00F566BF">
              <w:rPr>
                <w:rFonts w:ascii="GHEA Grapalat" w:hAnsi="GHEA Grapalat"/>
                <w:sz w:val="18"/>
              </w:rPr>
              <w:t>դասակարգման</w:t>
            </w:r>
            <w:r w:rsidRPr="00F566BF">
              <w:rPr>
                <w:rFonts w:ascii="GHEA Grapalat" w:hAnsi="GHEA Grapalat"/>
                <w:sz w:val="18"/>
                <w:lang w:val="es-ES"/>
              </w:rPr>
              <w:t xml:space="preserve"> (CPV)</w:t>
            </w:r>
          </w:p>
        </w:tc>
        <w:tc>
          <w:tcPr>
            <w:tcW w:w="1973" w:type="dxa"/>
            <w:vMerge w:val="restart"/>
            <w:vAlign w:val="center"/>
          </w:tcPr>
          <w:p w14:paraId="5656D9F5" w14:textId="77777777" w:rsidR="00820861" w:rsidRPr="00F566BF" w:rsidRDefault="00820861" w:rsidP="00E53C12">
            <w:pPr>
              <w:jc w:val="center"/>
              <w:rPr>
                <w:rFonts w:ascii="GHEA Grapalat" w:hAnsi="GHEA Grapalat"/>
                <w:sz w:val="18"/>
                <w:lang w:val="es-ES"/>
              </w:rPr>
            </w:pPr>
            <w:r w:rsidRPr="00F566BF">
              <w:rPr>
                <w:rFonts w:ascii="GHEA Grapalat" w:hAnsi="GHEA Grapalat"/>
                <w:sz w:val="18"/>
              </w:rPr>
              <w:t>անվանումը</w:t>
            </w:r>
          </w:p>
        </w:tc>
        <w:tc>
          <w:tcPr>
            <w:tcW w:w="6350" w:type="dxa"/>
            <w:gridSpan w:val="13"/>
            <w:vAlign w:val="center"/>
          </w:tcPr>
          <w:p w14:paraId="5CF4675B" w14:textId="4B360D81" w:rsidR="00820861" w:rsidRPr="00F566BF" w:rsidRDefault="00820861" w:rsidP="00E53C12">
            <w:pPr>
              <w:jc w:val="both"/>
              <w:rPr>
                <w:rFonts w:ascii="GHEA Grapalat" w:hAnsi="GHEA Grapalat"/>
                <w:sz w:val="18"/>
                <w:lang w:val="es-ES"/>
              </w:rPr>
            </w:pPr>
            <w:r w:rsidRPr="00F566BF">
              <w:rPr>
                <w:rFonts w:ascii="GHEA Grapalat" w:hAnsi="GHEA Grapalat"/>
                <w:sz w:val="18"/>
                <w:lang w:val="es-ES"/>
              </w:rPr>
              <w:t>դիմաց վճարումները նախատեսվում է իրականացնել 20</w:t>
            </w:r>
            <w:r>
              <w:rPr>
                <w:rFonts w:ascii="GHEA Grapalat" w:hAnsi="GHEA Grapalat"/>
                <w:sz w:val="18"/>
                <w:lang w:val="hy-AM"/>
              </w:rPr>
              <w:t>22</w:t>
            </w:r>
            <w:r w:rsidRPr="00F566BF">
              <w:rPr>
                <w:rFonts w:ascii="GHEA Grapalat" w:hAnsi="GHEA Grapalat"/>
                <w:sz w:val="18"/>
                <w:lang w:val="es-ES"/>
              </w:rPr>
              <w:t>թ-ին` ըստ ամիսների, այդ թվում**</w:t>
            </w:r>
          </w:p>
        </w:tc>
      </w:tr>
      <w:tr w:rsidR="00125D55" w:rsidRPr="00F566BF" w14:paraId="64F0D610" w14:textId="77777777" w:rsidTr="00076EBB">
        <w:trPr>
          <w:trHeight w:val="1538"/>
        </w:trPr>
        <w:tc>
          <w:tcPr>
            <w:tcW w:w="1348" w:type="dxa"/>
            <w:vMerge/>
          </w:tcPr>
          <w:p w14:paraId="2AAFAB7E" w14:textId="77777777" w:rsidR="00820861" w:rsidRPr="00F566BF" w:rsidRDefault="00820861" w:rsidP="00E53C12">
            <w:pPr>
              <w:jc w:val="center"/>
              <w:rPr>
                <w:rFonts w:ascii="GHEA Grapalat" w:hAnsi="GHEA Grapalat"/>
                <w:sz w:val="20"/>
                <w:lang w:val="es-ES"/>
              </w:rPr>
            </w:pPr>
          </w:p>
        </w:tc>
        <w:tc>
          <w:tcPr>
            <w:tcW w:w="1421" w:type="dxa"/>
            <w:vMerge/>
          </w:tcPr>
          <w:p w14:paraId="3052BA05" w14:textId="77777777" w:rsidR="00820861" w:rsidRPr="00F566BF" w:rsidRDefault="00820861" w:rsidP="00E53C12">
            <w:pPr>
              <w:jc w:val="center"/>
              <w:rPr>
                <w:rFonts w:ascii="GHEA Grapalat" w:hAnsi="GHEA Grapalat"/>
                <w:sz w:val="20"/>
                <w:lang w:val="es-ES"/>
              </w:rPr>
            </w:pPr>
          </w:p>
        </w:tc>
        <w:tc>
          <w:tcPr>
            <w:tcW w:w="1973" w:type="dxa"/>
            <w:vMerge/>
          </w:tcPr>
          <w:p w14:paraId="70B722F6" w14:textId="77777777" w:rsidR="00820861" w:rsidRPr="00F566BF" w:rsidRDefault="00820861" w:rsidP="00E53C12">
            <w:pPr>
              <w:jc w:val="center"/>
              <w:rPr>
                <w:rFonts w:ascii="GHEA Grapalat" w:hAnsi="GHEA Grapalat"/>
                <w:sz w:val="20"/>
                <w:lang w:val="es-ES"/>
              </w:rPr>
            </w:pPr>
          </w:p>
        </w:tc>
        <w:tc>
          <w:tcPr>
            <w:tcW w:w="443" w:type="dxa"/>
            <w:textDirection w:val="btLr"/>
            <w:vAlign w:val="center"/>
          </w:tcPr>
          <w:p w14:paraId="3CC52CB5" w14:textId="77777777" w:rsidR="00820861" w:rsidRPr="00F566BF" w:rsidRDefault="00820861"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43" w:type="dxa"/>
            <w:textDirection w:val="btLr"/>
            <w:vAlign w:val="center"/>
          </w:tcPr>
          <w:p w14:paraId="7350E09C" w14:textId="77777777" w:rsidR="00820861" w:rsidRPr="00F566BF" w:rsidRDefault="00820861"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44" w:type="dxa"/>
            <w:textDirection w:val="btLr"/>
            <w:vAlign w:val="center"/>
          </w:tcPr>
          <w:p w14:paraId="00C5BE1B" w14:textId="77777777" w:rsidR="00820861" w:rsidRPr="00F566BF" w:rsidRDefault="00820861"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44" w:type="dxa"/>
            <w:textDirection w:val="btLr"/>
            <w:vAlign w:val="center"/>
          </w:tcPr>
          <w:p w14:paraId="3D1AC7FB" w14:textId="77777777" w:rsidR="00820861" w:rsidRPr="00F566BF" w:rsidRDefault="00820861"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44" w:type="dxa"/>
            <w:textDirection w:val="btLr"/>
            <w:vAlign w:val="center"/>
          </w:tcPr>
          <w:p w14:paraId="4776CE89" w14:textId="77777777" w:rsidR="00820861" w:rsidRPr="00F566BF" w:rsidRDefault="00820861"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44" w:type="dxa"/>
            <w:textDirection w:val="btLr"/>
            <w:vAlign w:val="center"/>
          </w:tcPr>
          <w:p w14:paraId="33DE47B8" w14:textId="77777777" w:rsidR="00820861" w:rsidRPr="00F566BF" w:rsidRDefault="00820861"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44" w:type="dxa"/>
            <w:textDirection w:val="btLr"/>
            <w:vAlign w:val="center"/>
          </w:tcPr>
          <w:p w14:paraId="71723189" w14:textId="77777777" w:rsidR="00820861" w:rsidRPr="00F566BF" w:rsidRDefault="00820861"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44" w:type="dxa"/>
            <w:textDirection w:val="btLr"/>
            <w:vAlign w:val="center"/>
          </w:tcPr>
          <w:p w14:paraId="44E350DA" w14:textId="77777777" w:rsidR="00820861" w:rsidRPr="00F566BF" w:rsidRDefault="00820861"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44" w:type="dxa"/>
            <w:textDirection w:val="btLr"/>
            <w:vAlign w:val="center"/>
          </w:tcPr>
          <w:p w14:paraId="5FA18D3D" w14:textId="77777777" w:rsidR="00820861" w:rsidRPr="00F566BF" w:rsidRDefault="00820861"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44" w:type="dxa"/>
            <w:textDirection w:val="btLr"/>
            <w:vAlign w:val="center"/>
          </w:tcPr>
          <w:p w14:paraId="53B45964" w14:textId="77777777" w:rsidR="00820861" w:rsidRPr="00F566BF" w:rsidRDefault="00820861"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44" w:type="dxa"/>
            <w:textDirection w:val="btLr"/>
            <w:vAlign w:val="center"/>
          </w:tcPr>
          <w:p w14:paraId="48D63150" w14:textId="77777777" w:rsidR="00820861" w:rsidRPr="00F566BF" w:rsidRDefault="00820861"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44" w:type="dxa"/>
            <w:textDirection w:val="btLr"/>
            <w:vAlign w:val="center"/>
          </w:tcPr>
          <w:p w14:paraId="5C2E97B0" w14:textId="77777777" w:rsidR="00820861" w:rsidRPr="00F566BF" w:rsidRDefault="00820861"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024" w:type="dxa"/>
            <w:vAlign w:val="center"/>
          </w:tcPr>
          <w:p w14:paraId="027E1BAD" w14:textId="77777777" w:rsidR="00820861" w:rsidRPr="00F566BF" w:rsidRDefault="00820861"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820861" w:rsidRPr="00F566BF" w:rsidRDefault="00820861" w:rsidP="00E53C12">
            <w:pPr>
              <w:jc w:val="center"/>
              <w:rPr>
                <w:rFonts w:ascii="GHEA Grapalat" w:hAnsi="GHEA Grapalat"/>
                <w:sz w:val="18"/>
                <w:lang w:val="es-ES"/>
              </w:rPr>
            </w:pPr>
          </w:p>
        </w:tc>
      </w:tr>
      <w:tr w:rsidR="00076EBB" w:rsidRPr="00F566BF" w14:paraId="4778FBF1" w14:textId="77777777" w:rsidTr="00076EBB">
        <w:trPr>
          <w:trHeight w:val="1538"/>
        </w:trPr>
        <w:tc>
          <w:tcPr>
            <w:tcW w:w="1348" w:type="dxa"/>
          </w:tcPr>
          <w:p w14:paraId="06510526" w14:textId="006D1D71" w:rsidR="00076EBB" w:rsidRPr="00F566BF" w:rsidRDefault="00076EBB" w:rsidP="00722F67">
            <w:pPr>
              <w:jc w:val="center"/>
              <w:rPr>
                <w:rFonts w:ascii="GHEA Grapalat" w:hAnsi="GHEA Grapalat"/>
                <w:sz w:val="20"/>
                <w:lang w:val="es-ES"/>
              </w:rPr>
            </w:pPr>
            <w:r>
              <w:rPr>
                <w:rFonts w:ascii="GHEA Grapalat" w:hAnsi="GHEA Grapalat"/>
                <w:sz w:val="20"/>
              </w:rPr>
              <w:t>1</w:t>
            </w:r>
          </w:p>
        </w:tc>
        <w:tc>
          <w:tcPr>
            <w:tcW w:w="1421" w:type="dxa"/>
          </w:tcPr>
          <w:p w14:paraId="45EE357C" w14:textId="77777777" w:rsidR="00076EBB" w:rsidRPr="00076EBB" w:rsidRDefault="00076EBB" w:rsidP="00DC4554">
            <w:pPr>
              <w:jc w:val="center"/>
              <w:rPr>
                <w:rFonts w:ascii="GHEA Grapalat" w:hAnsi="GHEA Grapalat"/>
                <w:color w:val="000000"/>
                <w:sz w:val="18"/>
                <w:szCs w:val="18"/>
                <w:lang w:val="hy-AM"/>
              </w:rPr>
            </w:pPr>
            <w:r w:rsidRPr="00076EBB">
              <w:rPr>
                <w:rFonts w:ascii="GHEA Grapalat" w:hAnsi="GHEA Grapalat"/>
                <w:color w:val="000000"/>
                <w:sz w:val="18"/>
                <w:szCs w:val="18"/>
                <w:lang w:val="hy-AM"/>
              </w:rPr>
              <w:t>45461100/2</w:t>
            </w:r>
          </w:p>
          <w:p w14:paraId="6D3F3468" w14:textId="0FCA07AE" w:rsidR="00076EBB" w:rsidRPr="00F566BF" w:rsidRDefault="00076EBB" w:rsidP="005F350E">
            <w:pPr>
              <w:jc w:val="center"/>
              <w:rPr>
                <w:rFonts w:ascii="GHEA Grapalat" w:hAnsi="GHEA Grapalat"/>
                <w:sz w:val="20"/>
                <w:lang w:val="es-ES"/>
              </w:rPr>
            </w:pPr>
          </w:p>
        </w:tc>
        <w:tc>
          <w:tcPr>
            <w:tcW w:w="1973" w:type="dxa"/>
          </w:tcPr>
          <w:p w14:paraId="2CCA5D10" w14:textId="22436D6F" w:rsidR="00076EBB" w:rsidRPr="00F566BF" w:rsidRDefault="00076EBB" w:rsidP="00722F67">
            <w:pPr>
              <w:jc w:val="center"/>
              <w:rPr>
                <w:rFonts w:ascii="GHEA Grapalat" w:hAnsi="GHEA Grapalat"/>
                <w:sz w:val="20"/>
                <w:lang w:val="es-ES"/>
              </w:rPr>
            </w:pPr>
            <w:r w:rsidRPr="00076EBB">
              <w:rPr>
                <w:rFonts w:ascii="GHEA Grapalat" w:hAnsi="GHEA Grapalat"/>
                <w:color w:val="000000"/>
                <w:sz w:val="18"/>
                <w:szCs w:val="18"/>
                <w:lang w:val="hy-AM"/>
              </w:rPr>
              <w:t>«Քրեակատարողական բժշկության կենտրոն» ՊՈԱԿ-ի տարածքում ներքին պատերի, մանրահատակի ապամոնտաժմաբն, ներքին վերանորոգման, նոր օդափոխության համակարգի լարանցման  շինարարական վերանորոգման աշխատանքներ</w:t>
            </w:r>
          </w:p>
        </w:tc>
        <w:tc>
          <w:tcPr>
            <w:tcW w:w="443" w:type="dxa"/>
          </w:tcPr>
          <w:p w14:paraId="3557F925" w14:textId="0C265672" w:rsidR="00076EBB" w:rsidRPr="00F566BF" w:rsidRDefault="00076EBB" w:rsidP="00722F67">
            <w:pPr>
              <w:jc w:val="center"/>
              <w:rPr>
                <w:rFonts w:ascii="GHEA Grapalat" w:hAnsi="GHEA Grapalat"/>
                <w:lang w:val="pt-BR"/>
              </w:rPr>
            </w:pPr>
          </w:p>
        </w:tc>
        <w:tc>
          <w:tcPr>
            <w:tcW w:w="443" w:type="dxa"/>
          </w:tcPr>
          <w:p w14:paraId="71BE3923" w14:textId="23A5010F" w:rsidR="00076EBB" w:rsidRPr="00F566BF" w:rsidRDefault="00076EBB" w:rsidP="00722F67">
            <w:pPr>
              <w:jc w:val="center"/>
              <w:rPr>
                <w:rFonts w:ascii="GHEA Grapalat" w:hAnsi="GHEA Grapalat"/>
                <w:lang w:val="pt-BR"/>
              </w:rPr>
            </w:pPr>
          </w:p>
        </w:tc>
        <w:tc>
          <w:tcPr>
            <w:tcW w:w="444" w:type="dxa"/>
          </w:tcPr>
          <w:p w14:paraId="2332FAE3" w14:textId="4BEB799B" w:rsidR="00076EBB" w:rsidRPr="00F566BF" w:rsidRDefault="00076EBB" w:rsidP="00722F67">
            <w:pPr>
              <w:jc w:val="center"/>
              <w:rPr>
                <w:rFonts w:ascii="GHEA Grapalat" w:hAnsi="GHEA Grapalat" w:cs="Arial"/>
                <w:sz w:val="18"/>
                <w:szCs w:val="18"/>
                <w:lang w:val="pt-BR"/>
              </w:rPr>
            </w:pPr>
          </w:p>
        </w:tc>
        <w:tc>
          <w:tcPr>
            <w:tcW w:w="444" w:type="dxa"/>
          </w:tcPr>
          <w:p w14:paraId="3C3A791F" w14:textId="0F690B84" w:rsidR="00076EBB" w:rsidRPr="00F566BF" w:rsidRDefault="00076EBB" w:rsidP="00722F67">
            <w:pPr>
              <w:jc w:val="center"/>
              <w:rPr>
                <w:rFonts w:ascii="GHEA Grapalat" w:hAnsi="GHEA Grapalat" w:cs="Arial"/>
                <w:sz w:val="18"/>
                <w:szCs w:val="18"/>
                <w:lang w:val="pt-BR"/>
              </w:rPr>
            </w:pPr>
          </w:p>
        </w:tc>
        <w:tc>
          <w:tcPr>
            <w:tcW w:w="444" w:type="dxa"/>
          </w:tcPr>
          <w:p w14:paraId="0E002E46" w14:textId="55574118" w:rsidR="00076EBB" w:rsidRPr="00F566BF" w:rsidRDefault="00076EBB" w:rsidP="00722F67">
            <w:pPr>
              <w:jc w:val="center"/>
              <w:rPr>
                <w:rFonts w:ascii="GHEA Grapalat" w:hAnsi="GHEA Grapalat" w:cs="Arial"/>
                <w:sz w:val="18"/>
                <w:szCs w:val="18"/>
                <w:lang w:val="pt-BR"/>
              </w:rPr>
            </w:pPr>
          </w:p>
        </w:tc>
        <w:tc>
          <w:tcPr>
            <w:tcW w:w="444" w:type="dxa"/>
          </w:tcPr>
          <w:p w14:paraId="78FF2EEA" w14:textId="657BB18C" w:rsidR="00076EBB" w:rsidRPr="00F566BF" w:rsidRDefault="00076EBB" w:rsidP="00722F67">
            <w:pPr>
              <w:jc w:val="center"/>
              <w:rPr>
                <w:rFonts w:ascii="GHEA Grapalat" w:hAnsi="GHEA Grapalat" w:cs="Arial"/>
                <w:sz w:val="18"/>
                <w:szCs w:val="18"/>
                <w:lang w:val="pt-BR"/>
              </w:rPr>
            </w:pPr>
          </w:p>
        </w:tc>
        <w:tc>
          <w:tcPr>
            <w:tcW w:w="444" w:type="dxa"/>
          </w:tcPr>
          <w:p w14:paraId="4574A4AC" w14:textId="37E19E1E" w:rsidR="00076EBB" w:rsidRPr="00F566BF" w:rsidRDefault="00076EBB" w:rsidP="00722F67">
            <w:pPr>
              <w:jc w:val="center"/>
              <w:rPr>
                <w:rFonts w:ascii="GHEA Grapalat" w:hAnsi="GHEA Grapalat" w:cs="Arial"/>
                <w:sz w:val="18"/>
                <w:szCs w:val="18"/>
                <w:lang w:val="pt-BR"/>
              </w:rPr>
            </w:pPr>
          </w:p>
        </w:tc>
        <w:tc>
          <w:tcPr>
            <w:tcW w:w="444" w:type="dxa"/>
          </w:tcPr>
          <w:p w14:paraId="41771D75" w14:textId="75542378" w:rsidR="00076EBB" w:rsidRPr="00F566BF" w:rsidRDefault="00076EBB" w:rsidP="00722F67">
            <w:pPr>
              <w:jc w:val="center"/>
              <w:rPr>
                <w:rFonts w:ascii="GHEA Grapalat" w:hAnsi="GHEA Grapalat" w:cs="Arial"/>
                <w:sz w:val="18"/>
                <w:szCs w:val="18"/>
                <w:lang w:val="pt-BR"/>
              </w:rPr>
            </w:pPr>
          </w:p>
        </w:tc>
        <w:tc>
          <w:tcPr>
            <w:tcW w:w="444" w:type="dxa"/>
          </w:tcPr>
          <w:p w14:paraId="11B1DFA8" w14:textId="77777777" w:rsidR="00076EBB" w:rsidRPr="00F566BF" w:rsidRDefault="00076EBB" w:rsidP="00722F67">
            <w:pPr>
              <w:jc w:val="center"/>
              <w:rPr>
                <w:rFonts w:ascii="GHEA Grapalat" w:hAnsi="GHEA Grapalat"/>
                <w:sz w:val="20"/>
                <w:lang w:val="pt-BR"/>
              </w:rPr>
            </w:pPr>
          </w:p>
          <w:p w14:paraId="6FDDF4D0" w14:textId="77777777" w:rsidR="00076EBB" w:rsidRPr="00F566BF" w:rsidRDefault="00076EBB" w:rsidP="00722F67">
            <w:pPr>
              <w:jc w:val="center"/>
              <w:rPr>
                <w:rFonts w:ascii="GHEA Grapalat" w:hAnsi="GHEA Grapalat"/>
                <w:sz w:val="20"/>
                <w:lang w:val="pt-BR"/>
              </w:rPr>
            </w:pPr>
          </w:p>
          <w:p w14:paraId="3105C606" w14:textId="77777777" w:rsidR="00076EBB" w:rsidRPr="00F566BF" w:rsidRDefault="00076EBB" w:rsidP="00722F67">
            <w:pPr>
              <w:jc w:val="center"/>
              <w:rPr>
                <w:rFonts w:ascii="GHEA Grapalat" w:hAnsi="GHEA Grapalat" w:cs="Arial"/>
                <w:sz w:val="18"/>
                <w:szCs w:val="18"/>
                <w:lang w:val="pt-BR"/>
              </w:rPr>
            </w:pPr>
            <w:r w:rsidRPr="00F566BF">
              <w:rPr>
                <w:rFonts w:ascii="GHEA Grapalat" w:hAnsi="GHEA Grapalat"/>
                <w:sz w:val="20"/>
                <w:lang w:val="pt-BR"/>
              </w:rPr>
              <w:t>... %</w:t>
            </w:r>
          </w:p>
        </w:tc>
        <w:tc>
          <w:tcPr>
            <w:tcW w:w="444" w:type="dxa"/>
          </w:tcPr>
          <w:p w14:paraId="458AB4C3" w14:textId="77777777" w:rsidR="00076EBB" w:rsidRPr="00F566BF" w:rsidRDefault="00076EBB" w:rsidP="00722F67">
            <w:pPr>
              <w:jc w:val="center"/>
              <w:rPr>
                <w:rFonts w:ascii="GHEA Grapalat" w:hAnsi="GHEA Grapalat"/>
                <w:sz w:val="20"/>
                <w:lang w:val="pt-BR"/>
              </w:rPr>
            </w:pPr>
          </w:p>
          <w:p w14:paraId="75457BD9" w14:textId="77777777" w:rsidR="00076EBB" w:rsidRPr="00F566BF" w:rsidRDefault="00076EBB" w:rsidP="00722F67">
            <w:pPr>
              <w:jc w:val="center"/>
              <w:rPr>
                <w:rFonts w:ascii="GHEA Grapalat" w:hAnsi="GHEA Grapalat"/>
                <w:sz w:val="20"/>
                <w:lang w:val="pt-BR"/>
              </w:rPr>
            </w:pPr>
          </w:p>
          <w:p w14:paraId="05AD19F7" w14:textId="77777777" w:rsidR="00076EBB" w:rsidRPr="00F566BF" w:rsidRDefault="00076EBB" w:rsidP="00722F67">
            <w:pPr>
              <w:jc w:val="center"/>
              <w:rPr>
                <w:rFonts w:ascii="GHEA Grapalat" w:hAnsi="GHEA Grapalat" w:cs="Arial"/>
                <w:sz w:val="18"/>
                <w:szCs w:val="18"/>
                <w:lang w:val="pt-BR"/>
              </w:rPr>
            </w:pPr>
            <w:r w:rsidRPr="00F566BF">
              <w:rPr>
                <w:rFonts w:ascii="GHEA Grapalat" w:hAnsi="GHEA Grapalat"/>
                <w:sz w:val="20"/>
                <w:lang w:val="pt-BR"/>
              </w:rPr>
              <w:t>... %</w:t>
            </w:r>
          </w:p>
        </w:tc>
        <w:tc>
          <w:tcPr>
            <w:tcW w:w="444" w:type="dxa"/>
          </w:tcPr>
          <w:p w14:paraId="5CC9BC05" w14:textId="77777777" w:rsidR="00076EBB" w:rsidRPr="00F566BF" w:rsidRDefault="00076EBB" w:rsidP="00722F67">
            <w:pPr>
              <w:jc w:val="center"/>
              <w:rPr>
                <w:rFonts w:ascii="GHEA Grapalat" w:hAnsi="GHEA Grapalat"/>
                <w:sz w:val="20"/>
                <w:lang w:val="pt-BR"/>
              </w:rPr>
            </w:pPr>
          </w:p>
          <w:p w14:paraId="423EFADC" w14:textId="77777777" w:rsidR="00076EBB" w:rsidRPr="00F566BF" w:rsidRDefault="00076EBB" w:rsidP="00722F67">
            <w:pPr>
              <w:jc w:val="center"/>
              <w:rPr>
                <w:rFonts w:ascii="GHEA Grapalat" w:hAnsi="GHEA Grapalat"/>
                <w:sz w:val="20"/>
                <w:lang w:val="pt-BR"/>
              </w:rPr>
            </w:pPr>
          </w:p>
          <w:p w14:paraId="052AAB1C" w14:textId="77777777" w:rsidR="00076EBB" w:rsidRPr="00F566BF" w:rsidRDefault="00076EBB" w:rsidP="00722F67">
            <w:pPr>
              <w:jc w:val="center"/>
              <w:rPr>
                <w:rFonts w:ascii="GHEA Grapalat" w:hAnsi="GHEA Grapalat" w:cs="Arial"/>
                <w:sz w:val="18"/>
                <w:szCs w:val="18"/>
                <w:lang w:val="pt-BR"/>
              </w:rPr>
            </w:pPr>
            <w:r w:rsidRPr="00F566BF">
              <w:rPr>
                <w:rFonts w:ascii="GHEA Grapalat" w:hAnsi="GHEA Grapalat"/>
                <w:sz w:val="20"/>
                <w:lang w:val="pt-BR"/>
              </w:rPr>
              <w:t>... %</w:t>
            </w:r>
          </w:p>
        </w:tc>
        <w:tc>
          <w:tcPr>
            <w:tcW w:w="444" w:type="dxa"/>
          </w:tcPr>
          <w:p w14:paraId="50F2F4D6" w14:textId="77777777" w:rsidR="00076EBB" w:rsidRPr="00F566BF" w:rsidRDefault="00076EBB" w:rsidP="00722F67">
            <w:pPr>
              <w:jc w:val="center"/>
              <w:rPr>
                <w:rFonts w:ascii="GHEA Grapalat" w:hAnsi="GHEA Grapalat"/>
                <w:sz w:val="20"/>
                <w:lang w:val="pt-BR"/>
              </w:rPr>
            </w:pPr>
          </w:p>
          <w:p w14:paraId="13A7A144" w14:textId="77777777" w:rsidR="00076EBB" w:rsidRPr="00F566BF" w:rsidRDefault="00076EBB" w:rsidP="00722F67">
            <w:pPr>
              <w:jc w:val="center"/>
              <w:rPr>
                <w:rFonts w:ascii="GHEA Grapalat" w:hAnsi="GHEA Grapalat"/>
                <w:sz w:val="20"/>
                <w:lang w:val="pt-BR"/>
              </w:rPr>
            </w:pPr>
          </w:p>
          <w:p w14:paraId="20E27A48" w14:textId="77777777" w:rsidR="00076EBB" w:rsidRPr="00F566BF" w:rsidRDefault="00076EBB" w:rsidP="00722F67">
            <w:pPr>
              <w:jc w:val="center"/>
              <w:rPr>
                <w:rFonts w:ascii="GHEA Grapalat" w:hAnsi="GHEA Grapalat" w:cs="Arial"/>
                <w:sz w:val="18"/>
                <w:szCs w:val="18"/>
                <w:lang w:val="pt-BR"/>
              </w:rPr>
            </w:pPr>
            <w:r w:rsidRPr="00F566BF">
              <w:rPr>
                <w:rFonts w:ascii="GHEA Grapalat" w:hAnsi="GHEA Grapalat"/>
                <w:sz w:val="20"/>
                <w:lang w:val="pt-BR"/>
              </w:rPr>
              <w:t>... %</w:t>
            </w:r>
          </w:p>
        </w:tc>
        <w:tc>
          <w:tcPr>
            <w:tcW w:w="1024" w:type="dxa"/>
          </w:tcPr>
          <w:p w14:paraId="2B79E80F" w14:textId="77777777" w:rsidR="00076EBB" w:rsidRPr="00F566BF" w:rsidRDefault="00076EBB" w:rsidP="00722F67">
            <w:pPr>
              <w:jc w:val="center"/>
              <w:rPr>
                <w:rFonts w:ascii="GHEA Grapalat" w:hAnsi="GHEA Grapalat"/>
                <w:sz w:val="20"/>
                <w:lang w:val="pt-BR"/>
              </w:rPr>
            </w:pPr>
          </w:p>
          <w:p w14:paraId="7EC8615C" w14:textId="77777777" w:rsidR="00076EBB" w:rsidRPr="00F566BF" w:rsidRDefault="00076EBB" w:rsidP="00722F67">
            <w:pPr>
              <w:jc w:val="center"/>
              <w:rPr>
                <w:rFonts w:ascii="GHEA Grapalat" w:hAnsi="GHEA Grapalat"/>
                <w:sz w:val="20"/>
                <w:lang w:val="pt-BR"/>
              </w:rPr>
            </w:pPr>
          </w:p>
          <w:p w14:paraId="684C056C" w14:textId="77777777" w:rsidR="00076EBB" w:rsidRPr="00F566BF" w:rsidRDefault="00076EBB" w:rsidP="00722F67">
            <w:pPr>
              <w:jc w:val="center"/>
              <w:rPr>
                <w:rFonts w:ascii="GHEA Grapalat" w:hAnsi="GHEA Grapalat"/>
                <w:b/>
                <w:lang w:val="pt-BR"/>
              </w:rPr>
            </w:pPr>
            <w:r w:rsidRPr="00F566BF">
              <w:rPr>
                <w:rFonts w:ascii="GHEA Grapalat" w:hAnsi="GHEA Grapalat"/>
                <w:sz w:val="20"/>
                <w:lang w:val="pt-BR"/>
              </w:rPr>
              <w:t>... %</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4D44BF" w:rsidRDefault="007678FA" w:rsidP="007678FA">
      <w:pPr>
        <w:jc w:val="both"/>
        <w:rPr>
          <w:rFonts w:ascii="GHEA Grapalat" w:hAnsi="GHEA Grapalat" w:cs="Sylfaen"/>
          <w:i/>
          <w:sz w:val="16"/>
          <w:szCs w:val="16"/>
          <w:lang w:val="pt-BR"/>
        </w:rPr>
      </w:pPr>
      <w:r w:rsidRPr="004D44BF">
        <w:rPr>
          <w:rFonts w:ascii="GHEA Grapalat" w:hAnsi="GHEA Grapalat"/>
          <w:i/>
          <w:sz w:val="16"/>
          <w:szCs w:val="16"/>
        </w:rPr>
        <w:t xml:space="preserve">* </w:t>
      </w:r>
      <w:r w:rsidRPr="004D44BF">
        <w:rPr>
          <w:rFonts w:ascii="GHEA Grapalat" w:hAnsi="GHEA Grapalat" w:cs="Sylfaen"/>
          <w:i/>
          <w:sz w:val="16"/>
          <w:szCs w:val="16"/>
          <w:lang w:val="pt-BR"/>
        </w:rPr>
        <w:t>Վճարման</w:t>
      </w:r>
      <w:r w:rsidRPr="004D44BF">
        <w:rPr>
          <w:rFonts w:ascii="GHEA Grapalat" w:hAnsi="GHEA Grapalat" w:cs="Times Armenian"/>
          <w:i/>
          <w:sz w:val="16"/>
          <w:szCs w:val="16"/>
        </w:rPr>
        <w:t xml:space="preserve"> </w:t>
      </w:r>
      <w:r w:rsidRPr="004D44BF">
        <w:rPr>
          <w:rFonts w:ascii="GHEA Grapalat" w:hAnsi="GHEA Grapalat" w:cs="Sylfaen"/>
          <w:i/>
          <w:sz w:val="16"/>
          <w:szCs w:val="16"/>
          <w:lang w:val="pt-BR"/>
        </w:rPr>
        <w:t>ենթակա</w:t>
      </w:r>
      <w:r w:rsidRPr="004D44BF">
        <w:rPr>
          <w:rFonts w:ascii="GHEA Grapalat" w:hAnsi="GHEA Grapalat" w:cs="Times Armenian"/>
          <w:i/>
          <w:sz w:val="16"/>
          <w:szCs w:val="16"/>
        </w:rPr>
        <w:t xml:space="preserve"> </w:t>
      </w:r>
      <w:r w:rsidRPr="004D44BF">
        <w:rPr>
          <w:rFonts w:ascii="GHEA Grapalat" w:hAnsi="GHEA Grapalat" w:cs="Sylfaen"/>
          <w:i/>
          <w:sz w:val="16"/>
          <w:szCs w:val="16"/>
          <w:lang w:val="pt-BR"/>
        </w:rPr>
        <w:t>գումարները</w:t>
      </w:r>
      <w:r w:rsidRPr="004D44BF">
        <w:rPr>
          <w:rFonts w:ascii="GHEA Grapalat" w:hAnsi="GHEA Grapalat" w:cs="Times Armenian"/>
          <w:i/>
          <w:sz w:val="16"/>
          <w:szCs w:val="16"/>
        </w:rPr>
        <w:t xml:space="preserve"> </w:t>
      </w:r>
      <w:r w:rsidRPr="004D44BF">
        <w:rPr>
          <w:rFonts w:ascii="GHEA Grapalat" w:hAnsi="GHEA Grapalat" w:cs="Sylfaen"/>
          <w:i/>
          <w:sz w:val="16"/>
          <w:szCs w:val="16"/>
          <w:lang w:val="pt-BR"/>
        </w:rPr>
        <w:t>ներկայացվում են աճողական</w:t>
      </w:r>
      <w:r w:rsidRPr="004D44BF">
        <w:rPr>
          <w:rFonts w:ascii="GHEA Grapalat" w:hAnsi="GHEA Grapalat" w:cs="Times Armenian"/>
          <w:i/>
          <w:sz w:val="16"/>
          <w:szCs w:val="16"/>
        </w:rPr>
        <w:t xml:space="preserve"> </w:t>
      </w:r>
      <w:r w:rsidRPr="004D44BF">
        <w:rPr>
          <w:rFonts w:ascii="GHEA Grapalat" w:hAnsi="GHEA Grapalat" w:cs="Sylfaen"/>
          <w:i/>
          <w:sz w:val="16"/>
          <w:szCs w:val="16"/>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4D44BF" w:rsidRDefault="007678FA" w:rsidP="007678FA">
      <w:pPr>
        <w:jc w:val="both"/>
        <w:rPr>
          <w:rFonts w:ascii="GHEA Grapalat" w:hAnsi="GHEA Grapalat"/>
          <w:i/>
          <w:sz w:val="16"/>
          <w:szCs w:val="16"/>
          <w:lang w:val="pt-BR"/>
        </w:rPr>
      </w:pPr>
      <w:r w:rsidRPr="004D44BF">
        <w:rPr>
          <w:rFonts w:ascii="GHEA Grapalat" w:hAnsi="GHEA Grapalat" w:cs="Sylfaen"/>
          <w:i/>
          <w:sz w:val="16"/>
          <w:szCs w:val="16"/>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C2FF654" w14:textId="77777777" w:rsidR="00E55E82" w:rsidRDefault="00E55E82" w:rsidP="00E55E82">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811167">
          <w:footnotePr>
            <w:pos w:val="beneathText"/>
          </w:footnotePr>
          <w:pgSz w:w="11906" w:h="16838" w:code="9"/>
          <w:pgMar w:top="533" w:right="656" w:bottom="45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7995D9FA" w14:textId="77777777" w:rsidR="00920867" w:rsidRPr="00896BDA" w:rsidRDefault="00920867" w:rsidP="00920867">
      <w:pPr>
        <w:jc w:val="right"/>
        <w:rPr>
          <w:rFonts w:ascii="GHEA Grapalat" w:hAnsi="GHEA Grapalat"/>
          <w:i/>
          <w:sz w:val="20"/>
          <w:szCs w:val="20"/>
          <w:lang w:val="hy-AM"/>
        </w:rPr>
      </w:pPr>
      <w:r w:rsidRPr="00896BDA">
        <w:rPr>
          <w:rFonts w:ascii="GHEA Grapalat" w:hAnsi="GHEA Grapalat"/>
          <w:i/>
          <w:sz w:val="20"/>
          <w:szCs w:val="20"/>
          <w:lang w:val="hy-AM"/>
        </w:rPr>
        <w:t xml:space="preserve">                                       </w:t>
      </w:r>
      <w:r w:rsidRPr="00896BDA">
        <w:rPr>
          <w:rFonts w:ascii="GHEA Grapalat" w:hAnsi="GHEA Grapalat"/>
          <w:color w:val="000000" w:themeColor="text1"/>
          <w:sz w:val="20"/>
          <w:szCs w:val="20"/>
          <w:lang w:val="hy-AM"/>
        </w:rPr>
        <w:t>«ՔԲԿ-ԳՀԱՇՁԲ-22/19»</w:t>
      </w:r>
      <w:r w:rsidRPr="00896BDA">
        <w:rPr>
          <w:rFonts w:ascii="GHEA Grapalat" w:hAnsi="GHEA Grapalat"/>
          <w:b/>
          <w:color w:val="000000" w:themeColor="text1"/>
          <w:sz w:val="20"/>
          <w:szCs w:val="20"/>
          <w:lang w:val="es-ES"/>
        </w:rPr>
        <w:t xml:space="preserve"> </w:t>
      </w:r>
      <w:r w:rsidRPr="00896BDA">
        <w:rPr>
          <w:rFonts w:ascii="GHEA Grapalat" w:hAnsi="GHEA Grapalat"/>
          <w:i/>
          <w:sz w:val="20"/>
          <w:szCs w:val="20"/>
          <w:lang w:val="hy-AM"/>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8B72AD"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3F21EDC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F566BF">
              <w:rPr>
                <w:rFonts w:ascii="GHEA Grapalat" w:hAnsi="GHEA Grapalat"/>
                <w:iCs/>
                <w:color w:val="000000"/>
                <w:sz w:val="21"/>
                <w:szCs w:val="21"/>
              </w:rPr>
              <w:t>Պայմանագրի</w:t>
            </w:r>
            <w:r w:rsidR="007678FA" w:rsidRPr="00F566BF">
              <w:rPr>
                <w:rFonts w:ascii="GHEA Grapalat" w:hAnsi="GHEA Grapalat"/>
                <w:iCs/>
                <w:color w:val="000000"/>
                <w:sz w:val="21"/>
                <w:szCs w:val="21"/>
                <w:lang w:val="pt-BR"/>
              </w:rPr>
              <w:t xml:space="preserve"> </w:t>
            </w:r>
            <w:r w:rsidR="007678FA" w:rsidRPr="00F566BF">
              <w:rPr>
                <w:rFonts w:ascii="GHEA Grapalat" w:hAnsi="GHEA Grapalat"/>
                <w:iCs/>
                <w:color w:val="000000"/>
                <w:sz w:val="21"/>
                <w:szCs w:val="21"/>
              </w:rPr>
              <w:t>կողմ</w:t>
            </w:r>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Պատվիրատու</w:t>
            </w:r>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a3"/>
        <w:spacing w:line="240" w:lineRule="auto"/>
        <w:ind w:firstLine="0"/>
        <w:jc w:val="center"/>
        <w:rPr>
          <w:b/>
          <w:bCs/>
          <w:iCs/>
          <w:lang w:val="es-ES"/>
        </w:rPr>
      </w:pPr>
    </w:p>
    <w:p w14:paraId="5D1B800A" w14:textId="77777777" w:rsidR="007678FA" w:rsidRPr="00F566BF" w:rsidRDefault="007678FA" w:rsidP="007678FA">
      <w:pPr>
        <w:pStyle w:val="a3"/>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a3"/>
        <w:spacing w:line="240" w:lineRule="auto"/>
        <w:ind w:firstLine="0"/>
        <w:rPr>
          <w:iCs/>
          <w:lang w:val="es-ES"/>
        </w:rPr>
      </w:pPr>
    </w:p>
    <w:p w14:paraId="7A5D74B6" w14:textId="77777777" w:rsidR="007678FA" w:rsidRPr="00F566BF" w:rsidRDefault="007678FA" w:rsidP="007678FA">
      <w:pPr>
        <w:pStyle w:val="af4"/>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այսուհետ</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Պայմանագիր</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անվանումը</w:t>
      </w:r>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կնքման</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ամսաթիվը</w:t>
      </w:r>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roofErr w:type="gramEnd"/>
    </w:p>
    <w:p w14:paraId="0DF25932" w14:textId="77777777" w:rsidR="007678FA" w:rsidRPr="00F566BF" w:rsidRDefault="007678FA" w:rsidP="007678FA">
      <w:pPr>
        <w:pStyle w:val="af4"/>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համարը</w:t>
      </w:r>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gramStart"/>
      <w:r w:rsidRPr="00F566BF">
        <w:rPr>
          <w:rFonts w:ascii="GHEA Grapalat" w:hAnsi="GHEA Grapalat"/>
          <w:iCs/>
          <w:color w:val="000000"/>
          <w:sz w:val="21"/>
          <w:szCs w:val="21"/>
        </w:rPr>
        <w:t>Պատվիրատուն</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կողմը՝</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r w:rsidRPr="00F566BF">
        <w:rPr>
          <w:rFonts w:ascii="GHEA Grapalat" w:hAnsi="GHEA Grapalat"/>
          <w:color w:val="000000"/>
          <w:sz w:val="21"/>
          <w:szCs w:val="21"/>
          <w:lang w:val="es-ES"/>
        </w:rPr>
        <w:t>կազմեցին սույն արձանագրությունը հետևյալի մասին.</w:t>
      </w:r>
    </w:p>
    <w:p w14:paraId="383F41EC" w14:textId="66B92E14" w:rsidR="007678FA" w:rsidRPr="00F566BF" w:rsidRDefault="007678FA" w:rsidP="007678FA">
      <w:pPr>
        <w:jc w:val="both"/>
        <w:rPr>
          <w:rFonts w:ascii="GHEA Grapalat" w:hAnsi="GHEA Grapalat"/>
          <w:iCs/>
          <w:color w:val="000000"/>
          <w:sz w:val="21"/>
          <w:szCs w:val="21"/>
          <w:lang w:val="hy-AM"/>
        </w:rPr>
      </w:pP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շրջանակներում</w:t>
      </w:r>
      <w:r w:rsidRPr="00F566BF">
        <w:rPr>
          <w:rFonts w:ascii="GHEA Grapalat" w:hAnsi="GHEA Grapalat"/>
          <w:iCs/>
          <w:color w:val="000000"/>
          <w:sz w:val="21"/>
          <w:szCs w:val="21"/>
          <w:lang w:val="es-ES"/>
        </w:rPr>
        <w:t xml:space="preserve"> </w:t>
      </w:r>
      <w:r w:rsidRPr="00F566BF">
        <w:rPr>
          <w:rFonts w:ascii="GHEA Grapalat" w:hAnsi="GHEA Grapalat"/>
          <w:iCs/>
          <w:snapToGrid w:val="0"/>
          <w:color w:val="000000"/>
          <w:sz w:val="21"/>
          <w:szCs w:val="21"/>
          <w:lang w:val="es-ES"/>
        </w:rPr>
        <w:t xml:space="preserve">Պայմանագրի կողմը </w:t>
      </w:r>
      <w:r w:rsidRPr="00F566BF">
        <w:rPr>
          <w:rFonts w:ascii="GHEA Grapalat" w:hAnsi="GHEA Grapalat"/>
          <w:iCs/>
          <w:color w:val="000000"/>
          <w:sz w:val="21"/>
          <w:szCs w:val="21"/>
          <w:lang w:val="es-ES"/>
        </w:rPr>
        <w:t xml:space="preserve">մատուցել է հետևյալ </w:t>
      </w:r>
      <w:r w:rsidR="00C4005F">
        <w:rPr>
          <w:rFonts w:ascii="GHEA Grapalat" w:hAnsi="GHEA Grapalat"/>
          <w:iCs/>
          <w:color w:val="000000"/>
          <w:sz w:val="21"/>
          <w:szCs w:val="21"/>
          <w:lang w:val="hy-AM"/>
        </w:rPr>
        <w:t>աշխատանքն</w:t>
      </w:r>
      <w:r w:rsidRPr="00F566BF">
        <w:rPr>
          <w:rFonts w:ascii="GHEA Grapalat" w:hAnsi="GHEA Grapalat"/>
          <w:iCs/>
          <w:color w:val="000000"/>
          <w:sz w:val="21"/>
          <w:szCs w:val="21"/>
          <w:lang w:val="es-ES"/>
        </w:rPr>
        <w:t>երը</w:t>
      </w:r>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1993030F" w:rsidR="007678FA" w:rsidRPr="005870F7" w:rsidRDefault="005870F7" w:rsidP="00E53C12">
            <w:pPr>
              <w:pStyle w:val="af4"/>
              <w:spacing w:before="0" w:beforeAutospacing="0" w:after="0" w:afterAutospacing="0"/>
              <w:jc w:val="center"/>
              <w:rPr>
                <w:rFonts w:ascii="GHEA Grapalat" w:hAnsi="GHEA Grapalat"/>
                <w:sz w:val="18"/>
                <w:szCs w:val="18"/>
                <w:lang w:val="hy-AM"/>
              </w:rPr>
            </w:pPr>
            <w:r>
              <w:rPr>
                <w:rFonts w:ascii="GHEA Grapalat" w:hAnsi="GHEA Grapalat" w:cs="Sylfaen"/>
                <w:sz w:val="18"/>
                <w:szCs w:val="18"/>
                <w:lang w:val="hy-AM"/>
              </w:rPr>
              <w:t>Կատարված աշխատանքի</w:t>
            </w:r>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ժամկետը /ըստ վճարման ժամանակացույցի/</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af4"/>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af4"/>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af4"/>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r w:rsidRPr="00F566BF">
        <w:rPr>
          <w:rFonts w:ascii="GHEA Grapalat" w:hAnsi="GHEA Grapalat"/>
          <w:iCs/>
          <w:snapToGrid w:val="0"/>
          <w:color w:val="000000"/>
          <w:sz w:val="21"/>
          <w:szCs w:val="21"/>
        </w:rPr>
        <w:t>արձանագրության</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երկկողմ</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հաշիվ</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ապրանքագիրը</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r w:rsidRPr="00F566BF">
        <w:rPr>
          <w:rFonts w:ascii="GHEA Grapalat" w:hAnsi="GHEA Grapalat"/>
          <w:color w:val="000000"/>
          <w:sz w:val="21"/>
          <w:szCs w:val="21"/>
          <w:lang w:val="es-ES"/>
        </w:rPr>
        <w:t>եզրակացությունը</w:t>
      </w:r>
      <w:r w:rsidRPr="00F566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Ծառայությունն ընդունեց</w:t>
            </w:r>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777C4446" w14:textId="77777777" w:rsidR="00920867" w:rsidRPr="00896BDA" w:rsidRDefault="007678FA" w:rsidP="00920867">
      <w:pPr>
        <w:jc w:val="right"/>
        <w:rPr>
          <w:rFonts w:ascii="GHEA Grapalat" w:hAnsi="GHEA Grapalat"/>
          <w:i/>
          <w:sz w:val="20"/>
          <w:szCs w:val="20"/>
          <w:lang w:val="hy-AM"/>
        </w:rPr>
      </w:pPr>
      <w:r w:rsidRPr="00F566BF">
        <w:rPr>
          <w:rFonts w:ascii="GHEA Grapalat" w:hAnsi="GHEA Grapalat" w:cs="TimesArmenianPSMT"/>
          <w:i/>
          <w:sz w:val="20"/>
          <w:lang w:val="ru-RU"/>
        </w:rPr>
        <w:t xml:space="preserve">                      </w:t>
      </w:r>
      <w:r w:rsidR="00920867" w:rsidRPr="00896BDA">
        <w:rPr>
          <w:rFonts w:ascii="GHEA Grapalat" w:hAnsi="GHEA Grapalat"/>
          <w:i/>
          <w:sz w:val="20"/>
          <w:szCs w:val="20"/>
          <w:lang w:val="hy-AM"/>
        </w:rPr>
        <w:t xml:space="preserve">                                       </w:t>
      </w:r>
      <w:r w:rsidR="00920867" w:rsidRPr="00896BDA">
        <w:rPr>
          <w:rFonts w:ascii="GHEA Grapalat" w:hAnsi="GHEA Grapalat"/>
          <w:color w:val="000000" w:themeColor="text1"/>
          <w:sz w:val="20"/>
          <w:szCs w:val="20"/>
          <w:lang w:val="hy-AM"/>
        </w:rPr>
        <w:t>«ՔԲԿ-ԳՀԱՇՁԲ-22/19»</w:t>
      </w:r>
      <w:r w:rsidR="00920867" w:rsidRPr="00896BDA">
        <w:rPr>
          <w:rFonts w:ascii="GHEA Grapalat" w:hAnsi="GHEA Grapalat"/>
          <w:b/>
          <w:color w:val="000000" w:themeColor="text1"/>
          <w:sz w:val="20"/>
          <w:szCs w:val="20"/>
          <w:lang w:val="es-ES"/>
        </w:rPr>
        <w:t xml:space="preserve"> </w:t>
      </w:r>
      <w:r w:rsidR="00920867" w:rsidRPr="00896BDA">
        <w:rPr>
          <w:rFonts w:ascii="GHEA Grapalat" w:hAnsi="GHEA Grapalat"/>
          <w:i/>
          <w:sz w:val="20"/>
          <w:szCs w:val="20"/>
          <w:lang w:val="hy-AM"/>
        </w:rPr>
        <w:t xml:space="preserve"> ծածկագրով պայմանագրի</w:t>
      </w:r>
    </w:p>
    <w:p w14:paraId="4F674C6B" w14:textId="04D84283" w:rsidR="007678FA" w:rsidRPr="00F566BF" w:rsidRDefault="007678FA" w:rsidP="007678FA">
      <w:pPr>
        <w:autoSpaceDE w:val="0"/>
        <w:autoSpaceDN w:val="0"/>
        <w:adjustRightInd w:val="0"/>
        <w:jc w:val="right"/>
        <w:rPr>
          <w:rFonts w:ascii="GHEA Grapalat" w:hAnsi="GHEA Grapalat" w:cs="TimesArmenianPSMT"/>
          <w:i/>
          <w:sz w:val="20"/>
        </w:rPr>
      </w:pPr>
    </w:p>
    <w:p w14:paraId="48EB8E38" w14:textId="77777777" w:rsidR="007678FA" w:rsidRPr="00F566BF" w:rsidRDefault="007678FA" w:rsidP="007678FA">
      <w:pPr>
        <w:rPr>
          <w:rFonts w:ascii="GHEA Grapalat" w:hAnsi="GHEA Grapalat"/>
        </w:rPr>
      </w:pPr>
    </w:p>
    <w:p w14:paraId="0FBBE306" w14:textId="77777777" w:rsidR="007678FA" w:rsidRPr="00F566BF" w:rsidRDefault="007678FA" w:rsidP="007678FA">
      <w:pPr>
        <w:rPr>
          <w:rFonts w:ascii="GHEA Grapalat" w:hAnsi="GHEA Grapalat"/>
        </w:rPr>
      </w:pPr>
    </w:p>
    <w:p w14:paraId="36010724" w14:textId="77777777" w:rsidR="007678FA" w:rsidRPr="00F566BF" w:rsidRDefault="007678FA" w:rsidP="007678FA">
      <w:pPr>
        <w:rPr>
          <w:rFonts w:ascii="GHEA Grapalat" w:hAnsi="GHEA Grapalat"/>
        </w:rPr>
      </w:pPr>
    </w:p>
    <w:p w14:paraId="607BBF20" w14:textId="77777777" w:rsidR="007678FA" w:rsidRPr="00F566BF" w:rsidRDefault="007678FA" w:rsidP="007678FA">
      <w:pPr>
        <w:tabs>
          <w:tab w:val="left" w:pos="2250"/>
        </w:tabs>
        <w:spacing w:line="276" w:lineRule="auto"/>
        <w:jc w:val="center"/>
        <w:rPr>
          <w:rFonts w:ascii="GHEA Grapalat" w:hAnsi="GHEA Grapalat" w:cs="Sylfaen"/>
          <w:bCs/>
          <w:sz w:val="18"/>
          <w:szCs w:val="18"/>
        </w:rPr>
      </w:pPr>
      <w:proofErr w:type="gramStart"/>
      <w:r w:rsidRPr="00F566BF">
        <w:rPr>
          <w:rFonts w:ascii="GHEA Grapalat" w:hAnsi="GHEA Grapalat" w:cs="Sylfaen"/>
          <w:bCs/>
          <w:sz w:val="18"/>
          <w:szCs w:val="18"/>
        </w:rPr>
        <w:t>ԱԿՏ  N</w:t>
      </w:r>
      <w:proofErr w:type="gramEnd"/>
      <w:r w:rsidRPr="00F566BF">
        <w:rPr>
          <w:rFonts w:ascii="GHEA Grapalat" w:hAnsi="GHEA Grapalat" w:cs="Sylfaen"/>
          <w:bCs/>
          <w:sz w:val="18"/>
          <w:szCs w:val="18"/>
        </w:rPr>
        <w:t xml:space="preserve">    </w:t>
      </w:r>
    </w:p>
    <w:p w14:paraId="066020AB" w14:textId="77777777" w:rsidR="007678FA" w:rsidRPr="00F566BF"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F566BF">
        <w:rPr>
          <w:rFonts w:ascii="GHEA Grapalat" w:hAnsi="GHEA Grapalat" w:cs="Sylfaen"/>
          <w:bCs/>
          <w:sz w:val="18"/>
          <w:szCs w:val="18"/>
        </w:rPr>
        <w:t>պայմանագրի</w:t>
      </w:r>
      <w:proofErr w:type="gramEnd"/>
      <w:r w:rsidRPr="00F566BF">
        <w:rPr>
          <w:rFonts w:ascii="GHEA Grapalat" w:hAnsi="GHEA Grapalat" w:cs="Sylfaen"/>
          <w:bCs/>
          <w:sz w:val="18"/>
          <w:szCs w:val="18"/>
        </w:rPr>
        <w:t xml:space="preserve"> արդյունքը Պատվիրատուին հանձնելու փաստը ֆիքսելու վերաբերյալ                                                                                                                               </w:t>
      </w:r>
    </w:p>
    <w:p w14:paraId="30D20522" w14:textId="77777777" w:rsidR="007678FA" w:rsidRPr="00F566BF" w:rsidRDefault="007678FA" w:rsidP="007678FA">
      <w:pPr>
        <w:tabs>
          <w:tab w:val="left" w:pos="360"/>
          <w:tab w:val="left" w:pos="540"/>
        </w:tabs>
        <w:rPr>
          <w:rFonts w:ascii="GHEA Grapalat" w:hAnsi="GHEA Grapalat" w:cs="Sylfaen"/>
          <w:sz w:val="22"/>
          <w:szCs w:val="22"/>
        </w:rPr>
      </w:pPr>
    </w:p>
    <w:p w14:paraId="041BA7FF" w14:textId="77777777" w:rsidR="007678FA" w:rsidRPr="00F566BF" w:rsidRDefault="007678FA" w:rsidP="007678FA">
      <w:pPr>
        <w:tabs>
          <w:tab w:val="left" w:pos="360"/>
          <w:tab w:val="left" w:pos="540"/>
        </w:tabs>
        <w:rPr>
          <w:rFonts w:ascii="GHEA Grapalat" w:hAnsi="GHEA Grapalat" w:cs="Sylfaen"/>
          <w:sz w:val="22"/>
          <w:szCs w:val="22"/>
        </w:rPr>
      </w:pPr>
    </w:p>
    <w:p w14:paraId="34088F6B" w14:textId="77777777" w:rsidR="007678FA" w:rsidRPr="00F566BF" w:rsidRDefault="007678FA" w:rsidP="007678FA">
      <w:pPr>
        <w:tabs>
          <w:tab w:val="left" w:pos="360"/>
          <w:tab w:val="left" w:pos="540"/>
        </w:tabs>
        <w:ind w:left="-540" w:firstLine="180"/>
        <w:jc w:val="both"/>
        <w:rPr>
          <w:rFonts w:ascii="GHEA Grapalat" w:hAnsi="GHEA Grapalat" w:cs="Sylfaen"/>
          <w:sz w:val="20"/>
          <w:szCs w:val="20"/>
        </w:rPr>
      </w:pPr>
      <w:r w:rsidRPr="00F566BF">
        <w:rPr>
          <w:rFonts w:ascii="GHEA Grapalat" w:hAnsi="GHEA Grapalat" w:cs="Sylfaen"/>
        </w:rPr>
        <w:tab/>
      </w:r>
      <w:r w:rsidRPr="00F566BF">
        <w:rPr>
          <w:rFonts w:ascii="GHEA Grapalat" w:hAnsi="GHEA Grapalat" w:cs="Sylfaen"/>
          <w:sz w:val="20"/>
          <w:szCs w:val="20"/>
          <w:lang w:val="hy-AM"/>
        </w:rPr>
        <w:t xml:space="preserve">Սույնով </w:t>
      </w:r>
      <w:r w:rsidRPr="00F566BF">
        <w:rPr>
          <w:rFonts w:ascii="GHEA Grapalat" w:hAnsi="GHEA Grapalat" w:cs="Sylfaen"/>
          <w:sz w:val="20"/>
          <w:szCs w:val="20"/>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F566BF">
        <w:rPr>
          <w:rFonts w:ascii="GHEA Grapalat" w:hAnsi="GHEA Grapalat" w:cs="Sylfaen"/>
          <w:sz w:val="20"/>
          <w:u w:val="single"/>
        </w:rPr>
        <w:tab/>
      </w:r>
      <w:r w:rsidRPr="00F566BF">
        <w:rPr>
          <w:rFonts w:ascii="GHEA Grapalat" w:hAnsi="GHEA Grapalat" w:cs="Sylfaen"/>
          <w:sz w:val="20"/>
          <w:u w:val="single"/>
        </w:rPr>
        <w:tab/>
        <w:t xml:space="preserve">        </w:t>
      </w:r>
      <w:r w:rsidRPr="00F566BF">
        <w:rPr>
          <w:rFonts w:ascii="GHEA Grapalat" w:hAnsi="GHEA Grapalat" w:cs="Sylfaen"/>
          <w:sz w:val="20"/>
        </w:rPr>
        <w:t>-ի</w:t>
      </w:r>
      <w:r w:rsidRPr="00F566BF">
        <w:rPr>
          <w:rFonts w:ascii="GHEA Grapalat" w:hAnsi="GHEA Grapalat" w:cs="Sylfaen"/>
        </w:rPr>
        <w:t xml:space="preserve"> </w:t>
      </w:r>
      <w:r w:rsidRPr="00F566BF">
        <w:rPr>
          <w:rFonts w:ascii="GHEA Grapalat" w:hAnsi="GHEA Grapalat" w:cs="Sylfaen"/>
          <w:sz w:val="20"/>
          <w:szCs w:val="20"/>
        </w:rPr>
        <w:t xml:space="preserve">(այսուհետ` Պատվիրատու)  </w:t>
      </w:r>
      <w:r w:rsidRPr="00F566BF">
        <w:rPr>
          <w:rFonts w:ascii="GHEA Grapalat" w:hAnsi="GHEA Grapalat" w:cs="Sylfaen"/>
          <w:sz w:val="20"/>
          <w:szCs w:val="20"/>
          <w:lang w:val="hy-AM"/>
        </w:rPr>
        <w:t xml:space="preserve">և </w:t>
      </w:r>
      <w:r w:rsidRPr="00F566BF">
        <w:rPr>
          <w:rFonts w:ascii="GHEA Grapalat" w:hAnsi="GHEA Grapalat" w:cs="Sylfaen"/>
          <w:sz w:val="20"/>
          <w:u w:val="single"/>
        </w:rPr>
        <w:tab/>
      </w:r>
      <w:r w:rsidRPr="00F566BF">
        <w:rPr>
          <w:rFonts w:ascii="GHEA Grapalat" w:hAnsi="GHEA Grapalat" w:cs="Sylfaen"/>
          <w:sz w:val="20"/>
          <w:u w:val="single"/>
        </w:rPr>
        <w:tab/>
        <w:t xml:space="preserve">        </w:t>
      </w:r>
      <w:r w:rsidRPr="00F566BF">
        <w:rPr>
          <w:rFonts w:ascii="GHEA Grapalat" w:hAnsi="GHEA Grapalat" w:cs="Sylfaen"/>
          <w:sz w:val="20"/>
        </w:rPr>
        <w:t>-ի</w:t>
      </w:r>
    </w:p>
    <w:p w14:paraId="4772D509" w14:textId="77777777" w:rsidR="007678FA" w:rsidRPr="00F566BF" w:rsidRDefault="007678FA" w:rsidP="007678FA">
      <w:pPr>
        <w:tabs>
          <w:tab w:val="left" w:pos="360"/>
          <w:tab w:val="left" w:pos="540"/>
        </w:tabs>
        <w:jc w:val="both"/>
        <w:rPr>
          <w:rFonts w:ascii="GHEA Grapalat" w:hAnsi="GHEA Grapalat" w:cs="Sylfaen"/>
        </w:rPr>
      </w:pPr>
      <w:r w:rsidRPr="00F566BF">
        <w:rPr>
          <w:rFonts w:ascii="GHEA Grapalat" w:hAnsi="GHEA Grapalat" w:cs="Sylfaen"/>
        </w:rPr>
        <w:t xml:space="preserve">                                            </w:t>
      </w:r>
      <w:r w:rsidRPr="00F566BF">
        <w:rPr>
          <w:rFonts w:ascii="GHEA Grapalat" w:hAnsi="GHEA Grapalat" w:cs="Sylfaen"/>
          <w:sz w:val="12"/>
          <w:szCs w:val="12"/>
        </w:rPr>
        <w:t xml:space="preserve">Պատվիրատուի անունը     </w:t>
      </w:r>
      <w:r w:rsidRPr="00F566BF">
        <w:rPr>
          <w:rFonts w:ascii="GHEA Grapalat" w:hAnsi="GHEA Grapalat" w:cs="Sylfaen"/>
          <w:sz w:val="16"/>
          <w:szCs w:val="16"/>
        </w:rPr>
        <w:t xml:space="preserve">                                                           </w:t>
      </w:r>
      <w:r w:rsidRPr="00F566BF">
        <w:rPr>
          <w:rFonts w:ascii="GHEA Grapalat" w:hAnsi="GHEA Grapalat" w:cs="Sylfaen"/>
          <w:sz w:val="12"/>
          <w:szCs w:val="12"/>
        </w:rPr>
        <w:t>Կատարողի անունը</w:t>
      </w:r>
    </w:p>
    <w:p w14:paraId="1B6399F5" w14:textId="77777777" w:rsidR="007678FA" w:rsidRPr="00F566BF" w:rsidRDefault="007678FA" w:rsidP="007678FA">
      <w:pPr>
        <w:tabs>
          <w:tab w:val="left" w:pos="360"/>
          <w:tab w:val="left" w:pos="540"/>
        </w:tabs>
        <w:ind w:right="-360"/>
        <w:jc w:val="both"/>
        <w:rPr>
          <w:rFonts w:ascii="GHEA Grapalat" w:hAnsi="GHEA Grapalat" w:cs="Sylfaen"/>
          <w:sz w:val="12"/>
          <w:szCs w:val="12"/>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F566BF">
        <w:rPr>
          <w:rFonts w:ascii="GHEA Grapalat" w:hAnsi="GHEA Grapalat" w:cs="Sylfaen"/>
          <w:sz w:val="20"/>
          <w:szCs w:val="20"/>
        </w:rPr>
        <w:t>ատարող</w:t>
      </w:r>
      <w:r w:rsidRPr="00F566BF">
        <w:rPr>
          <w:rFonts w:ascii="GHEA Grapalat" w:hAnsi="GHEA Grapalat" w:cs="Sylfaen"/>
          <w:sz w:val="20"/>
          <w:szCs w:val="20"/>
          <w:lang w:val="hy-AM"/>
        </w:rPr>
        <w:t>)</w:t>
      </w:r>
      <w:r w:rsidRPr="00F566BF">
        <w:rPr>
          <w:rFonts w:ascii="GHEA Grapalat" w:hAnsi="GHEA Grapalat" w:cs="Sylfaen"/>
          <w:sz w:val="20"/>
          <w:szCs w:val="20"/>
        </w:rPr>
        <w:t xml:space="preserve"> </w:t>
      </w:r>
      <w:r w:rsidRPr="00F566BF">
        <w:rPr>
          <w:rFonts w:ascii="GHEA Grapalat" w:hAnsi="GHEA Grapalat" w:cs="Sylfaen"/>
          <w:sz w:val="20"/>
        </w:rPr>
        <w:t xml:space="preserve">միջև 20     թ. </w:t>
      </w:r>
      <w:r w:rsidRPr="00F566BF">
        <w:rPr>
          <w:rFonts w:ascii="GHEA Grapalat" w:hAnsi="GHEA Grapalat" w:cs="Sylfaen"/>
          <w:sz w:val="20"/>
          <w:u w:val="single"/>
        </w:rPr>
        <w:tab/>
      </w:r>
      <w:r w:rsidRPr="00F566BF">
        <w:rPr>
          <w:rFonts w:ascii="GHEA Grapalat" w:hAnsi="GHEA Grapalat" w:cs="Sylfaen"/>
          <w:sz w:val="20"/>
          <w:u w:val="single"/>
        </w:rPr>
        <w:tab/>
      </w:r>
      <w:r w:rsidRPr="00F566BF">
        <w:rPr>
          <w:rFonts w:ascii="GHEA Grapalat" w:hAnsi="GHEA Grapalat" w:cs="Sylfaen"/>
          <w:sz w:val="20"/>
          <w:u w:val="single"/>
        </w:rPr>
        <w:tab/>
      </w:r>
      <w:r w:rsidRPr="00F566BF">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A59AFC0"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նպատակով Պատվիրատուին հանձնեց ստորև նշված </w:t>
      </w:r>
      <w:r w:rsidR="00C4005F">
        <w:rPr>
          <w:rFonts w:ascii="GHEA Grapalat" w:hAnsi="GHEA Grapalat" w:cs="Sylfaen"/>
          <w:sz w:val="20"/>
          <w:szCs w:val="20"/>
          <w:lang w:val="hy-AM"/>
        </w:rPr>
        <w:t>աշխատանք</w:t>
      </w:r>
      <w:r w:rsidRPr="00F566BF">
        <w:rPr>
          <w:rFonts w:ascii="GHEA Grapalat" w:hAnsi="GHEA Grapalat" w:cs="Sylfaen"/>
          <w:sz w:val="20"/>
          <w:szCs w:val="20"/>
          <w:lang w:val="hy-AM"/>
        </w:rPr>
        <w:t>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r w:rsidRPr="00F566BF">
              <w:rPr>
                <w:rFonts w:ascii="GHEA Grapalat" w:hAnsi="GHEA Grapalat" w:cs="Sylfaen"/>
                <w:sz w:val="18"/>
                <w:szCs w:val="18"/>
              </w:rPr>
              <w:t>Ծառայության</w:t>
            </w:r>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քանակը</w:t>
            </w:r>
            <w:r w:rsidRPr="00F566BF">
              <w:rPr>
                <w:rFonts w:ascii="GHEA Grapalat" w:hAnsi="GHEA Grapalat"/>
                <w:sz w:val="18"/>
                <w:szCs w:val="18"/>
              </w:rPr>
              <w:t xml:space="preserve"> (</w:t>
            </w:r>
            <w:r w:rsidRPr="00F566BF">
              <w:rPr>
                <w:rFonts w:ascii="GHEA Grapalat" w:hAnsi="GHEA Grapalat" w:cs="Sylfaen"/>
                <w:sz w:val="18"/>
                <w:szCs w:val="18"/>
              </w:rPr>
              <w:t>փաստացի</w:t>
            </w:r>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Հանձնեց</w:t>
            </w:r>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Ընդունեց</w:t>
            </w:r>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gramStart"/>
      <w:r w:rsidRPr="00F566BF">
        <w:rPr>
          <w:rFonts w:ascii="GHEA Grapalat" w:hAnsi="GHEA Grapalat" w:cs="Sylfaen"/>
          <w:sz w:val="20"/>
          <w:szCs w:val="20"/>
          <w:lang w:eastAsia="ru-RU"/>
        </w:rPr>
        <w:t>հայտը</w:t>
      </w:r>
      <w:proofErr w:type="gramEnd"/>
      <w:r w:rsidRPr="00F566BF">
        <w:rPr>
          <w:rFonts w:ascii="GHEA Grapalat" w:hAnsi="GHEA Grapalat" w:cs="Sylfaen"/>
          <w:sz w:val="20"/>
          <w:szCs w:val="20"/>
          <w:lang w:eastAsia="ru-RU"/>
        </w:rPr>
        <w:t xml:space="preserve"> նախագծած ներկայացուցիչ`</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1D3956A2" w14:textId="77777777" w:rsidR="007678FA" w:rsidRDefault="007678FA" w:rsidP="00E53C12">
            <w:pPr>
              <w:jc w:val="center"/>
              <w:rPr>
                <w:rFonts w:ascii="GHEA Grapalat" w:hAnsi="GHEA Grapalat" w:cs="GHEA Grapalat"/>
                <w:color w:val="000000"/>
                <w:sz w:val="15"/>
                <w:szCs w:val="15"/>
                <w:lang w:val="hy-AM"/>
              </w:rPr>
            </w:pPr>
            <w:r w:rsidRPr="00F566BF">
              <w:rPr>
                <w:rFonts w:ascii="GHEA Grapalat" w:hAnsi="GHEA Grapalat" w:cs="GHEA Grapalat"/>
                <w:color w:val="000000"/>
                <w:sz w:val="15"/>
                <w:szCs w:val="15"/>
              </w:rPr>
              <w:t>ազգանուն, անուն</w:t>
            </w:r>
          </w:p>
          <w:p w14:paraId="0E5C8DD9" w14:textId="77777777" w:rsidR="00C4005F" w:rsidRPr="00C4005F" w:rsidRDefault="00C4005F" w:rsidP="00E53C12">
            <w:pPr>
              <w:jc w:val="center"/>
              <w:rPr>
                <w:rFonts w:ascii="GHEA Grapalat" w:hAnsi="GHEA Grapalat" w:cs="GHEA Grapalat"/>
                <w:color w:val="000000"/>
                <w:sz w:val="21"/>
                <w:szCs w:val="21"/>
                <w:lang w:val="hy-AM" w:eastAsia="ru-RU"/>
              </w:rPr>
            </w:pPr>
          </w:p>
        </w:tc>
        <w:tc>
          <w:tcPr>
            <w:tcW w:w="0" w:type="auto"/>
            <w:vAlign w:val="center"/>
          </w:tcPr>
          <w:p w14:paraId="0FBA6BC5" w14:textId="77777777" w:rsidR="007678FA" w:rsidRPr="00C4005F" w:rsidRDefault="007678FA" w:rsidP="00E53C12">
            <w:pPr>
              <w:jc w:val="center"/>
              <w:rPr>
                <w:rFonts w:ascii="GHEA Grapalat" w:hAnsi="GHEA Grapalat" w:cs="GHEA Grapalat"/>
                <w:color w:val="000000"/>
                <w:sz w:val="21"/>
                <w:szCs w:val="21"/>
                <w:lang w:val="hy-AM" w:eastAsia="ru-RU"/>
              </w:rPr>
            </w:pPr>
            <w:r w:rsidRPr="00F566BF">
              <w:rPr>
                <w:rFonts w:ascii="GHEA Grapalat" w:hAnsi="GHEA Grapalat" w:cs="GHEA Grapalat"/>
                <w:color w:val="000000"/>
                <w:sz w:val="21"/>
                <w:szCs w:val="21"/>
              </w:rPr>
              <w:t>___________________________</w:t>
            </w:r>
          </w:p>
          <w:p w14:paraId="5BA327C3" w14:textId="77777777" w:rsidR="007678FA" w:rsidRDefault="007678FA" w:rsidP="00E53C12">
            <w:pPr>
              <w:jc w:val="center"/>
              <w:rPr>
                <w:rFonts w:ascii="GHEA Grapalat" w:hAnsi="GHEA Grapalat" w:cs="GHEA Grapalat"/>
                <w:color w:val="000000"/>
                <w:sz w:val="15"/>
                <w:szCs w:val="15"/>
                <w:lang w:val="hy-AM"/>
              </w:rPr>
            </w:pPr>
            <w:r w:rsidRPr="00F566BF">
              <w:rPr>
                <w:rFonts w:ascii="GHEA Grapalat" w:hAnsi="GHEA Grapalat" w:cs="GHEA Grapalat"/>
                <w:color w:val="000000"/>
                <w:sz w:val="15"/>
                <w:szCs w:val="15"/>
              </w:rPr>
              <w:t>ազգանուն, անուն</w:t>
            </w:r>
          </w:p>
          <w:p w14:paraId="7DC50D4E" w14:textId="77777777" w:rsidR="00C4005F" w:rsidRPr="00C4005F" w:rsidRDefault="00C4005F" w:rsidP="00E53C12">
            <w:pPr>
              <w:jc w:val="center"/>
              <w:rPr>
                <w:rFonts w:ascii="GHEA Grapalat" w:hAnsi="GHEA Grapalat" w:cs="GHEA Grapalat"/>
                <w:color w:val="000000"/>
                <w:sz w:val="21"/>
                <w:szCs w:val="21"/>
                <w:lang w:val="hy-AM" w:eastAsia="ru-RU"/>
              </w:rPr>
            </w:pPr>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sectPr w:rsidR="007678FA" w:rsidRPr="003C22C8"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DF8458" w14:textId="77777777" w:rsidR="00B23E76" w:rsidRDefault="00B23E76">
      <w:r>
        <w:separator/>
      </w:r>
    </w:p>
  </w:endnote>
  <w:endnote w:type="continuationSeparator" w:id="0">
    <w:p w14:paraId="7C8E1B07" w14:textId="77777777" w:rsidR="00B23E76" w:rsidRDefault="00B23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468E2B" w14:textId="77777777" w:rsidR="00B23E76" w:rsidRDefault="00B23E76">
      <w:r>
        <w:separator/>
      </w:r>
    </w:p>
  </w:footnote>
  <w:footnote w:type="continuationSeparator" w:id="0">
    <w:p w14:paraId="50B32BC8" w14:textId="77777777" w:rsidR="00B23E76" w:rsidRDefault="00B23E76">
      <w:r>
        <w:continuationSeparator/>
      </w:r>
    </w:p>
  </w:footnote>
  <w:footnote w:id="1">
    <w:p w14:paraId="500FA0C1" w14:textId="77777777" w:rsidR="00490F10" w:rsidRPr="005D7B02" w:rsidRDefault="00490F10" w:rsidP="00D36A74">
      <w:pPr>
        <w:pStyle w:val="af2"/>
        <w:jc w:val="both"/>
        <w:rPr>
          <w:rFonts w:ascii="Sylfaen" w:hAnsi="Sylfaen" w:cs="Sylfaen"/>
          <w:lang w:val="af-ZA"/>
        </w:rPr>
      </w:pPr>
      <w:r w:rsidRPr="005D7B02">
        <w:rPr>
          <w:rFonts w:ascii="GHEA Grapalat" w:hAnsi="GHEA Grapalat" w:cs="Sylfaen"/>
          <w:i/>
          <w:sz w:val="16"/>
          <w:szCs w:val="16"/>
          <w:vertAlign w:val="superscript"/>
          <w:lang w:val="es-ES" w:eastAsia="en-US"/>
        </w:rPr>
        <w:t xml:space="preserve">15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0296E249" w14:textId="77777777" w:rsidR="00490F10" w:rsidRPr="005D7B02" w:rsidRDefault="00490F10" w:rsidP="00D36A74">
      <w:pPr>
        <w:pStyle w:val="af2"/>
        <w:jc w:val="both"/>
        <w:rPr>
          <w:rFonts w:ascii="GHEA Grapalat" w:hAnsi="GHEA Grapalat" w:cs="Sylfaen"/>
          <w:i/>
          <w:sz w:val="16"/>
          <w:szCs w:val="16"/>
          <w:lang w:val="af-ZA"/>
        </w:rPr>
      </w:pPr>
      <w:r w:rsidRPr="005D7B02">
        <w:rPr>
          <w:color w:val="000000"/>
          <w:vertAlign w:val="superscript"/>
          <w:lang w:val="af-ZA"/>
        </w:rPr>
        <w:t xml:space="preserve">16 </w:t>
      </w:r>
      <w:r w:rsidRPr="005D7B02">
        <w:rPr>
          <w:rFonts w:ascii="GHEA Grapalat" w:hAnsi="GHEA Grapalat" w:cs="Sylfaen"/>
          <w:i/>
          <w:sz w:val="16"/>
          <w:szCs w:val="16"/>
          <w:lang w:val="en-US"/>
        </w:rPr>
        <w:t>Եթե</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հրավերով</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հայտի</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ապահովման</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ներկայացման</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պահանջ</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սահմանված</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չէ</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ապա</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սույն</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կետը</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հրավերից</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հանվում</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5D7B02">
        <w:rPr>
          <w:rFonts w:ascii="GHEA Grapalat" w:hAnsi="GHEA Grapalat" w:cs="Sylfaen"/>
          <w:i/>
          <w:sz w:val="16"/>
          <w:szCs w:val="16"/>
          <w:lang w:val="af-ZA"/>
        </w:rPr>
        <w:t>:</w:t>
      </w:r>
    </w:p>
    <w:p w14:paraId="7173B9A6" w14:textId="77777777" w:rsidR="00490F10" w:rsidRPr="005D7B02" w:rsidRDefault="00490F10" w:rsidP="00D36A74">
      <w:pPr>
        <w:pStyle w:val="af2"/>
        <w:jc w:val="both"/>
        <w:rPr>
          <w:vertAlign w:val="superscript"/>
          <w:lang w:val="af-ZA"/>
        </w:rPr>
      </w:pPr>
      <w:r w:rsidRPr="005D7B02">
        <w:rPr>
          <w:rFonts w:ascii="GHEA Grapalat" w:hAnsi="GHEA Grapalat" w:cs="Sylfaen"/>
          <w:i/>
          <w:sz w:val="16"/>
          <w:szCs w:val="16"/>
          <w:vertAlign w:val="superscript"/>
          <w:lang w:val="af-ZA"/>
        </w:rPr>
        <w:t xml:space="preserve">17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footnote>
  <w:footnote w:id="3">
    <w:p w14:paraId="1C00B717" w14:textId="77777777" w:rsidR="00490F10" w:rsidRPr="00B01C80" w:rsidRDefault="00490F10" w:rsidP="0002782D">
      <w:pPr>
        <w:pStyle w:val="af4"/>
        <w:spacing w:before="0" w:beforeAutospacing="0" w:after="0" w:afterAutospacing="0"/>
        <w:ind w:firstLine="708"/>
        <w:jc w:val="both"/>
        <w:rPr>
          <w:rFonts w:ascii="Calibri" w:hAnsi="Calibri"/>
          <w:sz w:val="20"/>
          <w:szCs w:val="20"/>
          <w:lang w:val="hy-AM" w:eastAsia="ru-RU"/>
        </w:rPr>
      </w:pPr>
      <w:r w:rsidRPr="00915006">
        <w:rPr>
          <w:rFonts w:ascii="Calibri" w:hAnsi="Calibri"/>
          <w:sz w:val="20"/>
          <w:szCs w:val="20"/>
          <w:vertAlign w:val="superscript"/>
          <w:lang w:val="hy-AM" w:eastAsia="ru-RU"/>
        </w:rPr>
        <w:footnoteRef/>
      </w:r>
      <w:r w:rsidRPr="00B01C80">
        <w:rPr>
          <w:rFonts w:ascii="Calibri" w:hAnsi="Calibri"/>
          <w:sz w:val="20"/>
          <w:szCs w:val="20"/>
          <w:lang w:val="hy-AM" w:eastAsia="ru-RU"/>
        </w:rPr>
        <w:t xml:space="preserve"> </w:t>
      </w:r>
      <w:r w:rsidRPr="00915006">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915006">
          <w:rPr>
            <w:rFonts w:ascii="GHEA Grapalat" w:hAnsi="GHEA Grapalat"/>
            <w:i/>
            <w:sz w:val="16"/>
            <w:szCs w:val="16"/>
            <w:lang w:val="hy-AM" w:eastAsia="ru-RU"/>
          </w:rPr>
          <w:t>Standard &amp; Poor’s</w:t>
        </w:r>
      </w:hyperlink>
      <w:r w:rsidRPr="00915006">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4">
    <w:p w14:paraId="7360E7AA" w14:textId="77777777" w:rsidR="00490F10" w:rsidRDefault="00490F10" w:rsidP="00821851">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p>
    <w:p w14:paraId="67A46AA7" w14:textId="77777777" w:rsidR="00490F10" w:rsidRPr="00821851" w:rsidRDefault="00490F10" w:rsidP="00821851">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r w:rsidRPr="00BF58CA">
        <w:rPr>
          <w:rFonts w:asciiTheme="minorHAnsi" w:hAnsiTheme="minorHAnsi"/>
          <w:sz w:val="20"/>
          <w:szCs w:val="20"/>
          <w:lang w:val="hy-AM" w:eastAsia="ru-RU"/>
        </w:rPr>
        <w:t>մա</w:t>
      </w:r>
      <w:r w:rsidRPr="00821851">
        <w:rPr>
          <w:rFonts w:ascii="GHEA Grapalat" w:hAnsi="GHEA Grapalat"/>
          <w:i/>
          <w:sz w:val="16"/>
          <w:szCs w:val="16"/>
          <w:lang w:val="hy-AM" w:eastAsia="ru-RU"/>
        </w:rPr>
        <w:t>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821851">
        <w:rPr>
          <w:rFonts w:ascii="Calibri" w:hAnsi="Calibri" w:cs="Calibri"/>
          <w:i/>
          <w:sz w:val="16"/>
          <w:szCs w:val="16"/>
          <w:lang w:val="hy-AM" w:eastAsia="ru-RU"/>
        </w:rPr>
        <w:t> </w:t>
      </w:r>
      <w:r w:rsidRPr="00821851">
        <w:rPr>
          <w:rFonts w:ascii="GHEA Grapalat" w:hAnsi="GHEA Grapalat" w:cs="GHEA Grapalat"/>
          <w:i/>
          <w:sz w:val="16"/>
          <w:szCs w:val="16"/>
          <w:lang w:val="hy-AM" w:eastAsia="ru-RU"/>
        </w:rPr>
        <w:t>մասին»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օրենքի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հիման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վրա</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իրական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շահառուների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վերաբերյալ</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հայտարարագիր</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ներկայացնելու</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պարտականու</w:t>
      </w:r>
      <w:r w:rsidRPr="00821851">
        <w:rPr>
          <w:rFonts w:ascii="GHEA Grapalat" w:hAnsi="GHEA Grapalat"/>
          <w:i/>
          <w:sz w:val="16"/>
          <w:szCs w:val="16"/>
          <w:lang w:val="hy-AM" w:eastAsia="ru-RU"/>
        </w:rPr>
        <w:t xml:space="preserve">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14:paraId="299C7949" w14:textId="77777777" w:rsidR="00490F10" w:rsidRPr="00821851" w:rsidRDefault="00490F10" w:rsidP="00821851">
      <w:pPr>
        <w:jc w:val="both"/>
        <w:rPr>
          <w:rFonts w:ascii="GHEA Grapalat" w:hAnsi="GHEA Grapalat"/>
          <w:i/>
          <w:sz w:val="16"/>
          <w:szCs w:val="16"/>
          <w:lang w:val="hy-AM" w:eastAsia="ru-RU"/>
        </w:rPr>
      </w:pPr>
    </w:p>
    <w:p w14:paraId="72E5BF95" w14:textId="77777777" w:rsidR="00490F10" w:rsidRPr="00821851" w:rsidRDefault="00490F10" w:rsidP="00821851">
      <w:pPr>
        <w:jc w:val="both"/>
        <w:rPr>
          <w:rFonts w:ascii="GHEA Grapalat" w:hAnsi="GHEA Grapalat"/>
          <w:i/>
          <w:sz w:val="16"/>
          <w:szCs w:val="16"/>
          <w:lang w:val="hy-AM" w:eastAsia="ru-RU"/>
        </w:rPr>
      </w:pPr>
      <w:r w:rsidRPr="00821851">
        <w:rPr>
          <w:rFonts w:ascii="GHEA Grapalat" w:hAnsi="GHEA Grapalat"/>
          <w:i/>
          <w:sz w:val="16"/>
          <w:szCs w:val="16"/>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14:paraId="72F39DB4" w14:textId="77777777" w:rsidR="00490F10" w:rsidRPr="00821851" w:rsidRDefault="00490F10" w:rsidP="00821851">
      <w:pPr>
        <w:pStyle w:val="af2"/>
        <w:rPr>
          <w:rFonts w:ascii="GHEA Grapalat" w:hAnsi="GHEA Grapalat"/>
          <w:i/>
          <w:sz w:val="16"/>
          <w:szCs w:val="16"/>
          <w:lang w:val="hy-AM"/>
        </w:rPr>
      </w:pPr>
      <w:r w:rsidRPr="00821851">
        <w:rPr>
          <w:rFonts w:ascii="GHEA Grapalat" w:hAnsi="GHEA Grapalat"/>
          <w:i/>
          <w:sz w:val="16"/>
          <w:szCs w:val="16"/>
          <w:lang w:val="hy-AM"/>
        </w:rPr>
        <w:t xml:space="preserve"> ապա դիմում  հայտարարությունը լրացնելիս &lt;&lt; տեղեկություններ պարունակող կայքէջի հղումը՝ &gt;&gt; բառերը փոխարինում է &lt;&lt;հայտա</w:t>
      </w:r>
      <w:r>
        <w:rPr>
          <w:rFonts w:ascii="GHEA Grapalat" w:hAnsi="GHEA Grapalat"/>
          <w:i/>
          <w:sz w:val="16"/>
          <w:szCs w:val="16"/>
          <w:lang w:val="hy-AM"/>
        </w:rPr>
        <w:t>րարագիր՝ համաձայն  հավելված 1</w:t>
      </w:r>
      <w:r>
        <w:rPr>
          <w:rFonts w:ascii="Cambria Math" w:hAnsi="Cambria Math"/>
          <w:i/>
          <w:sz w:val="16"/>
          <w:szCs w:val="16"/>
          <w:lang w:val="hy-AM"/>
        </w:rPr>
        <w:t>․2</w:t>
      </w:r>
      <w:r w:rsidRPr="00821851">
        <w:rPr>
          <w:rFonts w:ascii="GHEA Grapalat" w:hAnsi="GHEA Grapalat"/>
          <w:i/>
          <w:sz w:val="16"/>
          <w:szCs w:val="16"/>
          <w:lang w:val="hy-AM"/>
        </w:rPr>
        <w:t>ի&gt;&gt; բառերով,</w:t>
      </w:r>
    </w:p>
    <w:p w14:paraId="06F5F5DC" w14:textId="77777777" w:rsidR="00490F10" w:rsidRPr="00821851" w:rsidRDefault="00490F10" w:rsidP="00821851">
      <w:pPr>
        <w:pStyle w:val="af2"/>
        <w:rPr>
          <w:rFonts w:ascii="GHEA Grapalat" w:hAnsi="GHEA Grapalat"/>
          <w:i/>
          <w:sz w:val="16"/>
          <w:szCs w:val="16"/>
          <w:lang w:val="hy-AM"/>
        </w:rPr>
      </w:pPr>
    </w:p>
    <w:p w14:paraId="24E5A8F4" w14:textId="77777777" w:rsidR="00490F10" w:rsidRPr="00821851" w:rsidRDefault="00490F10" w:rsidP="00821851">
      <w:pPr>
        <w:pStyle w:val="af2"/>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98F5CAE" w14:textId="77777777" w:rsidR="00490F10" w:rsidRDefault="00490F10" w:rsidP="00821851">
      <w:pPr>
        <w:jc w:val="both"/>
        <w:rPr>
          <w:rFonts w:ascii="GHEA Grapalat" w:hAnsi="GHEA Grapalat"/>
          <w:i/>
          <w:sz w:val="16"/>
          <w:szCs w:val="16"/>
          <w:lang w:val="hy-AM" w:eastAsia="ru-RU"/>
        </w:rPr>
      </w:pPr>
    </w:p>
    <w:p w14:paraId="35F7E12D" w14:textId="77777777" w:rsidR="00490F10" w:rsidRDefault="00490F10" w:rsidP="00821851">
      <w:pPr>
        <w:jc w:val="both"/>
        <w:rPr>
          <w:rFonts w:ascii="GHEA Grapalat" w:hAnsi="GHEA Grapalat"/>
          <w:i/>
          <w:sz w:val="16"/>
          <w:szCs w:val="16"/>
          <w:lang w:val="hy-AM" w:eastAsia="ru-RU"/>
        </w:rPr>
      </w:pPr>
    </w:p>
    <w:p w14:paraId="01865B69" w14:textId="77777777" w:rsidR="00490F10" w:rsidRDefault="00490F10" w:rsidP="00821851">
      <w:pPr>
        <w:jc w:val="both"/>
        <w:rPr>
          <w:rFonts w:ascii="GHEA Grapalat" w:hAnsi="GHEA Grapalat"/>
          <w:i/>
          <w:sz w:val="16"/>
          <w:szCs w:val="16"/>
          <w:lang w:val="hy-AM" w:eastAsia="ru-RU"/>
        </w:rPr>
      </w:pPr>
    </w:p>
    <w:p w14:paraId="1A6D7961" w14:textId="77777777" w:rsidR="00490F10" w:rsidRDefault="00490F10" w:rsidP="00821851">
      <w:pPr>
        <w:jc w:val="both"/>
        <w:rPr>
          <w:rFonts w:ascii="GHEA Grapalat" w:hAnsi="GHEA Grapalat"/>
          <w:i/>
          <w:sz w:val="16"/>
          <w:szCs w:val="16"/>
          <w:lang w:val="hy-AM" w:eastAsia="ru-RU"/>
        </w:rPr>
      </w:pPr>
    </w:p>
    <w:p w14:paraId="74D6347C" w14:textId="77777777" w:rsidR="00490F10" w:rsidRDefault="00490F10" w:rsidP="00821851">
      <w:pPr>
        <w:jc w:val="both"/>
        <w:rPr>
          <w:rFonts w:ascii="GHEA Grapalat" w:hAnsi="GHEA Grapalat"/>
          <w:i/>
          <w:sz w:val="16"/>
          <w:szCs w:val="16"/>
          <w:lang w:val="hy-AM" w:eastAsia="ru-RU"/>
        </w:rPr>
      </w:pPr>
    </w:p>
    <w:p w14:paraId="58A871DE" w14:textId="77777777" w:rsidR="00490F10" w:rsidRDefault="00490F10" w:rsidP="00821851">
      <w:pPr>
        <w:jc w:val="both"/>
        <w:rPr>
          <w:rFonts w:ascii="GHEA Grapalat" w:hAnsi="GHEA Grapalat"/>
          <w:i/>
          <w:sz w:val="16"/>
          <w:szCs w:val="16"/>
          <w:lang w:val="hy-AM" w:eastAsia="ru-RU"/>
        </w:rPr>
      </w:pPr>
    </w:p>
    <w:p w14:paraId="51253AC6" w14:textId="77777777" w:rsidR="00490F10" w:rsidRDefault="00490F10" w:rsidP="00821851">
      <w:pPr>
        <w:jc w:val="both"/>
        <w:rPr>
          <w:rFonts w:ascii="GHEA Grapalat" w:hAnsi="GHEA Grapalat"/>
          <w:i/>
          <w:sz w:val="16"/>
          <w:szCs w:val="16"/>
          <w:lang w:val="hy-AM" w:eastAsia="ru-RU"/>
        </w:rPr>
      </w:pPr>
    </w:p>
    <w:p w14:paraId="1C4C91B4" w14:textId="77777777" w:rsidR="00490F10" w:rsidRDefault="00490F10" w:rsidP="00821851">
      <w:pPr>
        <w:jc w:val="both"/>
        <w:rPr>
          <w:rFonts w:ascii="GHEA Grapalat" w:hAnsi="GHEA Grapalat"/>
          <w:i/>
          <w:sz w:val="16"/>
          <w:szCs w:val="16"/>
          <w:lang w:val="hy-AM" w:eastAsia="ru-RU"/>
        </w:rPr>
      </w:pPr>
    </w:p>
    <w:p w14:paraId="407E5CB7" w14:textId="77777777" w:rsidR="00490F10" w:rsidRDefault="00490F10" w:rsidP="00821851">
      <w:pPr>
        <w:jc w:val="both"/>
        <w:rPr>
          <w:rFonts w:ascii="GHEA Grapalat" w:hAnsi="GHEA Grapalat"/>
          <w:i/>
          <w:sz w:val="16"/>
          <w:szCs w:val="16"/>
          <w:lang w:val="hy-AM" w:eastAsia="ru-RU"/>
        </w:rPr>
      </w:pPr>
    </w:p>
    <w:p w14:paraId="4AB7A668" w14:textId="77777777" w:rsidR="00490F10" w:rsidRDefault="00490F10" w:rsidP="00821851">
      <w:pPr>
        <w:jc w:val="both"/>
        <w:rPr>
          <w:rFonts w:ascii="GHEA Grapalat" w:hAnsi="GHEA Grapalat"/>
          <w:i/>
          <w:sz w:val="16"/>
          <w:szCs w:val="16"/>
          <w:lang w:val="hy-AM" w:eastAsia="ru-RU"/>
        </w:rPr>
      </w:pPr>
    </w:p>
    <w:p w14:paraId="0277BA07" w14:textId="77777777" w:rsidR="00490F10" w:rsidRDefault="00490F10" w:rsidP="00821851">
      <w:pPr>
        <w:jc w:val="both"/>
        <w:rPr>
          <w:rFonts w:ascii="GHEA Grapalat" w:hAnsi="GHEA Grapalat"/>
          <w:i/>
          <w:sz w:val="16"/>
          <w:szCs w:val="16"/>
          <w:lang w:val="hy-AM" w:eastAsia="ru-RU"/>
        </w:rPr>
      </w:pPr>
    </w:p>
    <w:p w14:paraId="462854A4" w14:textId="77777777" w:rsidR="00490F10" w:rsidRDefault="00490F10" w:rsidP="00821851">
      <w:pPr>
        <w:jc w:val="both"/>
        <w:rPr>
          <w:rFonts w:ascii="GHEA Grapalat" w:hAnsi="GHEA Grapalat"/>
          <w:i/>
          <w:sz w:val="16"/>
          <w:szCs w:val="16"/>
          <w:lang w:val="hy-AM" w:eastAsia="ru-RU"/>
        </w:rPr>
      </w:pPr>
    </w:p>
    <w:p w14:paraId="1443F6F8" w14:textId="77777777" w:rsidR="00490F10" w:rsidRDefault="00490F10" w:rsidP="00821851">
      <w:pPr>
        <w:jc w:val="both"/>
        <w:rPr>
          <w:rFonts w:ascii="GHEA Grapalat" w:hAnsi="GHEA Grapalat"/>
          <w:i/>
          <w:sz w:val="16"/>
          <w:szCs w:val="16"/>
          <w:lang w:val="hy-AM" w:eastAsia="ru-RU"/>
        </w:rPr>
      </w:pPr>
    </w:p>
    <w:p w14:paraId="0E6634FB" w14:textId="77777777" w:rsidR="00490F10" w:rsidRDefault="00490F10" w:rsidP="00821851">
      <w:pPr>
        <w:jc w:val="both"/>
        <w:rPr>
          <w:rFonts w:ascii="GHEA Grapalat" w:hAnsi="GHEA Grapalat"/>
          <w:i/>
          <w:sz w:val="16"/>
          <w:szCs w:val="16"/>
          <w:lang w:val="hy-AM" w:eastAsia="ru-RU"/>
        </w:rPr>
      </w:pPr>
    </w:p>
    <w:p w14:paraId="020B2D18" w14:textId="77777777" w:rsidR="00490F10" w:rsidRDefault="00490F10" w:rsidP="00821851">
      <w:pPr>
        <w:jc w:val="both"/>
        <w:rPr>
          <w:rFonts w:ascii="GHEA Grapalat" w:hAnsi="GHEA Grapalat"/>
          <w:i/>
          <w:sz w:val="16"/>
          <w:szCs w:val="16"/>
          <w:lang w:val="hy-AM" w:eastAsia="ru-RU"/>
        </w:rPr>
      </w:pPr>
    </w:p>
    <w:p w14:paraId="01CDB622" w14:textId="77777777" w:rsidR="00490F10" w:rsidRDefault="00490F10" w:rsidP="00821851">
      <w:pPr>
        <w:jc w:val="both"/>
        <w:rPr>
          <w:rFonts w:ascii="GHEA Grapalat" w:hAnsi="GHEA Grapalat"/>
          <w:i/>
          <w:sz w:val="16"/>
          <w:szCs w:val="16"/>
          <w:lang w:val="hy-AM" w:eastAsia="ru-RU"/>
        </w:rPr>
      </w:pPr>
    </w:p>
    <w:p w14:paraId="4BD0E39C" w14:textId="77777777" w:rsidR="00490F10" w:rsidRDefault="00490F10" w:rsidP="00821851">
      <w:pPr>
        <w:jc w:val="both"/>
        <w:rPr>
          <w:rFonts w:ascii="GHEA Grapalat" w:hAnsi="GHEA Grapalat"/>
          <w:i/>
          <w:sz w:val="16"/>
          <w:szCs w:val="16"/>
          <w:lang w:val="hy-AM" w:eastAsia="ru-RU"/>
        </w:rPr>
      </w:pPr>
    </w:p>
    <w:p w14:paraId="27B8BD6C" w14:textId="77777777" w:rsidR="00490F10" w:rsidRDefault="00490F10" w:rsidP="00821851">
      <w:pPr>
        <w:jc w:val="both"/>
        <w:rPr>
          <w:rFonts w:ascii="GHEA Grapalat" w:hAnsi="GHEA Grapalat"/>
          <w:i/>
          <w:sz w:val="16"/>
          <w:szCs w:val="16"/>
          <w:lang w:val="hy-AM" w:eastAsia="ru-RU"/>
        </w:rPr>
      </w:pPr>
    </w:p>
    <w:p w14:paraId="4C4C168F" w14:textId="77777777" w:rsidR="00490F10" w:rsidRDefault="00490F10" w:rsidP="00821851">
      <w:pPr>
        <w:jc w:val="both"/>
        <w:rPr>
          <w:rFonts w:ascii="GHEA Grapalat" w:hAnsi="GHEA Grapalat"/>
          <w:i/>
          <w:sz w:val="16"/>
          <w:szCs w:val="16"/>
          <w:lang w:val="hy-AM" w:eastAsia="ru-RU"/>
        </w:rPr>
      </w:pPr>
    </w:p>
    <w:p w14:paraId="1E0A54A0" w14:textId="77777777" w:rsidR="00490F10" w:rsidRDefault="00490F10" w:rsidP="00821851">
      <w:pPr>
        <w:jc w:val="both"/>
        <w:rPr>
          <w:rFonts w:ascii="GHEA Grapalat" w:hAnsi="GHEA Grapalat"/>
          <w:i/>
          <w:sz w:val="16"/>
          <w:szCs w:val="16"/>
          <w:lang w:val="hy-AM" w:eastAsia="ru-RU"/>
        </w:rPr>
      </w:pPr>
    </w:p>
    <w:p w14:paraId="0D5D4E74" w14:textId="77777777" w:rsidR="00490F10" w:rsidRDefault="00490F10" w:rsidP="00821851">
      <w:pPr>
        <w:jc w:val="both"/>
        <w:rPr>
          <w:rFonts w:ascii="GHEA Grapalat" w:hAnsi="GHEA Grapalat"/>
          <w:i/>
          <w:sz w:val="16"/>
          <w:szCs w:val="16"/>
          <w:lang w:val="hy-AM" w:eastAsia="ru-RU"/>
        </w:rPr>
      </w:pPr>
    </w:p>
    <w:p w14:paraId="4F9760D3" w14:textId="77777777" w:rsidR="00490F10" w:rsidRDefault="00490F10" w:rsidP="00821851">
      <w:pPr>
        <w:jc w:val="both"/>
        <w:rPr>
          <w:rFonts w:ascii="GHEA Grapalat" w:hAnsi="GHEA Grapalat"/>
          <w:i/>
          <w:sz w:val="16"/>
          <w:szCs w:val="16"/>
          <w:lang w:val="hy-AM" w:eastAsia="ru-RU"/>
        </w:rPr>
      </w:pPr>
    </w:p>
    <w:p w14:paraId="7D6A70B1" w14:textId="77777777" w:rsidR="00490F10" w:rsidRDefault="00490F10" w:rsidP="00821851">
      <w:pPr>
        <w:jc w:val="both"/>
        <w:rPr>
          <w:rFonts w:ascii="GHEA Grapalat" w:hAnsi="GHEA Grapalat"/>
          <w:i/>
          <w:sz w:val="16"/>
          <w:szCs w:val="16"/>
          <w:lang w:val="hy-AM" w:eastAsia="ru-RU"/>
        </w:rPr>
      </w:pPr>
    </w:p>
    <w:p w14:paraId="777221AC" w14:textId="77777777" w:rsidR="00490F10" w:rsidRDefault="00490F10" w:rsidP="00821851">
      <w:pPr>
        <w:jc w:val="both"/>
        <w:rPr>
          <w:rFonts w:ascii="GHEA Grapalat" w:hAnsi="GHEA Grapalat"/>
          <w:i/>
          <w:sz w:val="16"/>
          <w:szCs w:val="16"/>
          <w:lang w:val="hy-AM" w:eastAsia="ru-RU"/>
        </w:rPr>
      </w:pPr>
    </w:p>
    <w:p w14:paraId="7082A88F" w14:textId="77777777" w:rsidR="00490F10" w:rsidRDefault="00490F10" w:rsidP="00821851">
      <w:pPr>
        <w:jc w:val="both"/>
        <w:rPr>
          <w:rFonts w:ascii="GHEA Grapalat" w:hAnsi="GHEA Grapalat"/>
          <w:i/>
          <w:sz w:val="16"/>
          <w:szCs w:val="16"/>
          <w:lang w:val="hy-AM" w:eastAsia="ru-RU"/>
        </w:rPr>
      </w:pPr>
    </w:p>
    <w:p w14:paraId="5F897780" w14:textId="77777777" w:rsidR="00490F10" w:rsidRDefault="00490F10" w:rsidP="00821851">
      <w:pPr>
        <w:jc w:val="both"/>
        <w:rPr>
          <w:rFonts w:ascii="GHEA Grapalat" w:hAnsi="GHEA Grapalat"/>
          <w:i/>
          <w:sz w:val="16"/>
          <w:szCs w:val="16"/>
          <w:lang w:val="hy-AM" w:eastAsia="ru-RU"/>
        </w:rPr>
      </w:pPr>
    </w:p>
    <w:p w14:paraId="37BA4596" w14:textId="77777777" w:rsidR="00490F10" w:rsidRDefault="00490F10" w:rsidP="00821851">
      <w:pPr>
        <w:jc w:val="both"/>
        <w:rPr>
          <w:rFonts w:ascii="GHEA Grapalat" w:hAnsi="GHEA Grapalat"/>
          <w:i/>
          <w:sz w:val="16"/>
          <w:szCs w:val="16"/>
          <w:lang w:val="hy-AM" w:eastAsia="ru-RU"/>
        </w:rPr>
      </w:pPr>
    </w:p>
    <w:p w14:paraId="000C6E67" w14:textId="77777777" w:rsidR="00490F10" w:rsidRDefault="00490F10" w:rsidP="00821851">
      <w:pPr>
        <w:jc w:val="both"/>
        <w:rPr>
          <w:rFonts w:ascii="GHEA Grapalat" w:hAnsi="GHEA Grapalat"/>
          <w:i/>
          <w:sz w:val="16"/>
          <w:szCs w:val="16"/>
          <w:lang w:val="hy-AM" w:eastAsia="ru-RU"/>
        </w:rPr>
      </w:pPr>
    </w:p>
    <w:p w14:paraId="77F40FE6" w14:textId="77777777" w:rsidR="00490F10" w:rsidRDefault="00490F10" w:rsidP="00821851">
      <w:pPr>
        <w:jc w:val="both"/>
        <w:rPr>
          <w:rFonts w:ascii="GHEA Grapalat" w:hAnsi="GHEA Grapalat"/>
          <w:i/>
          <w:sz w:val="16"/>
          <w:szCs w:val="16"/>
          <w:lang w:val="hy-AM" w:eastAsia="ru-RU"/>
        </w:rPr>
      </w:pPr>
    </w:p>
    <w:p w14:paraId="6912EA62" w14:textId="77777777" w:rsidR="00490F10" w:rsidRDefault="00490F10" w:rsidP="00821851">
      <w:pPr>
        <w:jc w:val="both"/>
        <w:rPr>
          <w:rFonts w:ascii="GHEA Grapalat" w:hAnsi="GHEA Grapalat"/>
          <w:i/>
          <w:sz w:val="16"/>
          <w:szCs w:val="16"/>
          <w:lang w:val="hy-AM" w:eastAsia="ru-RU"/>
        </w:rPr>
      </w:pPr>
    </w:p>
    <w:p w14:paraId="15B69496" w14:textId="77777777" w:rsidR="00490F10" w:rsidRDefault="00490F10" w:rsidP="00821851">
      <w:pPr>
        <w:jc w:val="both"/>
        <w:rPr>
          <w:rFonts w:ascii="GHEA Grapalat" w:hAnsi="GHEA Grapalat"/>
          <w:i/>
          <w:sz w:val="16"/>
          <w:szCs w:val="16"/>
          <w:lang w:val="hy-AM" w:eastAsia="ru-RU"/>
        </w:rPr>
      </w:pPr>
    </w:p>
    <w:p w14:paraId="186EEFF3" w14:textId="77777777" w:rsidR="00490F10" w:rsidRDefault="00490F10" w:rsidP="00821851">
      <w:pPr>
        <w:jc w:val="both"/>
        <w:rPr>
          <w:rFonts w:ascii="GHEA Grapalat" w:hAnsi="GHEA Grapalat"/>
          <w:i/>
          <w:sz w:val="16"/>
          <w:szCs w:val="16"/>
          <w:lang w:val="hy-AM" w:eastAsia="ru-RU"/>
        </w:rPr>
      </w:pPr>
    </w:p>
    <w:p w14:paraId="72F7EC41" w14:textId="77777777" w:rsidR="00490F10" w:rsidRDefault="00490F10" w:rsidP="00821851">
      <w:pPr>
        <w:jc w:val="both"/>
        <w:rPr>
          <w:rFonts w:ascii="GHEA Grapalat" w:hAnsi="GHEA Grapalat"/>
          <w:i/>
          <w:sz w:val="16"/>
          <w:szCs w:val="16"/>
          <w:lang w:val="hy-AM" w:eastAsia="ru-RU"/>
        </w:rPr>
      </w:pPr>
    </w:p>
    <w:p w14:paraId="2C2F758C" w14:textId="77777777" w:rsidR="00490F10" w:rsidRDefault="00490F10" w:rsidP="00821851">
      <w:pPr>
        <w:jc w:val="both"/>
        <w:rPr>
          <w:rFonts w:ascii="GHEA Grapalat" w:hAnsi="GHEA Grapalat"/>
          <w:i/>
          <w:sz w:val="16"/>
          <w:szCs w:val="16"/>
          <w:lang w:val="hy-AM" w:eastAsia="ru-RU"/>
        </w:rPr>
      </w:pPr>
    </w:p>
    <w:p w14:paraId="33BD401F" w14:textId="77777777" w:rsidR="00490F10" w:rsidRDefault="00490F10" w:rsidP="00821851">
      <w:pPr>
        <w:jc w:val="both"/>
        <w:rPr>
          <w:rFonts w:ascii="GHEA Grapalat" w:hAnsi="GHEA Grapalat"/>
          <w:i/>
          <w:sz w:val="16"/>
          <w:szCs w:val="16"/>
          <w:lang w:val="hy-AM" w:eastAsia="ru-RU"/>
        </w:rPr>
      </w:pPr>
    </w:p>
    <w:p w14:paraId="7E51AAF1" w14:textId="77777777" w:rsidR="00490F10" w:rsidRDefault="00490F10" w:rsidP="00821851">
      <w:pPr>
        <w:jc w:val="both"/>
        <w:rPr>
          <w:rFonts w:ascii="GHEA Grapalat" w:hAnsi="GHEA Grapalat"/>
          <w:i/>
          <w:sz w:val="16"/>
          <w:szCs w:val="16"/>
          <w:lang w:val="hy-AM" w:eastAsia="ru-RU"/>
        </w:rPr>
      </w:pPr>
    </w:p>
    <w:p w14:paraId="1E17DCE9" w14:textId="77777777" w:rsidR="00490F10" w:rsidRDefault="00490F10" w:rsidP="00821851">
      <w:pPr>
        <w:jc w:val="both"/>
        <w:rPr>
          <w:rFonts w:ascii="GHEA Grapalat" w:hAnsi="GHEA Grapalat"/>
          <w:i/>
          <w:sz w:val="16"/>
          <w:szCs w:val="16"/>
          <w:lang w:val="hy-AM" w:eastAsia="ru-RU"/>
        </w:rPr>
      </w:pPr>
    </w:p>
    <w:p w14:paraId="148285C7" w14:textId="77777777" w:rsidR="00490F10" w:rsidRPr="00821851" w:rsidRDefault="00490F10" w:rsidP="00821851">
      <w:pPr>
        <w:jc w:val="both"/>
        <w:rPr>
          <w:rFonts w:ascii="GHEA Grapalat" w:hAnsi="GHEA Grapalat"/>
          <w:i/>
          <w:sz w:val="16"/>
          <w:szCs w:val="16"/>
          <w:lang w:val="hy-AM" w:eastAsia="ru-RU"/>
        </w:rPr>
      </w:pPr>
    </w:p>
    <w:p w14:paraId="2BE32FFE" w14:textId="77777777" w:rsidR="00490F10" w:rsidRPr="00821851" w:rsidRDefault="00490F10" w:rsidP="00821851">
      <w:pPr>
        <w:jc w:val="both"/>
        <w:rPr>
          <w:rFonts w:asciiTheme="minorHAnsi" w:hAnsiTheme="minorHAnsi"/>
          <w:lang w:val="hy-AM"/>
        </w:rPr>
      </w:pPr>
    </w:p>
    <w:p w14:paraId="3B4B7307" w14:textId="77777777" w:rsidR="00490F10" w:rsidRPr="007B5542" w:rsidRDefault="00490F10" w:rsidP="00D36A74">
      <w:pPr>
        <w:pStyle w:val="3"/>
        <w:spacing w:line="240" w:lineRule="auto"/>
        <w:ind w:firstLine="567"/>
        <w:jc w:val="left"/>
        <w:rPr>
          <w:rFonts w:ascii="GHEA Grapalat" w:hAnsi="GHEA Grapalat"/>
          <w:b/>
          <w:lang w:val="en-US"/>
        </w:rPr>
      </w:pPr>
    </w:p>
    <w:p w14:paraId="5888B2B3" w14:textId="77777777" w:rsidR="00490F10" w:rsidRPr="007B5542" w:rsidRDefault="00490F10" w:rsidP="00D36A74">
      <w:pPr>
        <w:pStyle w:val="3"/>
        <w:spacing w:line="240" w:lineRule="auto"/>
        <w:ind w:firstLine="567"/>
        <w:jc w:val="left"/>
        <w:rPr>
          <w:rFonts w:ascii="GHEA Grapalat" w:hAnsi="GHEA Grapalat"/>
          <w:b/>
          <w:lang w:val="en-US"/>
        </w:rPr>
      </w:pPr>
    </w:p>
    <w:p w14:paraId="0F3C7118" w14:textId="77777777" w:rsidR="00490F10" w:rsidRPr="007B5542" w:rsidRDefault="00490F10" w:rsidP="00D36A74">
      <w:pPr>
        <w:pStyle w:val="3"/>
        <w:spacing w:line="240" w:lineRule="auto"/>
        <w:ind w:firstLine="567"/>
        <w:jc w:val="left"/>
        <w:rPr>
          <w:rFonts w:ascii="GHEA Grapalat" w:hAnsi="GHEA Grapalat"/>
          <w:b/>
          <w:lang w:val="en-US"/>
        </w:rPr>
      </w:pPr>
    </w:p>
    <w:p w14:paraId="1CCB670F" w14:textId="77777777" w:rsidR="00490F10" w:rsidRPr="007B5542" w:rsidRDefault="00490F10" w:rsidP="00D36A74">
      <w:pPr>
        <w:pStyle w:val="3"/>
        <w:spacing w:line="240" w:lineRule="auto"/>
        <w:ind w:firstLine="567"/>
        <w:jc w:val="left"/>
        <w:rPr>
          <w:rFonts w:ascii="GHEA Grapalat" w:hAnsi="GHEA Grapalat"/>
          <w:b/>
          <w:lang w:val="en-US"/>
        </w:rPr>
      </w:pPr>
    </w:p>
    <w:p w14:paraId="423D6CE9" w14:textId="77777777" w:rsidR="00490F10" w:rsidRPr="007B5542" w:rsidRDefault="00490F10" w:rsidP="00D36A74">
      <w:pPr>
        <w:rPr>
          <w:rFonts w:ascii="GHEA Grapalat" w:hAnsi="GHEA Grapalat"/>
          <w:sz w:val="20"/>
          <w:lang w:val="es-ES"/>
        </w:rPr>
      </w:pPr>
    </w:p>
    <w:p w14:paraId="5C4DF68A" w14:textId="77777777" w:rsidR="00490F10" w:rsidRDefault="00490F10" w:rsidP="00D36A74">
      <w:pPr>
        <w:pStyle w:val="31"/>
        <w:spacing w:line="240" w:lineRule="auto"/>
        <w:ind w:firstLine="0"/>
        <w:jc w:val="right"/>
        <w:rPr>
          <w:rFonts w:ascii="GHEA Grapalat" w:hAnsi="GHEA Grapalat"/>
          <w:b/>
          <w:lang w:val="hy-AM"/>
        </w:rPr>
      </w:pPr>
    </w:p>
    <w:p w14:paraId="45B4E044" w14:textId="77777777" w:rsidR="00490F10" w:rsidRPr="00821851" w:rsidRDefault="00490F10" w:rsidP="00CE3A99">
      <w:pPr>
        <w:jc w:val="both"/>
        <w:rPr>
          <w:rFonts w:ascii="GHEA Grapalat" w:hAnsi="GHEA Grapalat" w:cs="Sylfaen"/>
          <w:sz w:val="20"/>
          <w:lang w:val="hy-AM"/>
        </w:rPr>
      </w:pPr>
    </w:p>
  </w:footnote>
  <w:footnote w:id="5">
    <w:p w14:paraId="418B71BD" w14:textId="77777777" w:rsidR="00490F10" w:rsidRPr="0015088E" w:rsidRDefault="00490F10"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811167">
        <w:rPr>
          <w:rFonts w:ascii="GHEA Grapalat" w:hAnsi="GHEA Grapalat"/>
          <w:i/>
          <w:sz w:val="16"/>
          <w:szCs w:val="16"/>
          <w:lang w:val="hy-AM"/>
        </w:rPr>
        <w:t>եթե</w:t>
      </w:r>
      <w:r w:rsidRPr="001E7733">
        <w:rPr>
          <w:rFonts w:ascii="GHEA Grapalat" w:hAnsi="GHEA Grapalat"/>
          <w:i/>
          <w:sz w:val="16"/>
          <w:szCs w:val="16"/>
          <w:lang w:val="af-ZA"/>
        </w:rPr>
        <w:t xml:space="preserve"> </w:t>
      </w:r>
      <w:r w:rsidRPr="00811167">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811167">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11167">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11167">
        <w:rPr>
          <w:rFonts w:ascii="GHEA Grapalat" w:hAnsi="GHEA Grapalat"/>
          <w:i/>
          <w:sz w:val="16"/>
          <w:szCs w:val="16"/>
          <w:lang w:val="hy-AM"/>
        </w:rPr>
        <w:t>հարկ</w:t>
      </w:r>
      <w:r w:rsidRPr="001E7733">
        <w:rPr>
          <w:rFonts w:ascii="GHEA Grapalat" w:hAnsi="GHEA Grapalat"/>
          <w:i/>
          <w:sz w:val="16"/>
          <w:szCs w:val="16"/>
          <w:lang w:val="af-ZA"/>
        </w:rPr>
        <w:t xml:space="preserve"> </w:t>
      </w:r>
      <w:r w:rsidRPr="00811167">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811167">
        <w:rPr>
          <w:rFonts w:ascii="GHEA Grapalat" w:hAnsi="GHEA Grapalat"/>
          <w:i/>
          <w:sz w:val="16"/>
          <w:szCs w:val="16"/>
          <w:lang w:val="hy-AM"/>
        </w:rPr>
        <w:t>է</w:t>
      </w:r>
      <w:r w:rsidRPr="001E7733">
        <w:rPr>
          <w:rFonts w:ascii="GHEA Grapalat" w:hAnsi="GHEA Grapalat"/>
          <w:i/>
          <w:sz w:val="16"/>
          <w:szCs w:val="16"/>
          <w:lang w:val="af-ZA"/>
        </w:rPr>
        <w:t xml:space="preserve">, </w:t>
      </w:r>
      <w:r w:rsidRPr="00811167">
        <w:rPr>
          <w:rFonts w:ascii="GHEA Grapalat" w:hAnsi="GHEA Grapalat"/>
          <w:i/>
          <w:sz w:val="16"/>
          <w:szCs w:val="16"/>
          <w:lang w:val="hy-AM"/>
        </w:rPr>
        <w:t>ապա</w:t>
      </w:r>
      <w:r w:rsidRPr="001E7733">
        <w:rPr>
          <w:rFonts w:ascii="GHEA Grapalat" w:hAnsi="GHEA Grapalat"/>
          <w:i/>
          <w:sz w:val="16"/>
          <w:szCs w:val="16"/>
          <w:lang w:val="af-ZA"/>
        </w:rPr>
        <w:t xml:space="preserve"> </w:t>
      </w:r>
      <w:r w:rsidRPr="00811167">
        <w:rPr>
          <w:rFonts w:ascii="GHEA Grapalat" w:hAnsi="GHEA Grapalat"/>
          <w:i/>
          <w:sz w:val="16"/>
          <w:szCs w:val="16"/>
          <w:lang w:val="hy-AM"/>
        </w:rPr>
        <w:t>տվյալ</w:t>
      </w:r>
      <w:r w:rsidRPr="001E7733">
        <w:rPr>
          <w:rFonts w:ascii="GHEA Grapalat" w:hAnsi="GHEA Grapalat"/>
          <w:i/>
          <w:sz w:val="16"/>
          <w:szCs w:val="16"/>
          <w:lang w:val="af-ZA"/>
        </w:rPr>
        <w:t xml:space="preserve"> </w:t>
      </w:r>
      <w:r w:rsidRPr="00811167">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811167">
        <w:rPr>
          <w:rFonts w:ascii="GHEA Grapalat" w:hAnsi="GHEA Grapalat"/>
          <w:i/>
          <w:sz w:val="16"/>
          <w:szCs w:val="16"/>
          <w:lang w:val="hy-AM"/>
        </w:rPr>
        <w:t>գծով</w:t>
      </w:r>
      <w:r w:rsidRPr="001E7733">
        <w:rPr>
          <w:rFonts w:ascii="GHEA Grapalat" w:hAnsi="GHEA Grapalat"/>
          <w:i/>
          <w:sz w:val="16"/>
          <w:szCs w:val="16"/>
          <w:lang w:val="af-ZA"/>
        </w:rPr>
        <w:t xml:space="preserve"> </w:t>
      </w:r>
      <w:r w:rsidRPr="00811167">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811167">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811167">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811167">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811167">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811167">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11167">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11167">
        <w:rPr>
          <w:rFonts w:ascii="GHEA Grapalat" w:hAnsi="GHEA Grapalat"/>
          <w:i/>
          <w:sz w:val="16"/>
          <w:szCs w:val="16"/>
          <w:lang w:val="hy-AM"/>
        </w:rPr>
        <w:t>հարկի</w:t>
      </w:r>
      <w:r w:rsidRPr="001E7733">
        <w:rPr>
          <w:rFonts w:ascii="GHEA Grapalat" w:hAnsi="GHEA Grapalat"/>
          <w:i/>
          <w:sz w:val="16"/>
          <w:szCs w:val="16"/>
          <w:lang w:val="af-ZA"/>
        </w:rPr>
        <w:t xml:space="preserve"> </w:t>
      </w:r>
      <w:r w:rsidRPr="00811167">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811167">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811167">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811167">
        <w:rPr>
          <w:rFonts w:ascii="GHEA Grapalat" w:hAnsi="GHEA Grapalat"/>
          <w:i/>
          <w:sz w:val="16"/>
          <w:szCs w:val="16"/>
          <w:lang w:val="hy-AM"/>
        </w:rPr>
        <w:t>րդ</w:t>
      </w:r>
      <w:r w:rsidRPr="001E7733">
        <w:rPr>
          <w:rFonts w:ascii="GHEA Grapalat" w:hAnsi="GHEA Grapalat"/>
          <w:i/>
          <w:sz w:val="16"/>
          <w:szCs w:val="16"/>
          <w:lang w:val="af-ZA"/>
        </w:rPr>
        <w:t xml:space="preserve"> </w:t>
      </w:r>
      <w:r w:rsidRPr="00811167">
        <w:rPr>
          <w:rFonts w:ascii="GHEA Grapalat" w:hAnsi="GHEA Grapalat"/>
          <w:i/>
          <w:sz w:val="16"/>
          <w:szCs w:val="16"/>
          <w:lang w:val="hy-AM"/>
        </w:rPr>
        <w:t>սյունակում։</w:t>
      </w:r>
    </w:p>
    <w:p w14:paraId="1D97371B" w14:textId="77777777" w:rsidR="00490F10" w:rsidRPr="001E7733" w:rsidDel="00856FDE" w:rsidRDefault="00490F10" w:rsidP="00B2572B">
      <w:pPr>
        <w:pStyle w:val="af2"/>
        <w:rPr>
          <w:del w:id="8" w:author="User" w:date="2019-05-26T09:57:00Z"/>
          <w:i/>
          <w:lang w:val="af-ZA"/>
        </w:rPr>
      </w:pPr>
    </w:p>
  </w:footnote>
  <w:footnote w:id="6">
    <w:p w14:paraId="444869AB" w14:textId="77777777" w:rsidR="00490F10" w:rsidRPr="0095182F" w:rsidRDefault="00490F10">
      <w:pPr>
        <w:rPr>
          <w:lang w:val="hy-AM"/>
        </w:rPr>
      </w:pPr>
    </w:p>
    <w:p w14:paraId="0A03549D" w14:textId="77777777" w:rsidR="00490F10" w:rsidRPr="00D35832" w:rsidRDefault="00490F10">
      <w:pPr>
        <w:pStyle w:val="af2"/>
        <w:rPr>
          <w:rFonts w:ascii="Sylfaen" w:hAnsi="Sylfaen"/>
          <w:lang w:val="hy-AM"/>
        </w:rPr>
      </w:pPr>
    </w:p>
  </w:footnote>
  <w:footnote w:id="7">
    <w:p w14:paraId="58CDD37F" w14:textId="77777777" w:rsidR="00490F10" w:rsidRDefault="00490F10" w:rsidP="007678FA">
      <w:pPr>
        <w:pStyle w:val="af2"/>
        <w:rPr>
          <w:rFonts w:ascii="GHEA Grapalat" w:hAnsi="GHEA Grapalat"/>
          <w:i/>
          <w:sz w:val="16"/>
          <w:szCs w:val="24"/>
          <w:lang w:val="hy-AM" w:eastAsia="en-US"/>
        </w:rPr>
      </w:pPr>
      <w:r w:rsidRPr="006C09E8">
        <w:rPr>
          <w:rFonts w:ascii="GHEA Grapalat" w:hAnsi="GHEA Grapalat"/>
          <w:i/>
          <w:sz w:val="22"/>
          <w:szCs w:val="22"/>
          <w:vertAlign w:val="superscript"/>
          <w:lang w:val="hy-AM" w:eastAsia="en-US"/>
        </w:rPr>
        <w:t>18</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6B37A0CD" w14:textId="798AF343" w:rsidR="00490F10" w:rsidRPr="00650D3A" w:rsidRDefault="00490F10" w:rsidP="007678FA">
      <w:pPr>
        <w:pStyle w:val="af2"/>
        <w:rPr>
          <w:rFonts w:ascii="GHEA Grapalat" w:hAnsi="GHEA Grapalat"/>
          <w:i/>
          <w:sz w:val="16"/>
          <w:szCs w:val="24"/>
          <w:lang w:val="hy-AM" w:eastAsia="en-US"/>
        </w:rPr>
      </w:pPr>
    </w:p>
  </w:footnote>
  <w:footnote w:id="8">
    <w:p w14:paraId="081FD8F7" w14:textId="77777777" w:rsidR="00490F10" w:rsidRPr="00CB6DA8" w:rsidRDefault="00490F10" w:rsidP="007678FA">
      <w:pPr>
        <w:pStyle w:val="af2"/>
        <w:jc w:val="both"/>
        <w:rPr>
          <w:rFonts w:ascii="GHEA Grapalat" w:hAnsi="GHEA Grapalat"/>
          <w:i/>
          <w:sz w:val="16"/>
          <w:szCs w:val="24"/>
          <w:lang w:val="af-ZA" w:eastAsia="en-US"/>
        </w:rPr>
      </w:pPr>
      <w:r w:rsidRPr="00982655">
        <w:rPr>
          <w:rFonts w:ascii="GHEA Grapalat" w:hAnsi="GHEA Grapalat"/>
          <w:i/>
          <w:vertAlign w:val="superscript"/>
          <w:lang w:val="hy-AM" w:eastAsia="en-US"/>
        </w:rPr>
        <w:t>21</w:t>
      </w:r>
      <w:r w:rsidRPr="0012128A">
        <w:rPr>
          <w:rFonts w:ascii="GHEA Grapalat" w:hAnsi="GHEA Grapalat"/>
          <w:i/>
          <w:sz w:val="16"/>
          <w:szCs w:val="24"/>
          <w:lang w:val="hy-AM" w:eastAsia="en-US"/>
        </w:rPr>
        <w:t>Եթե</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պայմանագիրը</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կնքվել</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ապա</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տուգանքը</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հաշվարկվում</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է</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այն</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համաձայնագրի</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գնի</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նկատմամբ</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որի</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շրջանակում</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արձանագրվել</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է</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ստանձնված</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պարտավորությունների</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չկատարման</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կամ</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ոչ</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պատշաճ</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կատարման</w:t>
      </w:r>
      <w:r w:rsidRPr="00CB6DA8">
        <w:rPr>
          <w:rFonts w:ascii="GHEA Grapalat" w:hAnsi="GHEA Grapalat"/>
          <w:i/>
          <w:sz w:val="16"/>
          <w:szCs w:val="24"/>
          <w:lang w:val="af-ZA" w:eastAsia="en-US"/>
        </w:rPr>
        <w:t xml:space="preserve"> </w:t>
      </w:r>
      <w:r w:rsidRPr="0012128A">
        <w:rPr>
          <w:rFonts w:ascii="GHEA Grapalat" w:hAnsi="GHEA Grapalat"/>
          <w:i/>
          <w:sz w:val="16"/>
          <w:szCs w:val="24"/>
          <w:lang w:val="hy-AM" w:eastAsia="en-US"/>
        </w:rPr>
        <w:t>հանգամանքը</w:t>
      </w:r>
      <w:r w:rsidRPr="00CB6DA8">
        <w:rPr>
          <w:rFonts w:ascii="GHEA Grapalat" w:hAnsi="GHEA Grapalat"/>
          <w:i/>
          <w:sz w:val="16"/>
          <w:szCs w:val="24"/>
          <w:lang w:val="af-ZA" w:eastAsia="en-US"/>
        </w:rPr>
        <w:t xml:space="preserve">: </w:t>
      </w:r>
    </w:p>
    <w:p w14:paraId="48D34024" w14:textId="77777777" w:rsidR="00490F10" w:rsidRPr="00CE432D" w:rsidRDefault="00490F10" w:rsidP="007678FA">
      <w:pPr>
        <w:pStyle w:val="af2"/>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6B5078B2" w14:textId="77777777" w:rsidR="00490F10" w:rsidDel="00343637" w:rsidRDefault="00490F10" w:rsidP="007678FA">
      <w:pPr>
        <w:pStyle w:val="af2"/>
        <w:rPr>
          <w:del w:id="9" w:author="User" w:date="2019-05-26T11:24:00Z"/>
        </w:rPr>
      </w:pPr>
    </w:p>
  </w:footnote>
  <w:footnote w:id="9">
    <w:p w14:paraId="0D3C5D8A" w14:textId="77777777" w:rsidR="00490F10" w:rsidRPr="006411BD" w:rsidDel="00CE70A2" w:rsidRDefault="00490F10" w:rsidP="007678FA">
      <w:pPr>
        <w:pStyle w:val="af2"/>
        <w:jc w:val="both"/>
        <w:rPr>
          <w:del w:id="10" w:author="User" w:date="2019-05-26T11:27:00Z"/>
          <w:lang w:val="hy-AM"/>
        </w:rPr>
      </w:pPr>
      <w:r w:rsidRPr="00456683">
        <w:rPr>
          <w:rFonts w:ascii="Sylfaen" w:hAnsi="Sylfaen"/>
          <w:color w:val="FFFFFF"/>
          <w:sz w:val="22"/>
          <w:szCs w:val="22"/>
          <w:vertAlign w:val="superscript"/>
          <w:lang w:val="hy-AM"/>
        </w:rPr>
        <w:t>23</w:t>
      </w:r>
      <w:r w:rsidRPr="00456683">
        <w:rPr>
          <w:sz w:val="22"/>
          <w:szCs w:val="22"/>
          <w:vertAlign w:val="superscript"/>
          <w:lang w:val="en-US"/>
        </w:rPr>
        <w:t xml:space="preserve"> </w:t>
      </w:r>
      <w:r w:rsidRPr="00456683">
        <w:rPr>
          <w:rFonts w:ascii="Sylfaen" w:hAnsi="Sylfaen"/>
          <w:sz w:val="22"/>
          <w:szCs w:val="22"/>
          <w:vertAlign w:val="superscript"/>
          <w:lang w:val="hy-AM"/>
        </w:rPr>
        <w:t>23</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0">
    <w:p w14:paraId="5FDD2D3B" w14:textId="77777777" w:rsidR="00490F10" w:rsidDel="00D90DD6" w:rsidRDefault="00490F10" w:rsidP="007678FA">
      <w:pPr>
        <w:pStyle w:val="af2"/>
        <w:jc w:val="both"/>
        <w:rPr>
          <w:del w:id="11" w:author="User" w:date="2019-05-26T11:28:00Z"/>
        </w:rPr>
      </w:pPr>
      <w:r w:rsidRPr="001330C0">
        <w:rPr>
          <w:color w:val="FFFFFF"/>
          <w:sz w:val="22"/>
          <w:szCs w:val="22"/>
          <w:vertAlign w:val="superscript"/>
          <w:lang w:val="hy-AM"/>
        </w:rPr>
        <w:t>35</w:t>
      </w:r>
      <w:r w:rsidRPr="001330C0">
        <w:rPr>
          <w:sz w:val="22"/>
          <w:szCs w:val="22"/>
          <w:vertAlign w:val="superscript"/>
          <w:lang w:val="hy-AM"/>
        </w:rPr>
        <w:t xml:space="preserve"> </w:t>
      </w:r>
      <w:r w:rsidRPr="001330C0">
        <w:rPr>
          <w:rFonts w:ascii="Sylfaen" w:hAnsi="Sylfaen"/>
          <w:sz w:val="22"/>
          <w:szCs w:val="22"/>
          <w:vertAlign w:val="superscript"/>
          <w:lang w:val="hy-AM"/>
        </w:rPr>
        <w:t>24</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4CF4A788" w14:textId="77777777" w:rsidR="00490F10" w:rsidRPr="005C6BE8" w:rsidRDefault="00490F10" w:rsidP="007678FA">
      <w:pPr>
        <w:pStyle w:val="af2"/>
        <w:jc w:val="both"/>
        <w:rPr>
          <w:rFonts w:ascii="GHEA Grapalat" w:hAnsi="GHEA Grapalat"/>
          <w:i/>
          <w:sz w:val="16"/>
          <w:szCs w:val="24"/>
          <w:lang w:val="hy-AM" w:eastAsia="en-US"/>
        </w:rPr>
      </w:pPr>
    </w:p>
    <w:p w14:paraId="60CBE7BE" w14:textId="77777777" w:rsidR="00490F10" w:rsidRPr="005C6BE8" w:rsidRDefault="00490F10" w:rsidP="007678FA">
      <w:pPr>
        <w:pStyle w:val="af2"/>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3698"/>
    <w:multiLevelType w:val="hybridMultilevel"/>
    <w:tmpl w:val="A50AF998"/>
    <w:lvl w:ilvl="0" w:tplc="E0BAF460">
      <w:numFmt w:val="bullet"/>
      <w:lvlText w:val="-"/>
      <w:lvlJc w:val="left"/>
      <w:pPr>
        <w:ind w:left="1080" w:hanging="360"/>
      </w:pPr>
      <w:rPr>
        <w:rFonts w:ascii="GHEA Grapalat" w:eastAsia="Times New Roman" w:hAnsi="GHEA Grapalat" w:cs="Times LatArm"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32681B"/>
    <w:multiLevelType w:val="hybridMultilevel"/>
    <w:tmpl w:val="7F50A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5FB1632D"/>
    <w:multiLevelType w:val="multilevel"/>
    <w:tmpl w:val="26E44EAA"/>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19"/>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29"/>
  </w:num>
  <w:num w:numId="13">
    <w:abstractNumId w:val="26"/>
  </w:num>
  <w:num w:numId="14">
    <w:abstractNumId w:val="12"/>
  </w:num>
  <w:num w:numId="15">
    <w:abstractNumId w:val="27"/>
  </w:num>
  <w:num w:numId="16">
    <w:abstractNumId w:val="15"/>
  </w:num>
  <w:num w:numId="17">
    <w:abstractNumId w:val="6"/>
  </w:num>
  <w:num w:numId="18">
    <w:abstractNumId w:val="1"/>
  </w:num>
  <w:num w:numId="19">
    <w:abstractNumId w:val="4"/>
  </w:num>
  <w:num w:numId="20">
    <w:abstractNumId w:val="2"/>
  </w:num>
  <w:num w:numId="21">
    <w:abstractNumId w:val="30"/>
  </w:num>
  <w:num w:numId="22">
    <w:abstractNumId w:val="28"/>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10"/>
  </w:num>
  <w:num w:numId="30">
    <w:abstractNumId w:val="13"/>
  </w:num>
  <w:num w:numId="31">
    <w:abstractNumId w:val="20"/>
  </w:num>
  <w:num w:numId="32">
    <w:abstractNumId w:val="24"/>
  </w:num>
  <w:num w:numId="33">
    <w:abstractNumId w:val="3"/>
  </w:num>
  <w:num w:numId="3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7DDE"/>
    <w:rsid w:val="000408D8"/>
    <w:rsid w:val="000409AF"/>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6EBB"/>
    <w:rsid w:val="00077062"/>
    <w:rsid w:val="00077BB9"/>
    <w:rsid w:val="00080C4E"/>
    <w:rsid w:val="00080E73"/>
    <w:rsid w:val="00080EC6"/>
    <w:rsid w:val="000822C1"/>
    <w:rsid w:val="000825DF"/>
    <w:rsid w:val="00082ADC"/>
    <w:rsid w:val="00082DE0"/>
    <w:rsid w:val="00082E96"/>
    <w:rsid w:val="00083185"/>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AAC"/>
    <w:rsid w:val="00095EB1"/>
    <w:rsid w:val="00096865"/>
    <w:rsid w:val="00096F53"/>
    <w:rsid w:val="000973E6"/>
    <w:rsid w:val="00097DE8"/>
    <w:rsid w:val="000A025B"/>
    <w:rsid w:val="000A37CE"/>
    <w:rsid w:val="000A4A37"/>
    <w:rsid w:val="000A5B16"/>
    <w:rsid w:val="000A6B75"/>
    <w:rsid w:val="000A72AD"/>
    <w:rsid w:val="000A7528"/>
    <w:rsid w:val="000B033F"/>
    <w:rsid w:val="000B1088"/>
    <w:rsid w:val="000B22D2"/>
    <w:rsid w:val="000B259E"/>
    <w:rsid w:val="000B28D7"/>
    <w:rsid w:val="000B31F9"/>
    <w:rsid w:val="000B5AE5"/>
    <w:rsid w:val="000B700B"/>
    <w:rsid w:val="000B7641"/>
    <w:rsid w:val="000B787E"/>
    <w:rsid w:val="000B7C54"/>
    <w:rsid w:val="000C0396"/>
    <w:rsid w:val="000C062F"/>
    <w:rsid w:val="000C0649"/>
    <w:rsid w:val="000C0A9D"/>
    <w:rsid w:val="000C165F"/>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5909"/>
    <w:rsid w:val="000E7612"/>
    <w:rsid w:val="000E79BD"/>
    <w:rsid w:val="000F008F"/>
    <w:rsid w:val="000F109E"/>
    <w:rsid w:val="000F21A0"/>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E47"/>
    <w:rsid w:val="00117020"/>
    <w:rsid w:val="00117964"/>
    <w:rsid w:val="00117DAA"/>
    <w:rsid w:val="0012128A"/>
    <w:rsid w:val="001242C4"/>
    <w:rsid w:val="00124461"/>
    <w:rsid w:val="00125AB7"/>
    <w:rsid w:val="00125D55"/>
    <w:rsid w:val="00126CF9"/>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7877"/>
    <w:rsid w:val="00147CD0"/>
    <w:rsid w:val="00147F14"/>
    <w:rsid w:val="00150CBE"/>
    <w:rsid w:val="001514D1"/>
    <w:rsid w:val="001515DE"/>
    <w:rsid w:val="001522CE"/>
    <w:rsid w:val="00152564"/>
    <w:rsid w:val="00153A85"/>
    <w:rsid w:val="00153C87"/>
    <w:rsid w:val="0015444F"/>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7B5"/>
    <w:rsid w:val="00164BBC"/>
    <w:rsid w:val="0016519F"/>
    <w:rsid w:val="001669C1"/>
    <w:rsid w:val="001679A6"/>
    <w:rsid w:val="001724D7"/>
    <w:rsid w:val="00172BD7"/>
    <w:rsid w:val="001732FB"/>
    <w:rsid w:val="00174CBE"/>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FC4"/>
    <w:rsid w:val="001B21A3"/>
    <w:rsid w:val="001B25D3"/>
    <w:rsid w:val="001B2816"/>
    <w:rsid w:val="001B37D2"/>
    <w:rsid w:val="001B45A9"/>
    <w:rsid w:val="001B478E"/>
    <w:rsid w:val="001B50B6"/>
    <w:rsid w:val="001B6E80"/>
    <w:rsid w:val="001B6FCF"/>
    <w:rsid w:val="001B7698"/>
    <w:rsid w:val="001C07C6"/>
    <w:rsid w:val="001C0849"/>
    <w:rsid w:val="001C0888"/>
    <w:rsid w:val="001C0B2D"/>
    <w:rsid w:val="001C129D"/>
    <w:rsid w:val="001C267B"/>
    <w:rsid w:val="001C3D83"/>
    <w:rsid w:val="001C3F6C"/>
    <w:rsid w:val="001C76F7"/>
    <w:rsid w:val="001C7C1A"/>
    <w:rsid w:val="001D1139"/>
    <w:rsid w:val="001D1D00"/>
    <w:rsid w:val="001D2D62"/>
    <w:rsid w:val="001D3E57"/>
    <w:rsid w:val="001D5FF7"/>
    <w:rsid w:val="001D6531"/>
    <w:rsid w:val="001D7228"/>
    <w:rsid w:val="001D74FA"/>
    <w:rsid w:val="001D778F"/>
    <w:rsid w:val="001D78C5"/>
    <w:rsid w:val="001E0216"/>
    <w:rsid w:val="001E17BA"/>
    <w:rsid w:val="001E1EBA"/>
    <w:rsid w:val="001E2794"/>
    <w:rsid w:val="001E2814"/>
    <w:rsid w:val="001E55B2"/>
    <w:rsid w:val="001E5866"/>
    <w:rsid w:val="001E7733"/>
    <w:rsid w:val="001F0335"/>
    <w:rsid w:val="001F0371"/>
    <w:rsid w:val="001F0598"/>
    <w:rsid w:val="001F1DF0"/>
    <w:rsid w:val="001F3086"/>
    <w:rsid w:val="001F3237"/>
    <w:rsid w:val="001F386B"/>
    <w:rsid w:val="001F4794"/>
    <w:rsid w:val="001F5636"/>
    <w:rsid w:val="001F5FDE"/>
    <w:rsid w:val="001F6578"/>
    <w:rsid w:val="001F6EFB"/>
    <w:rsid w:val="001F760C"/>
    <w:rsid w:val="00201683"/>
    <w:rsid w:val="002017CB"/>
    <w:rsid w:val="00201DA0"/>
    <w:rsid w:val="00201F2E"/>
    <w:rsid w:val="00202F4D"/>
    <w:rsid w:val="002032CE"/>
    <w:rsid w:val="00203917"/>
    <w:rsid w:val="00204B03"/>
    <w:rsid w:val="00204E53"/>
    <w:rsid w:val="00205034"/>
    <w:rsid w:val="00205689"/>
    <w:rsid w:val="00206E57"/>
    <w:rsid w:val="0020701A"/>
    <w:rsid w:val="0020729F"/>
    <w:rsid w:val="00207CF7"/>
    <w:rsid w:val="002100B3"/>
    <w:rsid w:val="002101F2"/>
    <w:rsid w:val="002106E6"/>
    <w:rsid w:val="00210F0C"/>
    <w:rsid w:val="00211425"/>
    <w:rsid w:val="002115A9"/>
    <w:rsid w:val="00213263"/>
    <w:rsid w:val="00213661"/>
    <w:rsid w:val="002137E6"/>
    <w:rsid w:val="00213EB8"/>
    <w:rsid w:val="0021455A"/>
    <w:rsid w:val="00214FFE"/>
    <w:rsid w:val="00217710"/>
    <w:rsid w:val="00220491"/>
    <w:rsid w:val="00220ACB"/>
    <w:rsid w:val="00220C7C"/>
    <w:rsid w:val="00221608"/>
    <w:rsid w:val="002218FE"/>
    <w:rsid w:val="00221D5F"/>
    <w:rsid w:val="00224049"/>
    <w:rsid w:val="002240AB"/>
    <w:rsid w:val="002250D8"/>
    <w:rsid w:val="0022515E"/>
    <w:rsid w:val="002252CD"/>
    <w:rsid w:val="00226412"/>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47CF3"/>
    <w:rsid w:val="0025145E"/>
    <w:rsid w:val="00251E84"/>
    <w:rsid w:val="002522D1"/>
    <w:rsid w:val="00252C9C"/>
    <w:rsid w:val="002542AE"/>
    <w:rsid w:val="00254A36"/>
    <w:rsid w:val="002559B9"/>
    <w:rsid w:val="00257773"/>
    <w:rsid w:val="00260569"/>
    <w:rsid w:val="00260A2C"/>
    <w:rsid w:val="00260E64"/>
    <w:rsid w:val="00261272"/>
    <w:rsid w:val="0026158D"/>
    <w:rsid w:val="00263035"/>
    <w:rsid w:val="00263094"/>
    <w:rsid w:val="00263ADA"/>
    <w:rsid w:val="00263D72"/>
    <w:rsid w:val="00263E28"/>
    <w:rsid w:val="0026426F"/>
    <w:rsid w:val="0026557B"/>
    <w:rsid w:val="00265D18"/>
    <w:rsid w:val="002665A4"/>
    <w:rsid w:val="002679BE"/>
    <w:rsid w:val="0027052A"/>
    <w:rsid w:val="00270AF6"/>
    <w:rsid w:val="00270D59"/>
    <w:rsid w:val="00271DF6"/>
    <w:rsid w:val="0027208C"/>
    <w:rsid w:val="00273334"/>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090"/>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42D"/>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2706"/>
    <w:rsid w:val="002D3C61"/>
    <w:rsid w:val="002D4250"/>
    <w:rsid w:val="002D4575"/>
    <w:rsid w:val="002D4DC4"/>
    <w:rsid w:val="002D5C3F"/>
    <w:rsid w:val="002D5CF0"/>
    <w:rsid w:val="002D601F"/>
    <w:rsid w:val="002E0768"/>
    <w:rsid w:val="002E0877"/>
    <w:rsid w:val="002E0966"/>
    <w:rsid w:val="002E11D1"/>
    <w:rsid w:val="002E2DE4"/>
    <w:rsid w:val="002E3165"/>
    <w:rsid w:val="002E38B0"/>
    <w:rsid w:val="002E4305"/>
    <w:rsid w:val="002E517C"/>
    <w:rsid w:val="002E530A"/>
    <w:rsid w:val="002E531D"/>
    <w:rsid w:val="002E56FB"/>
    <w:rsid w:val="002E67D3"/>
    <w:rsid w:val="002E6C2D"/>
    <w:rsid w:val="002E7EE1"/>
    <w:rsid w:val="002F1AB3"/>
    <w:rsid w:val="002F2312"/>
    <w:rsid w:val="002F2B23"/>
    <w:rsid w:val="002F2C5F"/>
    <w:rsid w:val="002F2CE0"/>
    <w:rsid w:val="002F35FE"/>
    <w:rsid w:val="002F6164"/>
    <w:rsid w:val="002F6FA0"/>
    <w:rsid w:val="002F7A7E"/>
    <w:rsid w:val="00300BD8"/>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4FB4"/>
    <w:rsid w:val="00315C31"/>
    <w:rsid w:val="00316381"/>
    <w:rsid w:val="003169A4"/>
    <w:rsid w:val="00317635"/>
    <w:rsid w:val="0032071C"/>
    <w:rsid w:val="00321A56"/>
    <w:rsid w:val="00321B20"/>
    <w:rsid w:val="00322AC7"/>
    <w:rsid w:val="00323B33"/>
    <w:rsid w:val="00323D51"/>
    <w:rsid w:val="00324445"/>
    <w:rsid w:val="00325546"/>
    <w:rsid w:val="00325577"/>
    <w:rsid w:val="003257F0"/>
    <w:rsid w:val="003259C5"/>
    <w:rsid w:val="00325CC0"/>
    <w:rsid w:val="00326507"/>
    <w:rsid w:val="00327436"/>
    <w:rsid w:val="003275D4"/>
    <w:rsid w:val="00333314"/>
    <w:rsid w:val="003344D3"/>
    <w:rsid w:val="00334564"/>
    <w:rsid w:val="00334B2F"/>
    <w:rsid w:val="0033571F"/>
    <w:rsid w:val="00335C2A"/>
    <w:rsid w:val="0033684C"/>
    <w:rsid w:val="003368BC"/>
    <w:rsid w:val="00336F9A"/>
    <w:rsid w:val="003376D6"/>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13FB"/>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0A86"/>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304"/>
    <w:rsid w:val="00376D5B"/>
    <w:rsid w:val="00380721"/>
    <w:rsid w:val="00381658"/>
    <w:rsid w:val="00381929"/>
    <w:rsid w:val="0038317B"/>
    <w:rsid w:val="0038400D"/>
    <w:rsid w:val="0038438D"/>
    <w:rsid w:val="003850A0"/>
    <w:rsid w:val="0038517B"/>
    <w:rsid w:val="0038579B"/>
    <w:rsid w:val="003862E0"/>
    <w:rsid w:val="00386369"/>
    <w:rsid w:val="00386C93"/>
    <w:rsid w:val="00386DB7"/>
    <w:rsid w:val="00386E4B"/>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0FD6"/>
    <w:rsid w:val="003A145D"/>
    <w:rsid w:val="003A17B2"/>
    <w:rsid w:val="003A2BE0"/>
    <w:rsid w:val="003A377C"/>
    <w:rsid w:val="003A5049"/>
    <w:rsid w:val="003A5358"/>
    <w:rsid w:val="003A5533"/>
    <w:rsid w:val="003A57F0"/>
    <w:rsid w:val="003A62A4"/>
    <w:rsid w:val="003A645E"/>
    <w:rsid w:val="003A7A32"/>
    <w:rsid w:val="003A7FC7"/>
    <w:rsid w:val="003B032B"/>
    <w:rsid w:val="003B0939"/>
    <w:rsid w:val="003B0D6E"/>
    <w:rsid w:val="003B1FC0"/>
    <w:rsid w:val="003B3A13"/>
    <w:rsid w:val="003B3C7F"/>
    <w:rsid w:val="003B4A74"/>
    <w:rsid w:val="003B5004"/>
    <w:rsid w:val="003B585C"/>
    <w:rsid w:val="003B5AE9"/>
    <w:rsid w:val="003B5F2B"/>
    <w:rsid w:val="003B60D5"/>
    <w:rsid w:val="003B6791"/>
    <w:rsid w:val="003B681E"/>
    <w:rsid w:val="003B7086"/>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EF4"/>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55FC"/>
    <w:rsid w:val="003E6971"/>
    <w:rsid w:val="003E7802"/>
    <w:rsid w:val="003E7941"/>
    <w:rsid w:val="003F1EEA"/>
    <w:rsid w:val="003F208A"/>
    <w:rsid w:val="003F264A"/>
    <w:rsid w:val="003F288F"/>
    <w:rsid w:val="003F300B"/>
    <w:rsid w:val="003F3613"/>
    <w:rsid w:val="003F3AE8"/>
    <w:rsid w:val="003F4C5E"/>
    <w:rsid w:val="003F5DEF"/>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EAA"/>
    <w:rsid w:val="004306D6"/>
    <w:rsid w:val="0043097F"/>
    <w:rsid w:val="00431998"/>
    <w:rsid w:val="004320F2"/>
    <w:rsid w:val="0043390C"/>
    <w:rsid w:val="00433F39"/>
    <w:rsid w:val="00434D1C"/>
    <w:rsid w:val="0043537C"/>
    <w:rsid w:val="0043558D"/>
    <w:rsid w:val="004361D6"/>
    <w:rsid w:val="0043641B"/>
    <w:rsid w:val="00436DF8"/>
    <w:rsid w:val="0043711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5B2"/>
    <w:rsid w:val="00453F42"/>
    <w:rsid w:val="00454D73"/>
    <w:rsid w:val="004550C9"/>
    <w:rsid w:val="00455258"/>
    <w:rsid w:val="0045525D"/>
    <w:rsid w:val="004553DE"/>
    <w:rsid w:val="00455C04"/>
    <w:rsid w:val="00456683"/>
    <w:rsid w:val="00457745"/>
    <w:rsid w:val="00460CA5"/>
    <w:rsid w:val="004611BA"/>
    <w:rsid w:val="0046188C"/>
    <w:rsid w:val="0046325E"/>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619C"/>
    <w:rsid w:val="00476579"/>
    <w:rsid w:val="00476A47"/>
    <w:rsid w:val="0047719A"/>
    <w:rsid w:val="00477986"/>
    <w:rsid w:val="00480162"/>
    <w:rsid w:val="004813B3"/>
    <w:rsid w:val="00481B60"/>
    <w:rsid w:val="004830AB"/>
    <w:rsid w:val="00483944"/>
    <w:rsid w:val="00483FAF"/>
    <w:rsid w:val="0048419C"/>
    <w:rsid w:val="00484946"/>
    <w:rsid w:val="00484A9B"/>
    <w:rsid w:val="00484EB1"/>
    <w:rsid w:val="00484FED"/>
    <w:rsid w:val="004859E2"/>
    <w:rsid w:val="004863E1"/>
    <w:rsid w:val="00486B55"/>
    <w:rsid w:val="004874EC"/>
    <w:rsid w:val="00490F10"/>
    <w:rsid w:val="0049223B"/>
    <w:rsid w:val="004929E4"/>
    <w:rsid w:val="004930FB"/>
    <w:rsid w:val="00493AF9"/>
    <w:rsid w:val="00496E18"/>
    <w:rsid w:val="004974D8"/>
    <w:rsid w:val="00497F18"/>
    <w:rsid w:val="004A083B"/>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0A7A"/>
    <w:rsid w:val="004C17D2"/>
    <w:rsid w:val="004C1D9B"/>
    <w:rsid w:val="004C217A"/>
    <w:rsid w:val="004C289B"/>
    <w:rsid w:val="004C35CD"/>
    <w:rsid w:val="004C3803"/>
    <w:rsid w:val="004C5951"/>
    <w:rsid w:val="004C5CF3"/>
    <w:rsid w:val="004C77DB"/>
    <w:rsid w:val="004D0281"/>
    <w:rsid w:val="004D0AE2"/>
    <w:rsid w:val="004D0F31"/>
    <w:rsid w:val="004D1C32"/>
    <w:rsid w:val="004D1E87"/>
    <w:rsid w:val="004D2727"/>
    <w:rsid w:val="004D28BA"/>
    <w:rsid w:val="004D2B4B"/>
    <w:rsid w:val="004D304E"/>
    <w:rsid w:val="004D44BF"/>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58EB"/>
    <w:rsid w:val="004E6A12"/>
    <w:rsid w:val="004E6E9A"/>
    <w:rsid w:val="004F1415"/>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429"/>
    <w:rsid w:val="00544728"/>
    <w:rsid w:val="005457B4"/>
    <w:rsid w:val="00545BDE"/>
    <w:rsid w:val="00545F4E"/>
    <w:rsid w:val="0054752B"/>
    <w:rsid w:val="00547AE2"/>
    <w:rsid w:val="00551E52"/>
    <w:rsid w:val="005525A4"/>
    <w:rsid w:val="00552D6E"/>
    <w:rsid w:val="00553DFD"/>
    <w:rsid w:val="00556113"/>
    <w:rsid w:val="00556114"/>
    <w:rsid w:val="0055623A"/>
    <w:rsid w:val="005563D9"/>
    <w:rsid w:val="00557E3D"/>
    <w:rsid w:val="00560961"/>
    <w:rsid w:val="00561C56"/>
    <w:rsid w:val="005624A7"/>
    <w:rsid w:val="00562EB1"/>
    <w:rsid w:val="00563192"/>
    <w:rsid w:val="0056331A"/>
    <w:rsid w:val="005639B0"/>
    <w:rsid w:val="00564604"/>
    <w:rsid w:val="00564C5E"/>
    <w:rsid w:val="00564FB7"/>
    <w:rsid w:val="0056500B"/>
    <w:rsid w:val="00565307"/>
    <w:rsid w:val="0056625A"/>
    <w:rsid w:val="00566462"/>
    <w:rsid w:val="00567040"/>
    <w:rsid w:val="005670AA"/>
    <w:rsid w:val="005716B8"/>
    <w:rsid w:val="00571702"/>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0F7"/>
    <w:rsid w:val="005900F2"/>
    <w:rsid w:val="005918A4"/>
    <w:rsid w:val="00592A50"/>
    <w:rsid w:val="005939DE"/>
    <w:rsid w:val="0059404D"/>
    <w:rsid w:val="00594FEE"/>
    <w:rsid w:val="00595213"/>
    <w:rsid w:val="005953F4"/>
    <w:rsid w:val="0059593D"/>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2E68"/>
    <w:rsid w:val="005B3BA0"/>
    <w:rsid w:val="005B3CED"/>
    <w:rsid w:val="005B598A"/>
    <w:rsid w:val="005B59EB"/>
    <w:rsid w:val="005B5A3A"/>
    <w:rsid w:val="005B5AA1"/>
    <w:rsid w:val="005B5D4C"/>
    <w:rsid w:val="005B6B3E"/>
    <w:rsid w:val="005B7350"/>
    <w:rsid w:val="005B7682"/>
    <w:rsid w:val="005C1C00"/>
    <w:rsid w:val="005C4C12"/>
    <w:rsid w:val="005C6159"/>
    <w:rsid w:val="005C6BE8"/>
    <w:rsid w:val="005D00A5"/>
    <w:rsid w:val="005D00D6"/>
    <w:rsid w:val="005D058C"/>
    <w:rsid w:val="005D07B2"/>
    <w:rsid w:val="005D0D93"/>
    <w:rsid w:val="005D168A"/>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4BD"/>
    <w:rsid w:val="005E4C8D"/>
    <w:rsid w:val="005E5254"/>
    <w:rsid w:val="005E573E"/>
    <w:rsid w:val="005E65D1"/>
    <w:rsid w:val="005E6606"/>
    <w:rsid w:val="005E6D42"/>
    <w:rsid w:val="005E79C4"/>
    <w:rsid w:val="005E7CE7"/>
    <w:rsid w:val="005F1793"/>
    <w:rsid w:val="005F1B96"/>
    <w:rsid w:val="005F1DBB"/>
    <w:rsid w:val="005F1F95"/>
    <w:rsid w:val="005F350E"/>
    <w:rsid w:val="005F35FC"/>
    <w:rsid w:val="005F425D"/>
    <w:rsid w:val="005F53F2"/>
    <w:rsid w:val="005F7C1D"/>
    <w:rsid w:val="00600DD3"/>
    <w:rsid w:val="00602839"/>
    <w:rsid w:val="00604824"/>
    <w:rsid w:val="00604F04"/>
    <w:rsid w:val="0060505A"/>
    <w:rsid w:val="0060526C"/>
    <w:rsid w:val="00606328"/>
    <w:rsid w:val="0060652B"/>
    <w:rsid w:val="00606B84"/>
    <w:rsid w:val="0060715C"/>
    <w:rsid w:val="00611C0C"/>
    <w:rsid w:val="006124A7"/>
    <w:rsid w:val="00613724"/>
    <w:rsid w:val="00614934"/>
    <w:rsid w:val="00615570"/>
    <w:rsid w:val="006158AD"/>
    <w:rsid w:val="00615D8F"/>
    <w:rsid w:val="00616318"/>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05C"/>
    <w:rsid w:val="006618DE"/>
    <w:rsid w:val="00662165"/>
    <w:rsid w:val="00662623"/>
    <w:rsid w:val="0066349B"/>
    <w:rsid w:val="006657A3"/>
    <w:rsid w:val="006657EE"/>
    <w:rsid w:val="00666907"/>
    <w:rsid w:val="00667A56"/>
    <w:rsid w:val="0067014B"/>
    <w:rsid w:val="0067102D"/>
    <w:rsid w:val="00671A82"/>
    <w:rsid w:val="0067229B"/>
    <w:rsid w:val="00672E7B"/>
    <w:rsid w:val="0067579A"/>
    <w:rsid w:val="00675B71"/>
    <w:rsid w:val="00676178"/>
    <w:rsid w:val="00677658"/>
    <w:rsid w:val="00677C72"/>
    <w:rsid w:val="00680A96"/>
    <w:rsid w:val="006818C6"/>
    <w:rsid w:val="006822AE"/>
    <w:rsid w:val="00685962"/>
    <w:rsid w:val="00685A30"/>
    <w:rsid w:val="00685C48"/>
    <w:rsid w:val="00687086"/>
    <w:rsid w:val="006902B9"/>
    <w:rsid w:val="00691009"/>
    <w:rsid w:val="006912BB"/>
    <w:rsid w:val="00691C47"/>
    <w:rsid w:val="00692C09"/>
    <w:rsid w:val="00692D55"/>
    <w:rsid w:val="00692FA3"/>
    <w:rsid w:val="00693C4E"/>
    <w:rsid w:val="006953B6"/>
    <w:rsid w:val="0069568D"/>
    <w:rsid w:val="006968E8"/>
    <w:rsid w:val="00697C27"/>
    <w:rsid w:val="00697C38"/>
    <w:rsid w:val="006A0D8B"/>
    <w:rsid w:val="006A0F27"/>
    <w:rsid w:val="006A134C"/>
    <w:rsid w:val="006A14B3"/>
    <w:rsid w:val="006A15BC"/>
    <w:rsid w:val="006A1922"/>
    <w:rsid w:val="006A1F61"/>
    <w:rsid w:val="006A26BE"/>
    <w:rsid w:val="006A2D46"/>
    <w:rsid w:val="006A475C"/>
    <w:rsid w:val="006A5862"/>
    <w:rsid w:val="006A678C"/>
    <w:rsid w:val="006A6D19"/>
    <w:rsid w:val="006B0116"/>
    <w:rsid w:val="006B0566"/>
    <w:rsid w:val="006B2536"/>
    <w:rsid w:val="006B2824"/>
    <w:rsid w:val="006B2F02"/>
    <w:rsid w:val="006B3E66"/>
    <w:rsid w:val="006B4238"/>
    <w:rsid w:val="006B5588"/>
    <w:rsid w:val="006B572D"/>
    <w:rsid w:val="006B5849"/>
    <w:rsid w:val="006B6951"/>
    <w:rsid w:val="006B6A4A"/>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2CFA"/>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2927"/>
    <w:rsid w:val="006F3372"/>
    <w:rsid w:val="006F3B78"/>
    <w:rsid w:val="006F49AA"/>
    <w:rsid w:val="006F6413"/>
    <w:rsid w:val="006F747E"/>
    <w:rsid w:val="00700C81"/>
    <w:rsid w:val="007010F4"/>
    <w:rsid w:val="00701157"/>
    <w:rsid w:val="007019EA"/>
    <w:rsid w:val="00701D07"/>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3371"/>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2F67"/>
    <w:rsid w:val="00723462"/>
    <w:rsid w:val="007248F1"/>
    <w:rsid w:val="00725ED3"/>
    <w:rsid w:val="007268F5"/>
    <w:rsid w:val="007317F3"/>
    <w:rsid w:val="00731BD1"/>
    <w:rsid w:val="00731D26"/>
    <w:rsid w:val="00735365"/>
    <w:rsid w:val="007358B7"/>
    <w:rsid w:val="007367E3"/>
    <w:rsid w:val="00736A43"/>
    <w:rsid w:val="00737986"/>
    <w:rsid w:val="00737B2F"/>
    <w:rsid w:val="00737D93"/>
    <w:rsid w:val="00740919"/>
    <w:rsid w:val="0074145B"/>
    <w:rsid w:val="007431AB"/>
    <w:rsid w:val="0074334C"/>
    <w:rsid w:val="00744742"/>
    <w:rsid w:val="00744D01"/>
    <w:rsid w:val="00745561"/>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0E0"/>
    <w:rsid w:val="00774C67"/>
    <w:rsid w:val="0077504D"/>
    <w:rsid w:val="007760A5"/>
    <w:rsid w:val="00776E6C"/>
    <w:rsid w:val="007776BB"/>
    <w:rsid w:val="00777C43"/>
    <w:rsid w:val="007811AE"/>
    <w:rsid w:val="007813EB"/>
    <w:rsid w:val="00781688"/>
    <w:rsid w:val="0078291E"/>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00F2"/>
    <w:rsid w:val="007B15D3"/>
    <w:rsid w:val="007B188A"/>
    <w:rsid w:val="007B207A"/>
    <w:rsid w:val="007B297E"/>
    <w:rsid w:val="007B36E4"/>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3CA8"/>
    <w:rsid w:val="007E46FE"/>
    <w:rsid w:val="007E658C"/>
    <w:rsid w:val="007E6804"/>
    <w:rsid w:val="007E6E01"/>
    <w:rsid w:val="007E7500"/>
    <w:rsid w:val="007F0755"/>
    <w:rsid w:val="007F12DE"/>
    <w:rsid w:val="007F1314"/>
    <w:rsid w:val="007F1F51"/>
    <w:rsid w:val="007F281F"/>
    <w:rsid w:val="007F2D4B"/>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167"/>
    <w:rsid w:val="00811184"/>
    <w:rsid w:val="00811D16"/>
    <w:rsid w:val="008128C9"/>
    <w:rsid w:val="008138CD"/>
    <w:rsid w:val="00814170"/>
    <w:rsid w:val="0081420E"/>
    <w:rsid w:val="00814DBD"/>
    <w:rsid w:val="00816505"/>
    <w:rsid w:val="00820257"/>
    <w:rsid w:val="008203E5"/>
    <w:rsid w:val="00820861"/>
    <w:rsid w:val="0082102B"/>
    <w:rsid w:val="00821851"/>
    <w:rsid w:val="00821921"/>
    <w:rsid w:val="008223F5"/>
    <w:rsid w:val="008225FF"/>
    <w:rsid w:val="00822942"/>
    <w:rsid w:val="008229D3"/>
    <w:rsid w:val="00824F68"/>
    <w:rsid w:val="008258A1"/>
    <w:rsid w:val="00825D86"/>
    <w:rsid w:val="00826193"/>
    <w:rsid w:val="008264EB"/>
    <w:rsid w:val="00827C4F"/>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22FE"/>
    <w:rsid w:val="00872D18"/>
    <w:rsid w:val="00872FBE"/>
    <w:rsid w:val="0087341E"/>
    <w:rsid w:val="0087360C"/>
    <w:rsid w:val="00873E83"/>
    <w:rsid w:val="00873FE9"/>
    <w:rsid w:val="008743F2"/>
    <w:rsid w:val="0087619B"/>
    <w:rsid w:val="008769B4"/>
    <w:rsid w:val="008777E0"/>
    <w:rsid w:val="00877F25"/>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16DE"/>
    <w:rsid w:val="0089203F"/>
    <w:rsid w:val="008920F8"/>
    <w:rsid w:val="0089384E"/>
    <w:rsid w:val="00894634"/>
    <w:rsid w:val="0089524D"/>
    <w:rsid w:val="00896212"/>
    <w:rsid w:val="0089622B"/>
    <w:rsid w:val="00896A13"/>
    <w:rsid w:val="00896BDA"/>
    <w:rsid w:val="008A0AF2"/>
    <w:rsid w:val="008A120F"/>
    <w:rsid w:val="008A1E8D"/>
    <w:rsid w:val="008A24FA"/>
    <w:rsid w:val="008A2FF1"/>
    <w:rsid w:val="008A345D"/>
    <w:rsid w:val="008A3652"/>
    <w:rsid w:val="008A3C43"/>
    <w:rsid w:val="008A403C"/>
    <w:rsid w:val="008A4DA3"/>
    <w:rsid w:val="008A50DC"/>
    <w:rsid w:val="008A56AD"/>
    <w:rsid w:val="008A5CEA"/>
    <w:rsid w:val="008A73D0"/>
    <w:rsid w:val="008A7905"/>
    <w:rsid w:val="008B05C1"/>
    <w:rsid w:val="008B12AF"/>
    <w:rsid w:val="008B1605"/>
    <w:rsid w:val="008B1B4F"/>
    <w:rsid w:val="008B32AF"/>
    <w:rsid w:val="008B3888"/>
    <w:rsid w:val="008B4DB1"/>
    <w:rsid w:val="008B4FDA"/>
    <w:rsid w:val="008B56CC"/>
    <w:rsid w:val="008B6255"/>
    <w:rsid w:val="008B6295"/>
    <w:rsid w:val="008B72AD"/>
    <w:rsid w:val="008B73CD"/>
    <w:rsid w:val="008C0E12"/>
    <w:rsid w:val="008C17DA"/>
    <w:rsid w:val="008C22B1"/>
    <w:rsid w:val="008C2DF3"/>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17D6"/>
    <w:rsid w:val="00902BB9"/>
    <w:rsid w:val="00902D0C"/>
    <w:rsid w:val="00903030"/>
    <w:rsid w:val="009030CA"/>
    <w:rsid w:val="00903898"/>
    <w:rsid w:val="009047E6"/>
    <w:rsid w:val="0090481C"/>
    <w:rsid w:val="00904926"/>
    <w:rsid w:val="0090510C"/>
    <w:rsid w:val="00905984"/>
    <w:rsid w:val="00906072"/>
    <w:rsid w:val="00906104"/>
    <w:rsid w:val="00906204"/>
    <w:rsid w:val="009068ED"/>
    <w:rsid w:val="00906D65"/>
    <w:rsid w:val="009100B1"/>
    <w:rsid w:val="0091042F"/>
    <w:rsid w:val="0091064F"/>
    <w:rsid w:val="00910F71"/>
    <w:rsid w:val="009114A5"/>
    <w:rsid w:val="00911953"/>
    <w:rsid w:val="009123CA"/>
    <w:rsid w:val="00912E0D"/>
    <w:rsid w:val="00915006"/>
    <w:rsid w:val="00915104"/>
    <w:rsid w:val="00915337"/>
    <w:rsid w:val="009160C2"/>
    <w:rsid w:val="00916A53"/>
    <w:rsid w:val="00917234"/>
    <w:rsid w:val="00917389"/>
    <w:rsid w:val="0091775C"/>
    <w:rsid w:val="00917FAA"/>
    <w:rsid w:val="00920009"/>
    <w:rsid w:val="00920867"/>
    <w:rsid w:val="009211B8"/>
    <w:rsid w:val="00921327"/>
    <w:rsid w:val="00922306"/>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67F"/>
    <w:rsid w:val="00937B6A"/>
    <w:rsid w:val="00940C2A"/>
    <w:rsid w:val="00941136"/>
    <w:rsid w:val="009414B2"/>
    <w:rsid w:val="00941728"/>
    <w:rsid w:val="00941924"/>
    <w:rsid w:val="00943563"/>
    <w:rsid w:val="0094684E"/>
    <w:rsid w:val="0094702C"/>
    <w:rsid w:val="009471C4"/>
    <w:rsid w:val="00947D03"/>
    <w:rsid w:val="0095176C"/>
    <w:rsid w:val="0095182F"/>
    <w:rsid w:val="0095199F"/>
    <w:rsid w:val="00953F12"/>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24A5"/>
    <w:rsid w:val="00972668"/>
    <w:rsid w:val="009732B6"/>
    <w:rsid w:val="00973601"/>
    <w:rsid w:val="0097362A"/>
    <w:rsid w:val="00973BAB"/>
    <w:rsid w:val="00973FB1"/>
    <w:rsid w:val="009750D7"/>
    <w:rsid w:val="00975500"/>
    <w:rsid w:val="00975F7E"/>
    <w:rsid w:val="009771B9"/>
    <w:rsid w:val="009775DB"/>
    <w:rsid w:val="0098011A"/>
    <w:rsid w:val="009813C4"/>
    <w:rsid w:val="00981540"/>
    <w:rsid w:val="0098244A"/>
    <w:rsid w:val="00982655"/>
    <w:rsid w:val="0098307F"/>
    <w:rsid w:val="00983AF5"/>
    <w:rsid w:val="00984456"/>
    <w:rsid w:val="00984BDB"/>
    <w:rsid w:val="00985291"/>
    <w:rsid w:val="00987E76"/>
    <w:rsid w:val="0099029A"/>
    <w:rsid w:val="009902F8"/>
    <w:rsid w:val="00990375"/>
    <w:rsid w:val="00990561"/>
    <w:rsid w:val="00990B06"/>
    <w:rsid w:val="00990C42"/>
    <w:rsid w:val="009911F4"/>
    <w:rsid w:val="00993191"/>
    <w:rsid w:val="00993B84"/>
    <w:rsid w:val="00994A77"/>
    <w:rsid w:val="00995045"/>
    <w:rsid w:val="00996C19"/>
    <w:rsid w:val="00997050"/>
    <w:rsid w:val="00997436"/>
    <w:rsid w:val="00997686"/>
    <w:rsid w:val="009A05AC"/>
    <w:rsid w:val="009A171D"/>
    <w:rsid w:val="009A1B95"/>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4C"/>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752B"/>
    <w:rsid w:val="00A1059F"/>
    <w:rsid w:val="00A10D1E"/>
    <w:rsid w:val="00A10D1F"/>
    <w:rsid w:val="00A112E2"/>
    <w:rsid w:val="00A1152B"/>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5DB6"/>
    <w:rsid w:val="00A363C5"/>
    <w:rsid w:val="00A37070"/>
    <w:rsid w:val="00A40446"/>
    <w:rsid w:val="00A4071E"/>
    <w:rsid w:val="00A408CE"/>
    <w:rsid w:val="00A40984"/>
    <w:rsid w:val="00A41FB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2FFA"/>
    <w:rsid w:val="00AA5305"/>
    <w:rsid w:val="00AA632C"/>
    <w:rsid w:val="00AA697C"/>
    <w:rsid w:val="00AA6A31"/>
    <w:rsid w:val="00AA6F53"/>
    <w:rsid w:val="00AA75FA"/>
    <w:rsid w:val="00AA7805"/>
    <w:rsid w:val="00AB00B1"/>
    <w:rsid w:val="00AB0304"/>
    <w:rsid w:val="00AB08CD"/>
    <w:rsid w:val="00AB14F4"/>
    <w:rsid w:val="00AB16AE"/>
    <w:rsid w:val="00AB1CA9"/>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D7C79"/>
    <w:rsid w:val="00AE1606"/>
    <w:rsid w:val="00AE1615"/>
    <w:rsid w:val="00AE1E2D"/>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3F4C"/>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3E76"/>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DC3"/>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607B8"/>
    <w:rsid w:val="00B61677"/>
    <w:rsid w:val="00B62020"/>
    <w:rsid w:val="00B62122"/>
    <w:rsid w:val="00B62D06"/>
    <w:rsid w:val="00B62D3B"/>
    <w:rsid w:val="00B62DDA"/>
    <w:rsid w:val="00B63078"/>
    <w:rsid w:val="00B63535"/>
    <w:rsid w:val="00B64118"/>
    <w:rsid w:val="00B64BF8"/>
    <w:rsid w:val="00B66C0B"/>
    <w:rsid w:val="00B67CCD"/>
    <w:rsid w:val="00B71D73"/>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B50"/>
    <w:rsid w:val="00B97D91"/>
    <w:rsid w:val="00BA3554"/>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239"/>
    <w:rsid w:val="00BC6493"/>
    <w:rsid w:val="00BC6807"/>
    <w:rsid w:val="00BC6E1C"/>
    <w:rsid w:val="00BC6EE1"/>
    <w:rsid w:val="00BC6FA9"/>
    <w:rsid w:val="00BC723A"/>
    <w:rsid w:val="00BD0588"/>
    <w:rsid w:val="00BD071C"/>
    <w:rsid w:val="00BD0D0A"/>
    <w:rsid w:val="00BD2920"/>
    <w:rsid w:val="00BD3B55"/>
    <w:rsid w:val="00BD4817"/>
    <w:rsid w:val="00BD572E"/>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51"/>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28F6"/>
    <w:rsid w:val="00C232E0"/>
    <w:rsid w:val="00C23B1B"/>
    <w:rsid w:val="00C23D48"/>
    <w:rsid w:val="00C23F1D"/>
    <w:rsid w:val="00C24256"/>
    <w:rsid w:val="00C26B4D"/>
    <w:rsid w:val="00C26CF7"/>
    <w:rsid w:val="00C309BE"/>
    <w:rsid w:val="00C3130B"/>
    <w:rsid w:val="00C31373"/>
    <w:rsid w:val="00C324F0"/>
    <w:rsid w:val="00C33D62"/>
    <w:rsid w:val="00C343BF"/>
    <w:rsid w:val="00C34414"/>
    <w:rsid w:val="00C3484C"/>
    <w:rsid w:val="00C35169"/>
    <w:rsid w:val="00C358EA"/>
    <w:rsid w:val="00C364E8"/>
    <w:rsid w:val="00C3797F"/>
    <w:rsid w:val="00C4005F"/>
    <w:rsid w:val="00C4095B"/>
    <w:rsid w:val="00C43213"/>
    <w:rsid w:val="00C4327F"/>
    <w:rsid w:val="00C43524"/>
    <w:rsid w:val="00C435DD"/>
    <w:rsid w:val="00C4379C"/>
    <w:rsid w:val="00C4487D"/>
    <w:rsid w:val="00C450B7"/>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455"/>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A35"/>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FFA"/>
    <w:rsid w:val="00C864DC"/>
    <w:rsid w:val="00C8707D"/>
    <w:rsid w:val="00C87E2F"/>
    <w:rsid w:val="00C91A6B"/>
    <w:rsid w:val="00C91F69"/>
    <w:rsid w:val="00C92051"/>
    <w:rsid w:val="00C94EA2"/>
    <w:rsid w:val="00C95B0F"/>
    <w:rsid w:val="00C96127"/>
    <w:rsid w:val="00C978AF"/>
    <w:rsid w:val="00C97D9D"/>
    <w:rsid w:val="00CA0015"/>
    <w:rsid w:val="00CA13D1"/>
    <w:rsid w:val="00CA169D"/>
    <w:rsid w:val="00CA1747"/>
    <w:rsid w:val="00CA1C11"/>
    <w:rsid w:val="00CA1ED0"/>
    <w:rsid w:val="00CA2207"/>
    <w:rsid w:val="00CA30F7"/>
    <w:rsid w:val="00CA39AD"/>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551"/>
    <w:rsid w:val="00CC7693"/>
    <w:rsid w:val="00CD043A"/>
    <w:rsid w:val="00CD0B41"/>
    <w:rsid w:val="00CD31D5"/>
    <w:rsid w:val="00CD3548"/>
    <w:rsid w:val="00CD4190"/>
    <w:rsid w:val="00CD435C"/>
    <w:rsid w:val="00CD43C8"/>
    <w:rsid w:val="00CD4898"/>
    <w:rsid w:val="00CD51B9"/>
    <w:rsid w:val="00CD775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CF7ACB"/>
    <w:rsid w:val="00D00401"/>
    <w:rsid w:val="00D0068C"/>
    <w:rsid w:val="00D008B5"/>
    <w:rsid w:val="00D00A61"/>
    <w:rsid w:val="00D00BED"/>
    <w:rsid w:val="00D01B3C"/>
    <w:rsid w:val="00D0210C"/>
    <w:rsid w:val="00D02861"/>
    <w:rsid w:val="00D03331"/>
    <w:rsid w:val="00D03E7C"/>
    <w:rsid w:val="00D048EE"/>
    <w:rsid w:val="00D04B17"/>
    <w:rsid w:val="00D05244"/>
    <w:rsid w:val="00D05A4D"/>
    <w:rsid w:val="00D05F06"/>
    <w:rsid w:val="00D104E6"/>
    <w:rsid w:val="00D10B0C"/>
    <w:rsid w:val="00D11611"/>
    <w:rsid w:val="00D12831"/>
    <w:rsid w:val="00D132BC"/>
    <w:rsid w:val="00D14B02"/>
    <w:rsid w:val="00D150B0"/>
    <w:rsid w:val="00D15262"/>
    <w:rsid w:val="00D15272"/>
    <w:rsid w:val="00D15ED6"/>
    <w:rsid w:val="00D161B8"/>
    <w:rsid w:val="00D17209"/>
    <w:rsid w:val="00D17258"/>
    <w:rsid w:val="00D200C6"/>
    <w:rsid w:val="00D20DD6"/>
    <w:rsid w:val="00D219A5"/>
    <w:rsid w:val="00D21EED"/>
    <w:rsid w:val="00D21F8D"/>
    <w:rsid w:val="00D22464"/>
    <w:rsid w:val="00D2271E"/>
    <w:rsid w:val="00D23CDE"/>
    <w:rsid w:val="00D23FD7"/>
    <w:rsid w:val="00D26E4A"/>
    <w:rsid w:val="00D26FCF"/>
    <w:rsid w:val="00D27B1C"/>
    <w:rsid w:val="00D27C21"/>
    <w:rsid w:val="00D30487"/>
    <w:rsid w:val="00D30F7E"/>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A74"/>
    <w:rsid w:val="00D36D97"/>
    <w:rsid w:val="00D371A7"/>
    <w:rsid w:val="00D37A8C"/>
    <w:rsid w:val="00D411B6"/>
    <w:rsid w:val="00D433D6"/>
    <w:rsid w:val="00D4557B"/>
    <w:rsid w:val="00D463EA"/>
    <w:rsid w:val="00D46D5B"/>
    <w:rsid w:val="00D47316"/>
    <w:rsid w:val="00D47541"/>
    <w:rsid w:val="00D4776A"/>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BFA"/>
    <w:rsid w:val="00D61D87"/>
    <w:rsid w:val="00D627D0"/>
    <w:rsid w:val="00D62C0F"/>
    <w:rsid w:val="00D649E9"/>
    <w:rsid w:val="00D65BF2"/>
    <w:rsid w:val="00D65E4E"/>
    <w:rsid w:val="00D65EBA"/>
    <w:rsid w:val="00D70712"/>
    <w:rsid w:val="00D71259"/>
    <w:rsid w:val="00D72677"/>
    <w:rsid w:val="00D72FE4"/>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B8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650F"/>
    <w:rsid w:val="00D970D2"/>
    <w:rsid w:val="00D976EB"/>
    <w:rsid w:val="00DA0948"/>
    <w:rsid w:val="00DA0A4E"/>
    <w:rsid w:val="00DA0F94"/>
    <w:rsid w:val="00DA0FDD"/>
    <w:rsid w:val="00DA10C9"/>
    <w:rsid w:val="00DA12BB"/>
    <w:rsid w:val="00DA1AF1"/>
    <w:rsid w:val="00DA2289"/>
    <w:rsid w:val="00DA3F93"/>
    <w:rsid w:val="00DA41B1"/>
    <w:rsid w:val="00DA52F1"/>
    <w:rsid w:val="00DA687B"/>
    <w:rsid w:val="00DA6C97"/>
    <w:rsid w:val="00DB01A7"/>
    <w:rsid w:val="00DB01B8"/>
    <w:rsid w:val="00DB0602"/>
    <w:rsid w:val="00DB14B6"/>
    <w:rsid w:val="00DB2BCC"/>
    <w:rsid w:val="00DB3B2E"/>
    <w:rsid w:val="00DB3E17"/>
    <w:rsid w:val="00DB41B7"/>
    <w:rsid w:val="00DB4273"/>
    <w:rsid w:val="00DB4CC7"/>
    <w:rsid w:val="00DB4EBF"/>
    <w:rsid w:val="00DB64C8"/>
    <w:rsid w:val="00DB6D02"/>
    <w:rsid w:val="00DC1B3F"/>
    <w:rsid w:val="00DC3470"/>
    <w:rsid w:val="00DC4068"/>
    <w:rsid w:val="00DC4368"/>
    <w:rsid w:val="00DC4554"/>
    <w:rsid w:val="00DC5332"/>
    <w:rsid w:val="00DC567F"/>
    <w:rsid w:val="00DC59F5"/>
    <w:rsid w:val="00DC6229"/>
    <w:rsid w:val="00DC6663"/>
    <w:rsid w:val="00DC6735"/>
    <w:rsid w:val="00DC6FEB"/>
    <w:rsid w:val="00DC769E"/>
    <w:rsid w:val="00DC7A3F"/>
    <w:rsid w:val="00DD2498"/>
    <w:rsid w:val="00DD322C"/>
    <w:rsid w:val="00DD3E3D"/>
    <w:rsid w:val="00DD4016"/>
    <w:rsid w:val="00DD4BE2"/>
    <w:rsid w:val="00DD4F48"/>
    <w:rsid w:val="00DD51F0"/>
    <w:rsid w:val="00DD56AA"/>
    <w:rsid w:val="00DD5CF9"/>
    <w:rsid w:val="00DD66E7"/>
    <w:rsid w:val="00DD6FDA"/>
    <w:rsid w:val="00DE1323"/>
    <w:rsid w:val="00DE134D"/>
    <w:rsid w:val="00DE13BC"/>
    <w:rsid w:val="00DE1B2F"/>
    <w:rsid w:val="00DE1C00"/>
    <w:rsid w:val="00DE1C5E"/>
    <w:rsid w:val="00DE2575"/>
    <w:rsid w:val="00DE26E4"/>
    <w:rsid w:val="00DE3538"/>
    <w:rsid w:val="00DE3C28"/>
    <w:rsid w:val="00DE4085"/>
    <w:rsid w:val="00DE5B89"/>
    <w:rsid w:val="00DE65EA"/>
    <w:rsid w:val="00DE713C"/>
    <w:rsid w:val="00DE7B31"/>
    <w:rsid w:val="00DE7F8F"/>
    <w:rsid w:val="00DF0547"/>
    <w:rsid w:val="00DF11C4"/>
    <w:rsid w:val="00DF1625"/>
    <w:rsid w:val="00DF19A1"/>
    <w:rsid w:val="00DF2074"/>
    <w:rsid w:val="00DF5182"/>
    <w:rsid w:val="00DF5B1B"/>
    <w:rsid w:val="00DF68A6"/>
    <w:rsid w:val="00DF6AA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0E2D"/>
    <w:rsid w:val="00E15826"/>
    <w:rsid w:val="00E15A77"/>
    <w:rsid w:val="00E161F1"/>
    <w:rsid w:val="00E16A54"/>
    <w:rsid w:val="00E17B5D"/>
    <w:rsid w:val="00E20011"/>
    <w:rsid w:val="00E20323"/>
    <w:rsid w:val="00E2073B"/>
    <w:rsid w:val="00E207EB"/>
    <w:rsid w:val="00E20B3E"/>
    <w:rsid w:val="00E20D94"/>
    <w:rsid w:val="00E20E42"/>
    <w:rsid w:val="00E20E95"/>
    <w:rsid w:val="00E21520"/>
    <w:rsid w:val="00E21547"/>
    <w:rsid w:val="00E217E8"/>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4189"/>
    <w:rsid w:val="00E35D39"/>
    <w:rsid w:val="00E36717"/>
    <w:rsid w:val="00E36A86"/>
    <w:rsid w:val="00E410D5"/>
    <w:rsid w:val="00E41156"/>
    <w:rsid w:val="00E41620"/>
    <w:rsid w:val="00E4239E"/>
    <w:rsid w:val="00E42FEB"/>
    <w:rsid w:val="00E430BF"/>
    <w:rsid w:val="00E43CEB"/>
    <w:rsid w:val="00E449ED"/>
    <w:rsid w:val="00E44D86"/>
    <w:rsid w:val="00E45007"/>
    <w:rsid w:val="00E453AC"/>
    <w:rsid w:val="00E45ACA"/>
    <w:rsid w:val="00E45C7F"/>
    <w:rsid w:val="00E46422"/>
    <w:rsid w:val="00E46DBA"/>
    <w:rsid w:val="00E47255"/>
    <w:rsid w:val="00E5105D"/>
    <w:rsid w:val="00E51117"/>
    <w:rsid w:val="00E51EEA"/>
    <w:rsid w:val="00E52439"/>
    <w:rsid w:val="00E528AD"/>
    <w:rsid w:val="00E530B6"/>
    <w:rsid w:val="00E5348C"/>
    <w:rsid w:val="00E53C12"/>
    <w:rsid w:val="00E54297"/>
    <w:rsid w:val="00E54B2C"/>
    <w:rsid w:val="00E5510F"/>
    <w:rsid w:val="00E55E82"/>
    <w:rsid w:val="00E6008B"/>
    <w:rsid w:val="00E6044F"/>
    <w:rsid w:val="00E60526"/>
    <w:rsid w:val="00E61E2C"/>
    <w:rsid w:val="00E6367A"/>
    <w:rsid w:val="00E638EF"/>
    <w:rsid w:val="00E63C8D"/>
    <w:rsid w:val="00E64337"/>
    <w:rsid w:val="00E656BF"/>
    <w:rsid w:val="00E65F37"/>
    <w:rsid w:val="00E66866"/>
    <w:rsid w:val="00E66C94"/>
    <w:rsid w:val="00E674AE"/>
    <w:rsid w:val="00E67BA7"/>
    <w:rsid w:val="00E700E1"/>
    <w:rsid w:val="00E702D7"/>
    <w:rsid w:val="00E708B1"/>
    <w:rsid w:val="00E71155"/>
    <w:rsid w:val="00E71CEE"/>
    <w:rsid w:val="00E73B1B"/>
    <w:rsid w:val="00E73D09"/>
    <w:rsid w:val="00E74033"/>
    <w:rsid w:val="00E74264"/>
    <w:rsid w:val="00E749B7"/>
    <w:rsid w:val="00E74BF6"/>
    <w:rsid w:val="00E7522C"/>
    <w:rsid w:val="00E7544B"/>
    <w:rsid w:val="00E765B7"/>
    <w:rsid w:val="00E76F31"/>
    <w:rsid w:val="00E77EEE"/>
    <w:rsid w:val="00E805B6"/>
    <w:rsid w:val="00E81D32"/>
    <w:rsid w:val="00E8377B"/>
    <w:rsid w:val="00E84171"/>
    <w:rsid w:val="00E85A49"/>
    <w:rsid w:val="00E904E8"/>
    <w:rsid w:val="00E90E72"/>
    <w:rsid w:val="00E90FD0"/>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5ABC"/>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8A9"/>
    <w:rsid w:val="00EC2C0F"/>
    <w:rsid w:val="00EC2CDE"/>
    <w:rsid w:val="00EC4405"/>
    <w:rsid w:val="00EC49B0"/>
    <w:rsid w:val="00EC6281"/>
    <w:rsid w:val="00EC7188"/>
    <w:rsid w:val="00EC759E"/>
    <w:rsid w:val="00EC7897"/>
    <w:rsid w:val="00ED01B4"/>
    <w:rsid w:val="00ED0338"/>
    <w:rsid w:val="00ED0BF3"/>
    <w:rsid w:val="00ED0DE3"/>
    <w:rsid w:val="00ED1142"/>
    <w:rsid w:val="00ED1170"/>
    <w:rsid w:val="00ED133E"/>
    <w:rsid w:val="00ED2462"/>
    <w:rsid w:val="00ED36CA"/>
    <w:rsid w:val="00ED48E0"/>
    <w:rsid w:val="00ED4C1D"/>
    <w:rsid w:val="00ED5C1C"/>
    <w:rsid w:val="00ED6836"/>
    <w:rsid w:val="00ED6F1D"/>
    <w:rsid w:val="00EE0172"/>
    <w:rsid w:val="00EE09A4"/>
    <w:rsid w:val="00EE0EB3"/>
    <w:rsid w:val="00EE0EF1"/>
    <w:rsid w:val="00EE11C5"/>
    <w:rsid w:val="00EE1E28"/>
    <w:rsid w:val="00EE223A"/>
    <w:rsid w:val="00EE2663"/>
    <w:rsid w:val="00EE29D9"/>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C37"/>
    <w:rsid w:val="00F108EA"/>
    <w:rsid w:val="00F11794"/>
    <w:rsid w:val="00F11AC7"/>
    <w:rsid w:val="00F11BA1"/>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0CD6"/>
    <w:rsid w:val="00F339E3"/>
    <w:rsid w:val="00F36E1F"/>
    <w:rsid w:val="00F37649"/>
    <w:rsid w:val="00F377C0"/>
    <w:rsid w:val="00F37F2C"/>
    <w:rsid w:val="00F403A5"/>
    <w:rsid w:val="00F406AC"/>
    <w:rsid w:val="00F407B0"/>
    <w:rsid w:val="00F40D4D"/>
    <w:rsid w:val="00F4140F"/>
    <w:rsid w:val="00F4395E"/>
    <w:rsid w:val="00F43AB5"/>
    <w:rsid w:val="00F449C0"/>
    <w:rsid w:val="00F4506C"/>
    <w:rsid w:val="00F45B4D"/>
    <w:rsid w:val="00F45B8B"/>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4E8"/>
    <w:rsid w:val="00F96621"/>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143"/>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31D8"/>
    <w:rsid w:val="00FC4412"/>
    <w:rsid w:val="00FC4B16"/>
    <w:rsid w:val="00FC573A"/>
    <w:rsid w:val="00FC5FA5"/>
    <w:rsid w:val="00FC6150"/>
    <w:rsid w:val="00FC6B2B"/>
    <w:rsid w:val="00FD06E3"/>
    <w:rsid w:val="00FD0747"/>
    <w:rsid w:val="00FD1148"/>
    <w:rsid w:val="00FD26FA"/>
    <w:rsid w:val="00FD273F"/>
    <w:rsid w:val="00FD2748"/>
    <w:rsid w:val="00FD2843"/>
    <w:rsid w:val="00FD2B51"/>
    <w:rsid w:val="00FD4DA5"/>
    <w:rsid w:val="00FD4DBF"/>
    <w:rsid w:val="00FD4E2B"/>
    <w:rsid w:val="00FD57B8"/>
    <w:rsid w:val="00FD7291"/>
    <w:rsid w:val="00FD7772"/>
    <w:rsid w:val="00FD7B33"/>
    <w:rsid w:val="00FE1316"/>
    <w:rsid w:val="00FE20B2"/>
    <w:rsid w:val="00FE33C1"/>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00B"/>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link w:val="af8"/>
    <w:semiHidden/>
    <w:rsid w:val="00F87473"/>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F87473"/>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font1">
    <w:name w:val="font1"/>
    <w:basedOn w:val="a"/>
    <w:rsid w:val="002E38B0"/>
    <w:pPr>
      <w:spacing w:before="100" w:beforeAutospacing="1" w:after="100" w:afterAutospacing="1"/>
    </w:pPr>
    <w:rPr>
      <w:rFonts w:ascii="Calibri" w:hAnsi="Calibri" w:cs="Calibri"/>
      <w:color w:val="000000"/>
      <w:sz w:val="22"/>
      <w:szCs w:val="22"/>
    </w:rPr>
  </w:style>
  <w:style w:type="paragraph" w:customStyle="1" w:styleId="xl96">
    <w:name w:val="xl96"/>
    <w:basedOn w:val="a"/>
    <w:rsid w:val="002E38B0"/>
    <w:pPr>
      <w:spacing w:before="100" w:beforeAutospacing="1" w:after="100" w:afterAutospacing="1"/>
    </w:pPr>
    <w:rPr>
      <w:rFonts w:ascii="Arial LatArm" w:hAnsi="Arial LatArm"/>
    </w:rPr>
  </w:style>
  <w:style w:type="paragraph" w:customStyle="1" w:styleId="xl97">
    <w:name w:val="xl97"/>
    <w:basedOn w:val="a"/>
    <w:rsid w:val="002E38B0"/>
    <w:pPr>
      <w:spacing w:before="100" w:beforeAutospacing="1" w:after="100" w:afterAutospacing="1"/>
      <w:jc w:val="center"/>
    </w:pPr>
    <w:rPr>
      <w:rFonts w:ascii="Arial LatArm" w:hAnsi="Arial LatArm"/>
    </w:rPr>
  </w:style>
  <w:style w:type="paragraph" w:customStyle="1" w:styleId="xl98">
    <w:name w:val="xl98"/>
    <w:basedOn w:val="a"/>
    <w:rsid w:val="002E38B0"/>
    <w:pPr>
      <w:shd w:val="clear" w:color="000000" w:fill="FFFF00"/>
      <w:spacing w:before="100" w:beforeAutospacing="1" w:after="100" w:afterAutospacing="1"/>
    </w:pPr>
    <w:rPr>
      <w:rFonts w:ascii="Arial LatArm" w:hAnsi="Arial LatArm"/>
    </w:rPr>
  </w:style>
  <w:style w:type="paragraph" w:customStyle="1" w:styleId="xl99">
    <w:name w:val="xl99"/>
    <w:basedOn w:val="a"/>
    <w:rsid w:val="002E38B0"/>
    <w:pPr>
      <w:shd w:val="clear" w:color="000000" w:fill="FFFF00"/>
      <w:spacing w:before="100" w:beforeAutospacing="1" w:after="100" w:afterAutospacing="1"/>
      <w:jc w:val="center"/>
    </w:pPr>
    <w:rPr>
      <w:rFonts w:ascii="Arial LatArm" w:hAnsi="Arial LatArm"/>
    </w:rPr>
  </w:style>
  <w:style w:type="paragraph" w:customStyle="1" w:styleId="xl100">
    <w:name w:val="xl100"/>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rPr>
  </w:style>
  <w:style w:type="paragraph" w:customStyle="1" w:styleId="xl101">
    <w:name w:val="xl101"/>
    <w:basedOn w:val="a"/>
    <w:rsid w:val="002E38B0"/>
    <w:pPr>
      <w:pBdr>
        <w:top w:val="single" w:sz="4" w:space="0" w:color="auto"/>
        <w:left w:val="single" w:sz="4" w:space="0" w:color="auto"/>
        <w:bottom w:val="single" w:sz="4" w:space="0" w:color="auto"/>
      </w:pBdr>
      <w:spacing w:before="100" w:beforeAutospacing="1" w:after="100" w:afterAutospacing="1"/>
      <w:textAlignment w:val="center"/>
    </w:pPr>
    <w:rPr>
      <w:rFonts w:ascii="Arial LatArm" w:hAnsi="Arial LatArm"/>
      <w:b/>
      <w:bCs/>
    </w:rPr>
  </w:style>
  <w:style w:type="paragraph" w:customStyle="1" w:styleId="xl102">
    <w:name w:val="xl102"/>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rPr>
  </w:style>
  <w:style w:type="paragraph" w:customStyle="1" w:styleId="xl103">
    <w:name w:val="xl10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rPr>
  </w:style>
  <w:style w:type="paragraph" w:customStyle="1" w:styleId="xl104">
    <w:name w:val="xl104"/>
    <w:basedOn w:val="a"/>
    <w:rsid w:val="002E38B0"/>
    <w:pPr>
      <w:pBdr>
        <w:top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rPr>
  </w:style>
  <w:style w:type="paragraph" w:customStyle="1" w:styleId="xl105">
    <w:name w:val="xl105"/>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rPr>
  </w:style>
  <w:style w:type="paragraph" w:customStyle="1" w:styleId="xl106">
    <w:name w:val="xl106"/>
    <w:basedOn w:val="a"/>
    <w:rsid w:val="002E38B0"/>
    <w:pPr>
      <w:pBdr>
        <w:top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rPr>
  </w:style>
  <w:style w:type="paragraph" w:customStyle="1" w:styleId="xl107">
    <w:name w:val="xl107"/>
    <w:basedOn w:val="a"/>
    <w:rsid w:val="002E38B0"/>
    <w:pPr>
      <w:spacing w:before="100" w:beforeAutospacing="1" w:after="100" w:afterAutospacing="1"/>
      <w:textAlignment w:val="center"/>
    </w:pPr>
    <w:rPr>
      <w:rFonts w:ascii="Arial LatArm" w:hAnsi="Arial LatArm"/>
    </w:rPr>
  </w:style>
  <w:style w:type="paragraph" w:customStyle="1" w:styleId="xl108">
    <w:name w:val="xl108"/>
    <w:basedOn w:val="a"/>
    <w:rsid w:val="002E38B0"/>
    <w:pPr>
      <w:spacing w:before="100" w:beforeAutospacing="1" w:after="100" w:afterAutospacing="1"/>
      <w:textAlignment w:val="center"/>
    </w:pPr>
    <w:rPr>
      <w:rFonts w:ascii="Arial LatArm" w:hAnsi="Arial LatArm"/>
      <w:b/>
      <w:bCs/>
    </w:rPr>
  </w:style>
  <w:style w:type="paragraph" w:customStyle="1" w:styleId="xl109">
    <w:name w:val="xl109"/>
    <w:basedOn w:val="a"/>
    <w:rsid w:val="002E38B0"/>
    <w:pPr>
      <w:shd w:val="clear" w:color="000000" w:fill="FFFF00"/>
      <w:spacing w:before="100" w:beforeAutospacing="1" w:after="100" w:afterAutospacing="1"/>
      <w:jc w:val="center"/>
      <w:textAlignment w:val="center"/>
    </w:pPr>
    <w:rPr>
      <w:rFonts w:ascii="Arial LatArm" w:hAnsi="Arial LatArm"/>
      <w:b/>
      <w:bCs/>
    </w:rPr>
  </w:style>
  <w:style w:type="paragraph" w:customStyle="1" w:styleId="xl110">
    <w:name w:val="xl110"/>
    <w:basedOn w:val="a"/>
    <w:rsid w:val="002E38B0"/>
    <w:pPr>
      <w:spacing w:before="100" w:beforeAutospacing="1" w:after="100" w:afterAutospacing="1"/>
      <w:jc w:val="center"/>
      <w:textAlignment w:val="center"/>
    </w:pPr>
    <w:rPr>
      <w:rFonts w:ascii="Arial LatArm" w:hAnsi="Arial LatArm"/>
      <w:b/>
      <w:bCs/>
    </w:rPr>
  </w:style>
  <w:style w:type="paragraph" w:customStyle="1" w:styleId="xl111">
    <w:name w:val="xl111"/>
    <w:basedOn w:val="a"/>
    <w:rsid w:val="002E38B0"/>
    <w:pPr>
      <w:spacing w:before="100" w:beforeAutospacing="1" w:after="100" w:afterAutospacing="1"/>
      <w:textAlignment w:val="center"/>
    </w:pPr>
    <w:rPr>
      <w:rFonts w:ascii="Arial LatArm" w:hAnsi="Arial LatArm"/>
      <w:b/>
      <w:bCs/>
      <w:sz w:val="22"/>
      <w:szCs w:val="22"/>
    </w:rPr>
  </w:style>
  <w:style w:type="paragraph" w:customStyle="1" w:styleId="xl112">
    <w:name w:val="xl112"/>
    <w:basedOn w:val="a"/>
    <w:rsid w:val="002E38B0"/>
    <w:pPr>
      <w:spacing w:before="100" w:beforeAutospacing="1" w:after="100" w:afterAutospacing="1"/>
      <w:textAlignment w:val="center"/>
    </w:pPr>
    <w:rPr>
      <w:rFonts w:ascii="Arial LatArm" w:hAnsi="Arial LatArm"/>
      <w:b/>
      <w:bCs/>
      <w:sz w:val="22"/>
      <w:szCs w:val="22"/>
    </w:rPr>
  </w:style>
  <w:style w:type="paragraph" w:customStyle="1" w:styleId="xl113">
    <w:name w:val="xl11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14">
    <w:name w:val="xl114"/>
    <w:basedOn w:val="a"/>
    <w:rsid w:val="002E38B0"/>
    <w:pPr>
      <w:pBdr>
        <w:top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color w:val="FFFFFF"/>
    </w:rPr>
  </w:style>
  <w:style w:type="paragraph" w:customStyle="1" w:styleId="xl115">
    <w:name w:val="xl115"/>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color w:val="FFFFFF"/>
    </w:rPr>
  </w:style>
  <w:style w:type="paragraph" w:customStyle="1" w:styleId="xl116">
    <w:name w:val="xl116"/>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rPr>
  </w:style>
  <w:style w:type="paragraph" w:customStyle="1" w:styleId="xl117">
    <w:name w:val="xl117"/>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rPr>
  </w:style>
  <w:style w:type="paragraph" w:customStyle="1" w:styleId="xl118">
    <w:name w:val="xl118"/>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rPr>
  </w:style>
  <w:style w:type="paragraph" w:customStyle="1" w:styleId="xl119">
    <w:name w:val="xl119"/>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b/>
      <w:bCs/>
      <w:sz w:val="16"/>
      <w:szCs w:val="16"/>
    </w:rPr>
  </w:style>
  <w:style w:type="paragraph" w:customStyle="1" w:styleId="xl120">
    <w:name w:val="xl120"/>
    <w:basedOn w:val="a"/>
    <w:rsid w:val="002E38B0"/>
    <w:pPr>
      <w:shd w:val="clear" w:color="000000" w:fill="FFFF00"/>
      <w:spacing w:before="100" w:beforeAutospacing="1" w:after="100" w:afterAutospacing="1"/>
      <w:jc w:val="center"/>
      <w:textAlignment w:val="center"/>
    </w:pPr>
    <w:rPr>
      <w:rFonts w:ascii="Arial LatArm" w:hAnsi="Arial LatArm"/>
      <w:sz w:val="32"/>
      <w:szCs w:val="32"/>
    </w:rPr>
  </w:style>
  <w:style w:type="paragraph" w:customStyle="1" w:styleId="xl121">
    <w:name w:val="xl121"/>
    <w:basedOn w:val="a"/>
    <w:rsid w:val="002E38B0"/>
    <w:pPr>
      <w:spacing w:before="100" w:beforeAutospacing="1" w:after="100" w:afterAutospacing="1"/>
      <w:jc w:val="right"/>
    </w:pPr>
    <w:rPr>
      <w:rFonts w:ascii="Arial LatArm" w:hAnsi="Arial LatArm"/>
    </w:rPr>
  </w:style>
  <w:style w:type="paragraph" w:customStyle="1" w:styleId="xl122">
    <w:name w:val="xl122"/>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23">
    <w:name w:val="xl12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24">
    <w:name w:val="xl124"/>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25">
    <w:name w:val="xl125"/>
    <w:basedOn w:val="a"/>
    <w:rsid w:val="002E38B0"/>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26">
    <w:name w:val="xl126"/>
    <w:basedOn w:val="a"/>
    <w:rsid w:val="002E38B0"/>
    <w:pPr>
      <w:pBdr>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27">
    <w:name w:val="xl127"/>
    <w:basedOn w:val="a"/>
    <w:rsid w:val="002E38B0"/>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28">
    <w:name w:val="xl128"/>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29">
    <w:name w:val="xl129"/>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30">
    <w:name w:val="xl130"/>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31">
    <w:name w:val="xl131"/>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2">
    <w:name w:val="xl132"/>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rPr>
  </w:style>
  <w:style w:type="paragraph" w:customStyle="1" w:styleId="xl133">
    <w:name w:val="xl13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4">
    <w:name w:val="xl134"/>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5">
    <w:name w:val="xl135"/>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6">
    <w:name w:val="xl136"/>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37">
    <w:name w:val="xl137"/>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38">
    <w:name w:val="xl138"/>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39">
    <w:name w:val="xl139"/>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40">
    <w:name w:val="xl140"/>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41">
    <w:name w:val="xl141"/>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42">
    <w:name w:val="xl142"/>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43">
    <w:name w:val="xl14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4">
    <w:name w:val="xl144"/>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5">
    <w:name w:val="xl145"/>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7">
    <w:name w:val="xl147"/>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9">
    <w:name w:val="xl149"/>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50">
    <w:name w:val="xl150"/>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51">
    <w:name w:val="xl151"/>
    <w:basedOn w:val="a"/>
    <w:rsid w:val="002E38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52">
    <w:name w:val="xl152"/>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53">
    <w:name w:val="xl15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4">
    <w:name w:val="xl154"/>
    <w:basedOn w:val="a"/>
    <w:rsid w:val="002E38B0"/>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5">
    <w:name w:val="xl155"/>
    <w:basedOn w:val="a"/>
    <w:rsid w:val="002E38B0"/>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6">
    <w:name w:val="xl156"/>
    <w:basedOn w:val="a"/>
    <w:rsid w:val="002E38B0"/>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7">
    <w:name w:val="xl157"/>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58">
    <w:name w:val="xl158"/>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9">
    <w:name w:val="xl159"/>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60">
    <w:name w:val="xl160"/>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61">
    <w:name w:val="xl161"/>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62">
    <w:name w:val="xl162"/>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63">
    <w:name w:val="xl16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64">
    <w:name w:val="xl164"/>
    <w:basedOn w:val="a"/>
    <w:rsid w:val="002E38B0"/>
    <w:pPr>
      <w:spacing w:before="100" w:beforeAutospacing="1" w:after="100" w:afterAutospacing="1"/>
      <w:jc w:val="center"/>
      <w:textAlignment w:val="center"/>
    </w:pPr>
    <w:rPr>
      <w:rFonts w:ascii="Arial LatArm" w:hAnsi="Arial LatArm"/>
      <w:b/>
      <w:bCs/>
      <w:sz w:val="28"/>
      <w:szCs w:val="28"/>
    </w:rPr>
  </w:style>
  <w:style w:type="paragraph" w:customStyle="1" w:styleId="xl165">
    <w:name w:val="xl165"/>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rPr>
  </w:style>
  <w:style w:type="paragraph" w:customStyle="1" w:styleId="xl166">
    <w:name w:val="xl166"/>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rPr>
  </w:style>
  <w:style w:type="paragraph" w:customStyle="1" w:styleId="xl167">
    <w:name w:val="xl167"/>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rPr>
  </w:style>
  <w:style w:type="paragraph" w:customStyle="1" w:styleId="xl168">
    <w:name w:val="xl168"/>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sz w:val="18"/>
      <w:szCs w:val="18"/>
    </w:rPr>
  </w:style>
  <w:style w:type="paragraph" w:customStyle="1" w:styleId="xl169">
    <w:name w:val="xl169"/>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sz w:val="18"/>
      <w:szCs w:val="18"/>
    </w:rPr>
  </w:style>
  <w:style w:type="paragraph" w:customStyle="1" w:styleId="xl170">
    <w:name w:val="xl170"/>
    <w:basedOn w:val="a"/>
    <w:rsid w:val="002E38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b/>
      <w:bCs/>
      <w:sz w:val="22"/>
      <w:szCs w:val="22"/>
    </w:rPr>
  </w:style>
  <w:style w:type="paragraph" w:customStyle="1" w:styleId="xl171">
    <w:name w:val="xl171"/>
    <w:basedOn w:val="a"/>
    <w:rsid w:val="002E38B0"/>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72">
    <w:name w:val="xl172"/>
    <w:basedOn w:val="a"/>
    <w:rsid w:val="002E38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3">
    <w:name w:val="xl17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4">
    <w:name w:val="xl174"/>
    <w:basedOn w:val="a"/>
    <w:rsid w:val="002E38B0"/>
    <w:pPr>
      <w:pBdr>
        <w:left w:val="single" w:sz="4" w:space="0" w:color="auto"/>
        <w:right w:val="single" w:sz="4" w:space="0" w:color="auto"/>
      </w:pBdr>
      <w:spacing w:before="100" w:beforeAutospacing="1" w:after="100" w:afterAutospacing="1"/>
      <w:jc w:val="center"/>
      <w:textAlignment w:val="center"/>
    </w:pPr>
    <w:rPr>
      <w:rFonts w:ascii="Arial LatArm" w:hAnsi="Arial LatArm"/>
      <w:b/>
      <w:bCs/>
      <w:sz w:val="22"/>
      <w:szCs w:val="22"/>
    </w:rPr>
  </w:style>
  <w:style w:type="paragraph" w:customStyle="1" w:styleId="xl175">
    <w:name w:val="xl175"/>
    <w:basedOn w:val="a"/>
    <w:rsid w:val="002E38B0"/>
    <w:pPr>
      <w:pBdr>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76">
    <w:name w:val="xl176"/>
    <w:basedOn w:val="a"/>
    <w:rsid w:val="002E38B0"/>
    <w:pPr>
      <w:pBdr>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7">
    <w:name w:val="xl177"/>
    <w:basedOn w:val="a"/>
    <w:rsid w:val="002E38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22"/>
      <w:szCs w:val="22"/>
    </w:rPr>
  </w:style>
  <w:style w:type="paragraph" w:customStyle="1" w:styleId="xl178">
    <w:name w:val="xl178"/>
    <w:basedOn w:val="a"/>
    <w:rsid w:val="002E38B0"/>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79">
    <w:name w:val="xl179"/>
    <w:basedOn w:val="a"/>
    <w:rsid w:val="002E38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0">
    <w:name w:val="xl180"/>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81">
    <w:name w:val="xl181"/>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rPr>
  </w:style>
  <w:style w:type="paragraph" w:customStyle="1" w:styleId="xl182">
    <w:name w:val="xl182"/>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83">
    <w:name w:val="xl18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84">
    <w:name w:val="xl184"/>
    <w:basedOn w:val="a"/>
    <w:rsid w:val="002E38B0"/>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85">
    <w:name w:val="xl185"/>
    <w:basedOn w:val="a"/>
    <w:rsid w:val="002E38B0"/>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86">
    <w:name w:val="xl186"/>
    <w:basedOn w:val="a"/>
    <w:rsid w:val="002E38B0"/>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87">
    <w:name w:val="xl187"/>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88">
    <w:name w:val="xl188"/>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89">
    <w:name w:val="xl189"/>
    <w:basedOn w:val="a"/>
    <w:rsid w:val="002E38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90">
    <w:name w:val="xl190"/>
    <w:basedOn w:val="a"/>
    <w:rsid w:val="002E38B0"/>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91">
    <w:name w:val="xl191"/>
    <w:basedOn w:val="a"/>
    <w:rsid w:val="002E38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92">
    <w:name w:val="xl192"/>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93">
    <w:name w:val="xl19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94">
    <w:name w:val="xl194"/>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rPr>
  </w:style>
  <w:style w:type="paragraph" w:customStyle="1" w:styleId="xl195">
    <w:name w:val="xl195"/>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00B"/>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link w:val="af8"/>
    <w:semiHidden/>
    <w:rsid w:val="00F87473"/>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F87473"/>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font1">
    <w:name w:val="font1"/>
    <w:basedOn w:val="a"/>
    <w:rsid w:val="002E38B0"/>
    <w:pPr>
      <w:spacing w:before="100" w:beforeAutospacing="1" w:after="100" w:afterAutospacing="1"/>
    </w:pPr>
    <w:rPr>
      <w:rFonts w:ascii="Calibri" w:hAnsi="Calibri" w:cs="Calibri"/>
      <w:color w:val="000000"/>
      <w:sz w:val="22"/>
      <w:szCs w:val="22"/>
    </w:rPr>
  </w:style>
  <w:style w:type="paragraph" w:customStyle="1" w:styleId="xl96">
    <w:name w:val="xl96"/>
    <w:basedOn w:val="a"/>
    <w:rsid w:val="002E38B0"/>
    <w:pPr>
      <w:spacing w:before="100" w:beforeAutospacing="1" w:after="100" w:afterAutospacing="1"/>
    </w:pPr>
    <w:rPr>
      <w:rFonts w:ascii="Arial LatArm" w:hAnsi="Arial LatArm"/>
    </w:rPr>
  </w:style>
  <w:style w:type="paragraph" w:customStyle="1" w:styleId="xl97">
    <w:name w:val="xl97"/>
    <w:basedOn w:val="a"/>
    <w:rsid w:val="002E38B0"/>
    <w:pPr>
      <w:spacing w:before="100" w:beforeAutospacing="1" w:after="100" w:afterAutospacing="1"/>
      <w:jc w:val="center"/>
    </w:pPr>
    <w:rPr>
      <w:rFonts w:ascii="Arial LatArm" w:hAnsi="Arial LatArm"/>
    </w:rPr>
  </w:style>
  <w:style w:type="paragraph" w:customStyle="1" w:styleId="xl98">
    <w:name w:val="xl98"/>
    <w:basedOn w:val="a"/>
    <w:rsid w:val="002E38B0"/>
    <w:pPr>
      <w:shd w:val="clear" w:color="000000" w:fill="FFFF00"/>
      <w:spacing w:before="100" w:beforeAutospacing="1" w:after="100" w:afterAutospacing="1"/>
    </w:pPr>
    <w:rPr>
      <w:rFonts w:ascii="Arial LatArm" w:hAnsi="Arial LatArm"/>
    </w:rPr>
  </w:style>
  <w:style w:type="paragraph" w:customStyle="1" w:styleId="xl99">
    <w:name w:val="xl99"/>
    <w:basedOn w:val="a"/>
    <w:rsid w:val="002E38B0"/>
    <w:pPr>
      <w:shd w:val="clear" w:color="000000" w:fill="FFFF00"/>
      <w:spacing w:before="100" w:beforeAutospacing="1" w:after="100" w:afterAutospacing="1"/>
      <w:jc w:val="center"/>
    </w:pPr>
    <w:rPr>
      <w:rFonts w:ascii="Arial LatArm" w:hAnsi="Arial LatArm"/>
    </w:rPr>
  </w:style>
  <w:style w:type="paragraph" w:customStyle="1" w:styleId="xl100">
    <w:name w:val="xl100"/>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rPr>
  </w:style>
  <w:style w:type="paragraph" w:customStyle="1" w:styleId="xl101">
    <w:name w:val="xl101"/>
    <w:basedOn w:val="a"/>
    <w:rsid w:val="002E38B0"/>
    <w:pPr>
      <w:pBdr>
        <w:top w:val="single" w:sz="4" w:space="0" w:color="auto"/>
        <w:left w:val="single" w:sz="4" w:space="0" w:color="auto"/>
        <w:bottom w:val="single" w:sz="4" w:space="0" w:color="auto"/>
      </w:pBdr>
      <w:spacing w:before="100" w:beforeAutospacing="1" w:after="100" w:afterAutospacing="1"/>
      <w:textAlignment w:val="center"/>
    </w:pPr>
    <w:rPr>
      <w:rFonts w:ascii="Arial LatArm" w:hAnsi="Arial LatArm"/>
      <w:b/>
      <w:bCs/>
    </w:rPr>
  </w:style>
  <w:style w:type="paragraph" w:customStyle="1" w:styleId="xl102">
    <w:name w:val="xl102"/>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rPr>
  </w:style>
  <w:style w:type="paragraph" w:customStyle="1" w:styleId="xl103">
    <w:name w:val="xl10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rPr>
  </w:style>
  <w:style w:type="paragraph" w:customStyle="1" w:styleId="xl104">
    <w:name w:val="xl104"/>
    <w:basedOn w:val="a"/>
    <w:rsid w:val="002E38B0"/>
    <w:pPr>
      <w:pBdr>
        <w:top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rPr>
  </w:style>
  <w:style w:type="paragraph" w:customStyle="1" w:styleId="xl105">
    <w:name w:val="xl105"/>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rPr>
  </w:style>
  <w:style w:type="paragraph" w:customStyle="1" w:styleId="xl106">
    <w:name w:val="xl106"/>
    <w:basedOn w:val="a"/>
    <w:rsid w:val="002E38B0"/>
    <w:pPr>
      <w:pBdr>
        <w:top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rPr>
  </w:style>
  <w:style w:type="paragraph" w:customStyle="1" w:styleId="xl107">
    <w:name w:val="xl107"/>
    <w:basedOn w:val="a"/>
    <w:rsid w:val="002E38B0"/>
    <w:pPr>
      <w:spacing w:before="100" w:beforeAutospacing="1" w:after="100" w:afterAutospacing="1"/>
      <w:textAlignment w:val="center"/>
    </w:pPr>
    <w:rPr>
      <w:rFonts w:ascii="Arial LatArm" w:hAnsi="Arial LatArm"/>
    </w:rPr>
  </w:style>
  <w:style w:type="paragraph" w:customStyle="1" w:styleId="xl108">
    <w:name w:val="xl108"/>
    <w:basedOn w:val="a"/>
    <w:rsid w:val="002E38B0"/>
    <w:pPr>
      <w:spacing w:before="100" w:beforeAutospacing="1" w:after="100" w:afterAutospacing="1"/>
      <w:textAlignment w:val="center"/>
    </w:pPr>
    <w:rPr>
      <w:rFonts w:ascii="Arial LatArm" w:hAnsi="Arial LatArm"/>
      <w:b/>
      <w:bCs/>
    </w:rPr>
  </w:style>
  <w:style w:type="paragraph" w:customStyle="1" w:styleId="xl109">
    <w:name w:val="xl109"/>
    <w:basedOn w:val="a"/>
    <w:rsid w:val="002E38B0"/>
    <w:pPr>
      <w:shd w:val="clear" w:color="000000" w:fill="FFFF00"/>
      <w:spacing w:before="100" w:beforeAutospacing="1" w:after="100" w:afterAutospacing="1"/>
      <w:jc w:val="center"/>
      <w:textAlignment w:val="center"/>
    </w:pPr>
    <w:rPr>
      <w:rFonts w:ascii="Arial LatArm" w:hAnsi="Arial LatArm"/>
      <w:b/>
      <w:bCs/>
    </w:rPr>
  </w:style>
  <w:style w:type="paragraph" w:customStyle="1" w:styleId="xl110">
    <w:name w:val="xl110"/>
    <w:basedOn w:val="a"/>
    <w:rsid w:val="002E38B0"/>
    <w:pPr>
      <w:spacing w:before="100" w:beforeAutospacing="1" w:after="100" w:afterAutospacing="1"/>
      <w:jc w:val="center"/>
      <w:textAlignment w:val="center"/>
    </w:pPr>
    <w:rPr>
      <w:rFonts w:ascii="Arial LatArm" w:hAnsi="Arial LatArm"/>
      <w:b/>
      <w:bCs/>
    </w:rPr>
  </w:style>
  <w:style w:type="paragraph" w:customStyle="1" w:styleId="xl111">
    <w:name w:val="xl111"/>
    <w:basedOn w:val="a"/>
    <w:rsid w:val="002E38B0"/>
    <w:pPr>
      <w:spacing w:before="100" w:beforeAutospacing="1" w:after="100" w:afterAutospacing="1"/>
      <w:textAlignment w:val="center"/>
    </w:pPr>
    <w:rPr>
      <w:rFonts w:ascii="Arial LatArm" w:hAnsi="Arial LatArm"/>
      <w:b/>
      <w:bCs/>
      <w:sz w:val="22"/>
      <w:szCs w:val="22"/>
    </w:rPr>
  </w:style>
  <w:style w:type="paragraph" w:customStyle="1" w:styleId="xl112">
    <w:name w:val="xl112"/>
    <w:basedOn w:val="a"/>
    <w:rsid w:val="002E38B0"/>
    <w:pPr>
      <w:spacing w:before="100" w:beforeAutospacing="1" w:after="100" w:afterAutospacing="1"/>
      <w:textAlignment w:val="center"/>
    </w:pPr>
    <w:rPr>
      <w:rFonts w:ascii="Arial LatArm" w:hAnsi="Arial LatArm"/>
      <w:b/>
      <w:bCs/>
      <w:sz w:val="22"/>
      <w:szCs w:val="22"/>
    </w:rPr>
  </w:style>
  <w:style w:type="paragraph" w:customStyle="1" w:styleId="xl113">
    <w:name w:val="xl11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14">
    <w:name w:val="xl114"/>
    <w:basedOn w:val="a"/>
    <w:rsid w:val="002E38B0"/>
    <w:pPr>
      <w:pBdr>
        <w:top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color w:val="FFFFFF"/>
    </w:rPr>
  </w:style>
  <w:style w:type="paragraph" w:customStyle="1" w:styleId="xl115">
    <w:name w:val="xl115"/>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color w:val="FFFFFF"/>
    </w:rPr>
  </w:style>
  <w:style w:type="paragraph" w:customStyle="1" w:styleId="xl116">
    <w:name w:val="xl116"/>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rPr>
  </w:style>
  <w:style w:type="paragraph" w:customStyle="1" w:styleId="xl117">
    <w:name w:val="xl117"/>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rPr>
  </w:style>
  <w:style w:type="paragraph" w:customStyle="1" w:styleId="xl118">
    <w:name w:val="xl118"/>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rPr>
  </w:style>
  <w:style w:type="paragraph" w:customStyle="1" w:styleId="xl119">
    <w:name w:val="xl119"/>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b/>
      <w:bCs/>
      <w:sz w:val="16"/>
      <w:szCs w:val="16"/>
    </w:rPr>
  </w:style>
  <w:style w:type="paragraph" w:customStyle="1" w:styleId="xl120">
    <w:name w:val="xl120"/>
    <w:basedOn w:val="a"/>
    <w:rsid w:val="002E38B0"/>
    <w:pPr>
      <w:shd w:val="clear" w:color="000000" w:fill="FFFF00"/>
      <w:spacing w:before="100" w:beforeAutospacing="1" w:after="100" w:afterAutospacing="1"/>
      <w:jc w:val="center"/>
      <w:textAlignment w:val="center"/>
    </w:pPr>
    <w:rPr>
      <w:rFonts w:ascii="Arial LatArm" w:hAnsi="Arial LatArm"/>
      <w:sz w:val="32"/>
      <w:szCs w:val="32"/>
    </w:rPr>
  </w:style>
  <w:style w:type="paragraph" w:customStyle="1" w:styleId="xl121">
    <w:name w:val="xl121"/>
    <w:basedOn w:val="a"/>
    <w:rsid w:val="002E38B0"/>
    <w:pPr>
      <w:spacing w:before="100" w:beforeAutospacing="1" w:after="100" w:afterAutospacing="1"/>
      <w:jc w:val="right"/>
    </w:pPr>
    <w:rPr>
      <w:rFonts w:ascii="Arial LatArm" w:hAnsi="Arial LatArm"/>
    </w:rPr>
  </w:style>
  <w:style w:type="paragraph" w:customStyle="1" w:styleId="xl122">
    <w:name w:val="xl122"/>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23">
    <w:name w:val="xl12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24">
    <w:name w:val="xl124"/>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25">
    <w:name w:val="xl125"/>
    <w:basedOn w:val="a"/>
    <w:rsid w:val="002E38B0"/>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26">
    <w:name w:val="xl126"/>
    <w:basedOn w:val="a"/>
    <w:rsid w:val="002E38B0"/>
    <w:pPr>
      <w:pBdr>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27">
    <w:name w:val="xl127"/>
    <w:basedOn w:val="a"/>
    <w:rsid w:val="002E38B0"/>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28">
    <w:name w:val="xl128"/>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29">
    <w:name w:val="xl129"/>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30">
    <w:name w:val="xl130"/>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31">
    <w:name w:val="xl131"/>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2">
    <w:name w:val="xl132"/>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rPr>
  </w:style>
  <w:style w:type="paragraph" w:customStyle="1" w:styleId="xl133">
    <w:name w:val="xl13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4">
    <w:name w:val="xl134"/>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5">
    <w:name w:val="xl135"/>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6">
    <w:name w:val="xl136"/>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37">
    <w:name w:val="xl137"/>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38">
    <w:name w:val="xl138"/>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39">
    <w:name w:val="xl139"/>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40">
    <w:name w:val="xl140"/>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41">
    <w:name w:val="xl141"/>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42">
    <w:name w:val="xl142"/>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43">
    <w:name w:val="xl14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4">
    <w:name w:val="xl144"/>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5">
    <w:name w:val="xl145"/>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7">
    <w:name w:val="xl147"/>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9">
    <w:name w:val="xl149"/>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50">
    <w:name w:val="xl150"/>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51">
    <w:name w:val="xl151"/>
    <w:basedOn w:val="a"/>
    <w:rsid w:val="002E38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52">
    <w:name w:val="xl152"/>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53">
    <w:name w:val="xl15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4">
    <w:name w:val="xl154"/>
    <w:basedOn w:val="a"/>
    <w:rsid w:val="002E38B0"/>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5">
    <w:name w:val="xl155"/>
    <w:basedOn w:val="a"/>
    <w:rsid w:val="002E38B0"/>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6">
    <w:name w:val="xl156"/>
    <w:basedOn w:val="a"/>
    <w:rsid w:val="002E38B0"/>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7">
    <w:name w:val="xl157"/>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58">
    <w:name w:val="xl158"/>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59">
    <w:name w:val="xl159"/>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60">
    <w:name w:val="xl160"/>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61">
    <w:name w:val="xl161"/>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62">
    <w:name w:val="xl162"/>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63">
    <w:name w:val="xl16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64">
    <w:name w:val="xl164"/>
    <w:basedOn w:val="a"/>
    <w:rsid w:val="002E38B0"/>
    <w:pPr>
      <w:spacing w:before="100" w:beforeAutospacing="1" w:after="100" w:afterAutospacing="1"/>
      <w:jc w:val="center"/>
      <w:textAlignment w:val="center"/>
    </w:pPr>
    <w:rPr>
      <w:rFonts w:ascii="Arial LatArm" w:hAnsi="Arial LatArm"/>
      <w:b/>
      <w:bCs/>
      <w:sz w:val="28"/>
      <w:szCs w:val="28"/>
    </w:rPr>
  </w:style>
  <w:style w:type="paragraph" w:customStyle="1" w:styleId="xl165">
    <w:name w:val="xl165"/>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rPr>
  </w:style>
  <w:style w:type="paragraph" w:customStyle="1" w:styleId="xl166">
    <w:name w:val="xl166"/>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rPr>
  </w:style>
  <w:style w:type="paragraph" w:customStyle="1" w:styleId="xl167">
    <w:name w:val="xl167"/>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rPr>
  </w:style>
  <w:style w:type="paragraph" w:customStyle="1" w:styleId="xl168">
    <w:name w:val="xl168"/>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sz w:val="18"/>
      <w:szCs w:val="18"/>
    </w:rPr>
  </w:style>
  <w:style w:type="paragraph" w:customStyle="1" w:styleId="xl169">
    <w:name w:val="xl169"/>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sz w:val="18"/>
      <w:szCs w:val="18"/>
    </w:rPr>
  </w:style>
  <w:style w:type="paragraph" w:customStyle="1" w:styleId="xl170">
    <w:name w:val="xl170"/>
    <w:basedOn w:val="a"/>
    <w:rsid w:val="002E38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b/>
      <w:bCs/>
      <w:sz w:val="22"/>
      <w:szCs w:val="22"/>
    </w:rPr>
  </w:style>
  <w:style w:type="paragraph" w:customStyle="1" w:styleId="xl171">
    <w:name w:val="xl171"/>
    <w:basedOn w:val="a"/>
    <w:rsid w:val="002E38B0"/>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72">
    <w:name w:val="xl172"/>
    <w:basedOn w:val="a"/>
    <w:rsid w:val="002E38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3">
    <w:name w:val="xl17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4">
    <w:name w:val="xl174"/>
    <w:basedOn w:val="a"/>
    <w:rsid w:val="002E38B0"/>
    <w:pPr>
      <w:pBdr>
        <w:left w:val="single" w:sz="4" w:space="0" w:color="auto"/>
        <w:right w:val="single" w:sz="4" w:space="0" w:color="auto"/>
      </w:pBdr>
      <w:spacing w:before="100" w:beforeAutospacing="1" w:after="100" w:afterAutospacing="1"/>
      <w:jc w:val="center"/>
      <w:textAlignment w:val="center"/>
    </w:pPr>
    <w:rPr>
      <w:rFonts w:ascii="Arial LatArm" w:hAnsi="Arial LatArm"/>
      <w:b/>
      <w:bCs/>
      <w:sz w:val="22"/>
      <w:szCs w:val="22"/>
    </w:rPr>
  </w:style>
  <w:style w:type="paragraph" w:customStyle="1" w:styleId="xl175">
    <w:name w:val="xl175"/>
    <w:basedOn w:val="a"/>
    <w:rsid w:val="002E38B0"/>
    <w:pPr>
      <w:pBdr>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76">
    <w:name w:val="xl176"/>
    <w:basedOn w:val="a"/>
    <w:rsid w:val="002E38B0"/>
    <w:pPr>
      <w:pBdr>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7">
    <w:name w:val="xl177"/>
    <w:basedOn w:val="a"/>
    <w:rsid w:val="002E38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22"/>
      <w:szCs w:val="22"/>
    </w:rPr>
  </w:style>
  <w:style w:type="paragraph" w:customStyle="1" w:styleId="xl178">
    <w:name w:val="xl178"/>
    <w:basedOn w:val="a"/>
    <w:rsid w:val="002E38B0"/>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79">
    <w:name w:val="xl179"/>
    <w:basedOn w:val="a"/>
    <w:rsid w:val="002E38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0">
    <w:name w:val="xl180"/>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81">
    <w:name w:val="xl181"/>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rPr>
  </w:style>
  <w:style w:type="paragraph" w:customStyle="1" w:styleId="xl182">
    <w:name w:val="xl182"/>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83">
    <w:name w:val="xl18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84">
    <w:name w:val="xl184"/>
    <w:basedOn w:val="a"/>
    <w:rsid w:val="002E38B0"/>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85">
    <w:name w:val="xl185"/>
    <w:basedOn w:val="a"/>
    <w:rsid w:val="002E38B0"/>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86">
    <w:name w:val="xl186"/>
    <w:basedOn w:val="a"/>
    <w:rsid w:val="002E38B0"/>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87">
    <w:name w:val="xl187"/>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88">
    <w:name w:val="xl188"/>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89">
    <w:name w:val="xl189"/>
    <w:basedOn w:val="a"/>
    <w:rsid w:val="002E38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90">
    <w:name w:val="xl190"/>
    <w:basedOn w:val="a"/>
    <w:rsid w:val="002E38B0"/>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91">
    <w:name w:val="xl191"/>
    <w:basedOn w:val="a"/>
    <w:rsid w:val="002E38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92">
    <w:name w:val="xl192"/>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93">
    <w:name w:val="xl193"/>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94">
    <w:name w:val="xl194"/>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rPr>
  </w:style>
  <w:style w:type="paragraph" w:customStyle="1" w:styleId="xl195">
    <w:name w:val="xl195"/>
    <w:basedOn w:val="a"/>
    <w:rsid w:val="002E38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554846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48896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33553053">
      <w:bodyDiv w:val="1"/>
      <w:marLeft w:val="0"/>
      <w:marRight w:val="0"/>
      <w:marTop w:val="0"/>
      <w:marBottom w:val="0"/>
      <w:divBdr>
        <w:top w:val="none" w:sz="0" w:space="0" w:color="auto"/>
        <w:left w:val="none" w:sz="0" w:space="0" w:color="auto"/>
        <w:bottom w:val="none" w:sz="0" w:space="0" w:color="auto"/>
        <w:right w:val="none" w:sz="0" w:space="0" w:color="auto"/>
      </w:divBdr>
    </w:div>
    <w:div w:id="759332070">
      <w:bodyDiv w:val="1"/>
      <w:marLeft w:val="0"/>
      <w:marRight w:val="0"/>
      <w:marTop w:val="0"/>
      <w:marBottom w:val="0"/>
      <w:divBdr>
        <w:top w:val="none" w:sz="0" w:space="0" w:color="auto"/>
        <w:left w:val="none" w:sz="0" w:space="0" w:color="auto"/>
        <w:bottom w:val="none" w:sz="0" w:space="0" w:color="auto"/>
        <w:right w:val="none" w:sz="0" w:space="0" w:color="auto"/>
      </w:divBdr>
    </w:div>
    <w:div w:id="88264425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3569282">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98316057">
      <w:bodyDiv w:val="1"/>
      <w:marLeft w:val="0"/>
      <w:marRight w:val="0"/>
      <w:marTop w:val="0"/>
      <w:marBottom w:val="0"/>
      <w:divBdr>
        <w:top w:val="none" w:sz="0" w:space="0" w:color="auto"/>
        <w:left w:val="none" w:sz="0" w:space="0" w:color="auto"/>
        <w:bottom w:val="none" w:sz="0" w:space="0" w:color="auto"/>
        <w:right w:val="none" w:sz="0" w:space="0" w:color="auto"/>
      </w:divBdr>
    </w:div>
    <w:div w:id="1720738562">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9126346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15573618">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E739C-6511-4569-BDB1-BD6DDFC08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59</Pages>
  <Words>21133</Words>
  <Characters>120460</Characters>
  <Application>Microsoft Office Word</Application>
  <DocSecurity>0</DocSecurity>
  <Lines>1003</Lines>
  <Paragraphs>282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141311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https:/mul2-minfin.gov.am/tasks/478235/oneclick/Carayutyun_elektronayin.docx?token=52cf226df9ab5defcd22d9ce494f3bcf</cp:keywords>
  <cp:lastModifiedBy>USER</cp:lastModifiedBy>
  <cp:revision>88</cp:revision>
  <cp:lastPrinted>2018-02-16T07:12:00Z</cp:lastPrinted>
  <dcterms:created xsi:type="dcterms:W3CDTF">2022-08-09T08:25:00Z</dcterms:created>
  <dcterms:modified xsi:type="dcterms:W3CDTF">2022-09-12T12:28:00Z</dcterms:modified>
</cp:coreProperties>
</file>